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6F75" w:rsidRPr="00802D61" w:rsidRDefault="005E6F75" w:rsidP="005E6F75">
      <w:pPr>
        <w:pStyle w:val="a3"/>
        <w:spacing w:after="160"/>
        <w:ind w:left="567" w:right="565" w:firstLine="0"/>
        <w:jc w:val="center"/>
        <w:rPr>
          <w:rFonts w:ascii="GHEA Grapalat" w:hAnsi="GHEA Grapalat"/>
          <w:i w:val="0"/>
          <w:sz w:val="24"/>
          <w:szCs w:val="24"/>
        </w:rPr>
      </w:pPr>
      <w:r w:rsidRPr="00FD0971">
        <w:rPr>
          <w:rFonts w:ascii="GHEA Grapalat" w:hAnsi="GHEA Grapalat"/>
          <w:i w:val="0"/>
          <w:sz w:val="24"/>
          <w:szCs w:val="24"/>
        </w:rPr>
        <w:t>ОБЪЯВЛЕНИЕ</w:t>
      </w:r>
      <w:r>
        <w:rPr>
          <w:rFonts w:ascii="GHEA Grapalat" w:hAnsi="GHEA Grapalat"/>
          <w:i w:val="0"/>
          <w:sz w:val="24"/>
          <w:szCs w:val="24"/>
        </w:rPr>
        <w:br/>
      </w:r>
      <w:r w:rsidRPr="00FD0971">
        <w:rPr>
          <w:rFonts w:ascii="GHEA Grapalat" w:hAnsi="GHEA Grapalat"/>
          <w:i w:val="0"/>
          <w:sz w:val="24"/>
          <w:szCs w:val="24"/>
        </w:rPr>
        <w:t>О ЗАПРОСЕ КОТИРОВОК</w:t>
      </w:r>
      <w:r w:rsidRPr="00802D61">
        <w:rPr>
          <w:rFonts w:ascii="GHEA Grapalat" w:hAnsi="GHEA Grapalat"/>
          <w:i w:val="0"/>
          <w:sz w:val="24"/>
          <w:szCs w:val="24"/>
        </w:rPr>
        <w:t xml:space="preserve"> </w:t>
      </w:r>
    </w:p>
    <w:p w:rsidR="005E6F75" w:rsidRPr="00E75F64" w:rsidRDefault="005E6F75" w:rsidP="005E6F75">
      <w:pPr>
        <w:pStyle w:val="a3"/>
        <w:spacing w:after="160" w:line="240" w:lineRule="auto"/>
        <w:ind w:left="567" w:right="565" w:firstLine="0"/>
        <w:jc w:val="center"/>
        <w:rPr>
          <w:rFonts w:ascii="GHEA Grapalat" w:hAnsi="GHEA Grapalat"/>
          <w:i w:val="0"/>
          <w:sz w:val="24"/>
          <w:szCs w:val="24"/>
        </w:rPr>
      </w:pPr>
      <w:r w:rsidRPr="00FD0971">
        <w:rPr>
          <w:rFonts w:ascii="GHEA Grapalat" w:hAnsi="GHEA Grapalat"/>
          <w:i w:val="0"/>
          <w:sz w:val="24"/>
          <w:szCs w:val="24"/>
        </w:rPr>
        <w:t>Настоящий текст объявления утвержден решением Комиссии по</w:t>
      </w:r>
      <w:r>
        <w:rPr>
          <w:rFonts w:ascii="Courier New" w:hAnsi="Courier New" w:cs="Courier New"/>
          <w:i w:val="0"/>
          <w:sz w:val="24"/>
          <w:szCs w:val="24"/>
        </w:rPr>
        <w:t> </w:t>
      </w:r>
      <w:r w:rsidRPr="00FD0971">
        <w:rPr>
          <w:rFonts w:ascii="GHEA Grapalat" w:hAnsi="GHEA Grapalat"/>
          <w:i w:val="0"/>
          <w:sz w:val="24"/>
          <w:szCs w:val="24"/>
        </w:rPr>
        <w:t>запросу кот</w:t>
      </w:r>
      <w:r>
        <w:rPr>
          <w:rFonts w:ascii="GHEA Grapalat" w:hAnsi="GHEA Grapalat"/>
          <w:i w:val="0"/>
          <w:sz w:val="24"/>
          <w:szCs w:val="24"/>
        </w:rPr>
        <w:t xml:space="preserve">ировок </w:t>
      </w:r>
      <w:r w:rsidRPr="0084194C">
        <w:rPr>
          <w:rFonts w:ascii="GHEA Grapalat" w:hAnsi="GHEA Grapalat"/>
          <w:i w:val="0"/>
          <w:sz w:val="24"/>
          <w:szCs w:val="24"/>
        </w:rPr>
        <w:t xml:space="preserve">от </w:t>
      </w:r>
      <w:r w:rsidR="00487AB7">
        <w:rPr>
          <w:rFonts w:ascii="GHEA Grapalat" w:hAnsi="GHEA Grapalat"/>
          <w:i w:val="0"/>
          <w:sz w:val="24"/>
          <w:szCs w:val="24"/>
          <w:lang w:val="hy-AM"/>
        </w:rPr>
        <w:t xml:space="preserve">  </w:t>
      </w:r>
      <w:r w:rsidR="00A833B3">
        <w:rPr>
          <w:rFonts w:ascii="GHEA Grapalat" w:hAnsi="GHEA Grapalat"/>
          <w:i w:val="0"/>
          <w:sz w:val="24"/>
          <w:szCs w:val="24"/>
          <w:lang w:val="hy-AM"/>
        </w:rPr>
        <w:t>23</w:t>
      </w:r>
      <w:r w:rsidRPr="001977F8">
        <w:rPr>
          <w:rFonts w:ascii="GHEA Grapalat" w:hAnsi="GHEA Grapalat"/>
          <w:i w:val="0"/>
          <w:sz w:val="24"/>
          <w:szCs w:val="24"/>
        </w:rPr>
        <w:t>.</w:t>
      </w:r>
      <w:r w:rsidR="00CB471D" w:rsidRPr="00CB471D">
        <w:rPr>
          <w:rFonts w:ascii="GHEA Grapalat" w:hAnsi="GHEA Grapalat"/>
          <w:i w:val="0"/>
          <w:sz w:val="24"/>
          <w:szCs w:val="24"/>
        </w:rPr>
        <w:t>01</w:t>
      </w:r>
      <w:r w:rsidRPr="001977F8">
        <w:rPr>
          <w:rFonts w:ascii="GHEA Grapalat" w:hAnsi="GHEA Grapalat"/>
          <w:i w:val="0"/>
          <w:sz w:val="24"/>
          <w:szCs w:val="24"/>
        </w:rPr>
        <w:t>.202</w:t>
      </w:r>
      <w:r w:rsidR="00CB471D" w:rsidRPr="00CB471D">
        <w:rPr>
          <w:rFonts w:ascii="GHEA Grapalat" w:hAnsi="GHEA Grapalat"/>
          <w:i w:val="0"/>
          <w:sz w:val="24"/>
          <w:szCs w:val="24"/>
        </w:rPr>
        <w:t>6</w:t>
      </w:r>
      <w:r>
        <w:rPr>
          <w:rFonts w:ascii="GHEA Grapalat" w:hAnsi="GHEA Grapalat"/>
          <w:i w:val="0"/>
          <w:sz w:val="24"/>
          <w:szCs w:val="24"/>
        </w:rPr>
        <w:t xml:space="preserve"> </w:t>
      </w:r>
      <w:r w:rsidRPr="00FD0971">
        <w:rPr>
          <w:rFonts w:ascii="GHEA Grapalat" w:hAnsi="GHEA Grapalat"/>
          <w:i w:val="0"/>
          <w:sz w:val="24"/>
          <w:szCs w:val="24"/>
        </w:rPr>
        <w:t xml:space="preserve">года </w:t>
      </w:r>
      <w:r>
        <w:rPr>
          <w:rFonts w:ascii="GHEA Grapalat" w:hAnsi="GHEA Grapalat"/>
          <w:i w:val="0"/>
          <w:sz w:val="24"/>
          <w:szCs w:val="24"/>
        </w:rPr>
        <w:t>N</w:t>
      </w:r>
      <w:r w:rsidR="002B3DD2" w:rsidRPr="002B3DD2">
        <w:rPr>
          <w:rFonts w:ascii="GHEA Grapalat" w:hAnsi="GHEA Grapalat"/>
          <w:i w:val="0"/>
          <w:sz w:val="24"/>
          <w:szCs w:val="24"/>
        </w:rPr>
        <w:t>1</w:t>
      </w:r>
      <w:r w:rsidRPr="00FD0971">
        <w:rPr>
          <w:rFonts w:ascii="GHEA Grapalat" w:hAnsi="GHEA Grapalat"/>
          <w:i w:val="0"/>
          <w:sz w:val="24"/>
          <w:szCs w:val="24"/>
        </w:rPr>
        <w:t xml:space="preserve"> </w:t>
      </w:r>
      <w:r w:rsidRPr="00413E59">
        <w:rPr>
          <w:rFonts w:ascii="GHEA Grapalat" w:hAnsi="GHEA Grapalat"/>
          <w:i w:val="0"/>
          <w:sz w:val="24"/>
          <w:szCs w:val="24"/>
        </w:rPr>
        <w:t xml:space="preserve"> </w:t>
      </w:r>
      <w:r w:rsidRPr="00E46DE8">
        <w:rPr>
          <w:rFonts w:ascii="GHEA Grapalat" w:hAnsi="GHEA Grapalat"/>
          <w:i w:val="0"/>
          <w:sz w:val="24"/>
          <w:szCs w:val="24"/>
        </w:rPr>
        <w:t xml:space="preserve"> </w:t>
      </w:r>
      <w:r w:rsidRPr="00413E59">
        <w:rPr>
          <w:rFonts w:ascii="GHEA Grapalat" w:hAnsi="GHEA Grapalat"/>
          <w:i w:val="0"/>
          <w:sz w:val="24"/>
          <w:szCs w:val="24"/>
        </w:rPr>
        <w:t xml:space="preserve"> </w:t>
      </w:r>
      <w:r w:rsidRPr="00B9339C">
        <w:rPr>
          <w:rFonts w:ascii="GHEA Grapalat" w:hAnsi="GHEA Grapalat"/>
          <w:i w:val="0"/>
          <w:sz w:val="24"/>
          <w:szCs w:val="24"/>
        </w:rPr>
        <w:t xml:space="preserve"> </w:t>
      </w:r>
      <w:r w:rsidRPr="00E75F64">
        <w:rPr>
          <w:rFonts w:ascii="GHEA Grapalat" w:hAnsi="GHEA Grapalat"/>
          <w:i w:val="0"/>
          <w:sz w:val="24"/>
          <w:szCs w:val="24"/>
        </w:rPr>
        <w:t xml:space="preserve"> </w:t>
      </w:r>
    </w:p>
    <w:p w:rsidR="005E6F75" w:rsidRPr="00E46DE8" w:rsidRDefault="00C55BC8" w:rsidP="00C55BC8">
      <w:pPr>
        <w:pStyle w:val="a3"/>
        <w:tabs>
          <w:tab w:val="left" w:pos="510"/>
          <w:tab w:val="center" w:pos="4498"/>
        </w:tabs>
        <w:spacing w:after="160" w:line="336" w:lineRule="auto"/>
        <w:ind w:right="565" w:firstLine="0"/>
        <w:jc w:val="left"/>
        <w:rPr>
          <w:rFonts w:ascii="GHEA Grapalat" w:hAnsi="GHEA Grapalat"/>
          <w:i w:val="0"/>
          <w:sz w:val="24"/>
          <w:szCs w:val="24"/>
        </w:rPr>
      </w:pPr>
      <w:r>
        <w:rPr>
          <w:rFonts w:ascii="GHEA Grapalat" w:hAnsi="GHEA Grapalat"/>
          <w:i w:val="0"/>
          <w:sz w:val="24"/>
          <w:szCs w:val="24"/>
        </w:rPr>
        <w:tab/>
      </w:r>
      <w:r>
        <w:rPr>
          <w:rFonts w:ascii="GHEA Grapalat" w:hAnsi="GHEA Grapalat"/>
          <w:i w:val="0"/>
          <w:sz w:val="24"/>
          <w:szCs w:val="24"/>
        </w:rPr>
        <w:tab/>
      </w:r>
      <w:r w:rsidR="005E6F75" w:rsidRPr="00FD0971">
        <w:rPr>
          <w:rFonts w:ascii="GHEA Grapalat" w:hAnsi="GHEA Grapalat"/>
          <w:i w:val="0"/>
          <w:sz w:val="24"/>
          <w:szCs w:val="24"/>
        </w:rPr>
        <w:t xml:space="preserve">Код запроса котировок </w:t>
      </w:r>
      <w:r w:rsidR="005E6F75">
        <w:rPr>
          <w:rFonts w:ascii="GHEA Grapalat" w:hAnsi="GHEA Grapalat"/>
          <w:i w:val="0"/>
          <w:sz w:val="24"/>
          <w:szCs w:val="24"/>
        </w:rPr>
        <w:t xml:space="preserve"> </w:t>
      </w:r>
      <w:r>
        <w:rPr>
          <w:rFonts w:ascii="GHEA Grapalat" w:hAnsi="GHEA Grapalat"/>
          <w:i w:val="0"/>
          <w:sz w:val="24"/>
          <w:szCs w:val="24"/>
        </w:rPr>
        <w:t>ХММ-GHAPDzB-26/05</w:t>
      </w:r>
      <w:r w:rsidR="005E6F75" w:rsidRPr="00413E59">
        <w:rPr>
          <w:rFonts w:ascii="GHEA Grapalat" w:hAnsi="GHEA Grapalat"/>
          <w:i w:val="0"/>
          <w:sz w:val="24"/>
          <w:szCs w:val="24"/>
        </w:rPr>
        <w:t xml:space="preserve"> </w:t>
      </w:r>
      <w:r w:rsidR="005E6F75" w:rsidRPr="00FD14D7">
        <w:rPr>
          <w:rFonts w:ascii="GHEA Grapalat" w:hAnsi="GHEA Grapalat"/>
          <w:i w:val="0"/>
          <w:sz w:val="24"/>
          <w:szCs w:val="24"/>
        </w:rPr>
        <w:t xml:space="preserve">  </w:t>
      </w:r>
      <w:r w:rsidR="005E6F75" w:rsidRPr="00413E59">
        <w:rPr>
          <w:rFonts w:ascii="GHEA Grapalat" w:hAnsi="GHEA Grapalat"/>
          <w:i w:val="0"/>
          <w:sz w:val="24"/>
          <w:szCs w:val="24"/>
        </w:rPr>
        <w:t xml:space="preserve"> </w:t>
      </w:r>
      <w:r w:rsidR="005E6F75" w:rsidRPr="00FD14D7">
        <w:rPr>
          <w:rFonts w:ascii="GHEA Grapalat" w:hAnsi="GHEA Grapalat"/>
          <w:i w:val="0"/>
          <w:sz w:val="24"/>
          <w:szCs w:val="24"/>
        </w:rPr>
        <w:t xml:space="preserve"> </w:t>
      </w:r>
      <w:r w:rsidR="005E6F75" w:rsidRPr="00885259">
        <w:rPr>
          <w:rFonts w:ascii="GHEA Grapalat" w:hAnsi="GHEA Grapalat"/>
          <w:i w:val="0"/>
          <w:sz w:val="24"/>
          <w:szCs w:val="24"/>
        </w:rPr>
        <w:t xml:space="preserve">  </w:t>
      </w:r>
      <w:r w:rsidR="005E6F75" w:rsidRPr="00FD14D7">
        <w:rPr>
          <w:rFonts w:ascii="GHEA Grapalat" w:hAnsi="GHEA Grapalat"/>
          <w:i w:val="0"/>
          <w:sz w:val="24"/>
          <w:szCs w:val="24"/>
        </w:rPr>
        <w:t xml:space="preserve"> </w:t>
      </w:r>
      <w:r w:rsidR="005E6F75" w:rsidRPr="00E75F64">
        <w:rPr>
          <w:rFonts w:ascii="GHEA Grapalat" w:hAnsi="GHEA Grapalat"/>
          <w:i w:val="0"/>
          <w:sz w:val="24"/>
          <w:szCs w:val="24"/>
        </w:rPr>
        <w:t xml:space="preserve"> </w:t>
      </w:r>
      <w:r w:rsidR="005E6F75" w:rsidRPr="00FD14D7">
        <w:rPr>
          <w:rFonts w:ascii="GHEA Grapalat" w:hAnsi="GHEA Grapalat"/>
          <w:i w:val="0"/>
          <w:sz w:val="24"/>
          <w:szCs w:val="24"/>
        </w:rPr>
        <w:t xml:space="preserve"> </w:t>
      </w:r>
      <w:r w:rsidR="005E6F75" w:rsidRPr="00E75F64">
        <w:rPr>
          <w:rFonts w:ascii="GHEA Grapalat" w:hAnsi="GHEA Grapalat"/>
          <w:i w:val="0"/>
          <w:sz w:val="24"/>
          <w:szCs w:val="24"/>
        </w:rPr>
        <w:t xml:space="preserve">    </w:t>
      </w:r>
      <w:r w:rsidR="005E6F75" w:rsidRPr="00FD14D7">
        <w:rPr>
          <w:rFonts w:ascii="GHEA Grapalat" w:hAnsi="GHEA Grapalat"/>
          <w:i w:val="0"/>
          <w:sz w:val="24"/>
          <w:szCs w:val="24"/>
        </w:rPr>
        <w:t xml:space="preserve"> </w:t>
      </w:r>
      <w:r w:rsidR="005E6F75" w:rsidRPr="00E75F64">
        <w:rPr>
          <w:rFonts w:ascii="GHEA Grapalat" w:hAnsi="GHEA Grapalat"/>
          <w:i w:val="0"/>
          <w:sz w:val="24"/>
          <w:szCs w:val="24"/>
        </w:rPr>
        <w:t xml:space="preserve"> </w:t>
      </w:r>
      <w:r w:rsidR="005E6F75" w:rsidRPr="00FD14D7">
        <w:rPr>
          <w:rFonts w:ascii="GHEA Grapalat" w:hAnsi="GHEA Grapalat"/>
          <w:i w:val="0"/>
          <w:sz w:val="24"/>
          <w:szCs w:val="24"/>
        </w:rPr>
        <w:t xml:space="preserve"> </w:t>
      </w:r>
      <w:r w:rsidR="005E6F75" w:rsidRPr="00E46DE8">
        <w:rPr>
          <w:rFonts w:ascii="GHEA Grapalat" w:hAnsi="GHEA Grapalat"/>
          <w:i w:val="0"/>
          <w:sz w:val="24"/>
          <w:szCs w:val="24"/>
        </w:rPr>
        <w:t xml:space="preserve"> </w:t>
      </w:r>
      <w:r w:rsidR="005E6F75" w:rsidRPr="00E75F64">
        <w:rPr>
          <w:rFonts w:ascii="GHEA Grapalat" w:hAnsi="GHEA Grapalat"/>
          <w:i w:val="0"/>
          <w:sz w:val="24"/>
          <w:szCs w:val="24"/>
        </w:rPr>
        <w:t xml:space="preserve"> </w:t>
      </w:r>
      <w:r w:rsidR="005E6F75" w:rsidRPr="00E46DE8">
        <w:rPr>
          <w:rFonts w:ascii="GHEA Grapalat" w:hAnsi="GHEA Grapalat"/>
          <w:i w:val="0"/>
          <w:sz w:val="24"/>
          <w:szCs w:val="24"/>
        </w:rPr>
        <w:t xml:space="preserve">  </w:t>
      </w:r>
    </w:p>
    <w:p w:rsidR="005E6F75" w:rsidRPr="00FD0971" w:rsidRDefault="005E6F75" w:rsidP="005E6F75">
      <w:pPr>
        <w:pStyle w:val="a3"/>
        <w:spacing w:line="240" w:lineRule="auto"/>
        <w:ind w:firstLine="567"/>
        <w:rPr>
          <w:rFonts w:ascii="GHEA Grapalat" w:hAnsi="GHEA Grapalat"/>
          <w:i w:val="0"/>
          <w:sz w:val="24"/>
          <w:szCs w:val="24"/>
        </w:rPr>
      </w:pPr>
      <w:r w:rsidRPr="00FB551E">
        <w:rPr>
          <w:rFonts w:ascii="GHEA Grapalat" w:hAnsi="GHEA Grapalat"/>
          <w:i w:val="0"/>
          <w:sz w:val="24"/>
          <w:szCs w:val="24"/>
        </w:rPr>
        <w:t xml:space="preserve">Заказчик </w:t>
      </w:r>
      <w:r w:rsidR="002B3DD2">
        <w:rPr>
          <w:rFonts w:ascii="GHEA Grapalat" w:hAnsi="GHEA Grapalat"/>
          <w:i w:val="0"/>
          <w:sz w:val="24"/>
          <w:szCs w:val="24"/>
        </w:rPr>
        <w:t>ГНО</w:t>
      </w:r>
      <w:r w:rsidRPr="00FB551E">
        <w:rPr>
          <w:rFonts w:ascii="GHEA Grapalat" w:hAnsi="GHEA Grapalat"/>
          <w:i w:val="0"/>
          <w:sz w:val="24"/>
          <w:szCs w:val="24"/>
        </w:rPr>
        <w:t xml:space="preserve"> </w:t>
      </w:r>
      <w:r w:rsidR="002B3DD2">
        <w:rPr>
          <w:rFonts w:ascii="GHEA Grapalat" w:hAnsi="GHEA Grapalat"/>
          <w:i w:val="0"/>
          <w:sz w:val="24"/>
          <w:szCs w:val="24"/>
        </w:rPr>
        <w:t>«Спе</w:t>
      </w:r>
      <w:bookmarkStart w:id="0" w:name="_GoBack"/>
      <w:bookmarkEnd w:id="0"/>
      <w:r w:rsidR="002B3DD2">
        <w:rPr>
          <w:rFonts w:ascii="GHEA Grapalat" w:hAnsi="GHEA Grapalat"/>
          <w:i w:val="0"/>
          <w:sz w:val="24"/>
          <w:szCs w:val="24"/>
        </w:rPr>
        <w:t>циализированный детский дом Харберд»</w:t>
      </w:r>
      <w:r w:rsidRPr="00FB551E">
        <w:rPr>
          <w:rFonts w:ascii="GHEA Grapalat" w:hAnsi="GHEA Grapalat"/>
          <w:i w:val="0"/>
          <w:sz w:val="24"/>
          <w:szCs w:val="24"/>
        </w:rPr>
        <w:t xml:space="preserve">, находящийся по адресу: РА </w:t>
      </w:r>
      <w:r w:rsidR="002B3DD2">
        <w:rPr>
          <w:rFonts w:ascii="GHEA Grapalat" w:hAnsi="GHEA Grapalat"/>
          <w:i w:val="0"/>
          <w:sz w:val="24"/>
          <w:szCs w:val="24"/>
        </w:rPr>
        <w:t>с</w:t>
      </w:r>
      <w:r w:rsidRPr="00FB551E">
        <w:rPr>
          <w:rFonts w:ascii="GHEA Grapalat" w:hAnsi="GHEA Grapalat"/>
          <w:i w:val="0"/>
          <w:sz w:val="24"/>
          <w:szCs w:val="24"/>
        </w:rPr>
        <w:t>.</w:t>
      </w:r>
      <w:r w:rsidR="002B3DD2">
        <w:rPr>
          <w:rFonts w:ascii="GHEA Grapalat" w:hAnsi="GHEA Grapalat"/>
          <w:i w:val="0"/>
          <w:sz w:val="24"/>
          <w:szCs w:val="24"/>
        </w:rPr>
        <w:t xml:space="preserve">Нор </w:t>
      </w:r>
      <w:r w:rsidR="002B3DD2">
        <w:rPr>
          <w:rFonts w:ascii="Calibri" w:hAnsi="Calibri" w:cs="Calibri"/>
          <w:i w:val="0"/>
          <w:sz w:val="24"/>
          <w:szCs w:val="24"/>
        </w:rPr>
        <w:t>Харберд</w:t>
      </w:r>
      <w:r w:rsidRPr="00FB551E">
        <w:rPr>
          <w:rFonts w:ascii="GHEA Grapalat" w:hAnsi="GHEA Grapalat"/>
          <w:i w:val="0"/>
          <w:sz w:val="24"/>
          <w:szCs w:val="24"/>
        </w:rPr>
        <w:t xml:space="preserve">, ул. </w:t>
      </w:r>
      <w:r w:rsidR="002B3DD2">
        <w:rPr>
          <w:rFonts w:ascii="GHEA Grapalat" w:hAnsi="GHEA Grapalat"/>
          <w:i w:val="0"/>
          <w:sz w:val="24"/>
          <w:szCs w:val="24"/>
        </w:rPr>
        <w:t>Баграмян 38</w:t>
      </w:r>
      <w:r w:rsidRPr="00FB551E">
        <w:rPr>
          <w:rFonts w:ascii="GHEA Grapalat" w:hAnsi="GHEA Grapalat"/>
          <w:i w:val="0"/>
          <w:sz w:val="24"/>
          <w:szCs w:val="24"/>
        </w:rPr>
        <w:t xml:space="preserve">, объявляет </w:t>
      </w:r>
      <w:r>
        <w:rPr>
          <w:rFonts w:ascii="GHEA Grapalat" w:hAnsi="GHEA Grapalat"/>
          <w:i w:val="0"/>
          <w:sz w:val="24"/>
          <w:szCs w:val="24"/>
        </w:rPr>
        <w:t>запрос</w:t>
      </w:r>
      <w:r w:rsidRPr="00885259">
        <w:rPr>
          <w:rFonts w:ascii="GHEA Grapalat" w:hAnsi="GHEA Grapalat"/>
          <w:i w:val="0"/>
          <w:sz w:val="24"/>
          <w:szCs w:val="24"/>
        </w:rPr>
        <w:t xml:space="preserve"> котировок</w:t>
      </w:r>
      <w:r w:rsidRPr="00FB551E">
        <w:rPr>
          <w:rFonts w:ascii="GHEA Grapalat" w:hAnsi="GHEA Grapalat"/>
          <w:i w:val="0"/>
          <w:sz w:val="24"/>
          <w:szCs w:val="24"/>
        </w:rPr>
        <w:t>, который проводится одним этапом</w:t>
      </w:r>
      <w:r w:rsidRPr="00FD0971">
        <w:rPr>
          <w:rFonts w:ascii="GHEA Grapalat" w:hAnsi="GHEA Grapalat"/>
          <w:i w:val="0"/>
          <w:sz w:val="24"/>
          <w:szCs w:val="24"/>
        </w:rPr>
        <w:t>.</w:t>
      </w:r>
    </w:p>
    <w:p w:rsidR="00487AB7" w:rsidRPr="009A58DF" w:rsidRDefault="00487AB7" w:rsidP="00487AB7">
      <w:pPr>
        <w:pStyle w:val="a3"/>
        <w:spacing w:line="240" w:lineRule="auto"/>
        <w:ind w:firstLine="567"/>
        <w:rPr>
          <w:rFonts w:ascii="GHEA Grapalat" w:hAnsi="GHEA Grapalat"/>
          <w:i w:val="0"/>
          <w:sz w:val="24"/>
          <w:szCs w:val="24"/>
        </w:rPr>
      </w:pPr>
      <w:r w:rsidRPr="009A58DF">
        <w:rPr>
          <w:rFonts w:ascii="GHEA Grapalat" w:hAnsi="GHEA Grapalat"/>
          <w:i w:val="0"/>
          <w:sz w:val="24"/>
          <w:szCs w:val="24"/>
        </w:rPr>
        <w:t xml:space="preserve">Участнику, отобранному по итогам запроса котировок, в установленном порядке будет предложено заключить договор на поставку </w:t>
      </w:r>
      <w:r>
        <w:rPr>
          <w:rFonts w:ascii="GHEA Grapalat" w:hAnsi="GHEA Grapalat"/>
          <w:i w:val="0"/>
          <w:sz w:val="24"/>
          <w:szCs w:val="24"/>
        </w:rPr>
        <w:t>электротехническ</w:t>
      </w:r>
      <w:r w:rsidRPr="00806B9A">
        <w:rPr>
          <w:rFonts w:ascii="GHEA Grapalat" w:hAnsi="GHEA Grapalat"/>
          <w:i w:val="0"/>
          <w:sz w:val="24"/>
          <w:szCs w:val="24"/>
        </w:rPr>
        <w:t>их товаров</w:t>
      </w:r>
      <w:r w:rsidRPr="00D56597">
        <w:rPr>
          <w:rFonts w:ascii="GHEA Grapalat" w:hAnsi="GHEA Grapalat"/>
          <w:i w:val="0"/>
          <w:sz w:val="24"/>
          <w:szCs w:val="24"/>
        </w:rPr>
        <w:t xml:space="preserve"> и строительных материало</w:t>
      </w:r>
      <w:r w:rsidRPr="00806B9A">
        <w:rPr>
          <w:rFonts w:ascii="GHEA Grapalat" w:hAnsi="GHEA Grapalat"/>
          <w:i w:val="0"/>
          <w:sz w:val="24"/>
          <w:szCs w:val="24"/>
        </w:rPr>
        <w:t>в</w:t>
      </w:r>
      <w:r w:rsidRPr="00D56597">
        <w:rPr>
          <w:rFonts w:ascii="GHEA Grapalat" w:hAnsi="GHEA Grapalat"/>
          <w:i w:val="0"/>
          <w:sz w:val="24"/>
          <w:szCs w:val="24"/>
        </w:rPr>
        <w:t xml:space="preserve"> </w:t>
      </w:r>
      <w:r w:rsidRPr="009A58DF">
        <w:rPr>
          <w:rFonts w:ascii="GHEA Grapalat" w:hAnsi="GHEA Grapalat"/>
          <w:i w:val="0"/>
          <w:sz w:val="24"/>
          <w:szCs w:val="24"/>
        </w:rPr>
        <w:t xml:space="preserve">(далее — договор). </w:t>
      </w:r>
    </w:p>
    <w:p w:rsidR="005E6F75" w:rsidRPr="009044F1" w:rsidRDefault="005E6F75" w:rsidP="005E6F75">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Pr>
          <w:rFonts w:ascii="Courier New" w:hAnsi="Courier New" w:cs="Courier New"/>
          <w:i w:val="0"/>
          <w:sz w:val="24"/>
          <w:szCs w:val="24"/>
          <w:lang w:val="en-US"/>
        </w:rPr>
        <w:t> </w:t>
      </w:r>
      <w:r w:rsidRPr="009044F1">
        <w:rPr>
          <w:rFonts w:ascii="GHEA Grapalat" w:hAnsi="GHEA Grapalat"/>
          <w:i w:val="0"/>
          <w:sz w:val="24"/>
          <w:szCs w:val="24"/>
        </w:rPr>
        <w:t>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процедуре</w:t>
      </w:r>
      <w:r w:rsidRPr="009044F1">
        <w:rPr>
          <w:rFonts w:ascii="GHEA Grapalat" w:hAnsi="GHEA Grapalat"/>
          <w:i w:val="0"/>
          <w:sz w:val="24"/>
          <w:szCs w:val="24"/>
        </w:rPr>
        <w:t>.</w:t>
      </w:r>
    </w:p>
    <w:p w:rsidR="005E6F75" w:rsidRPr="00F677F1" w:rsidRDefault="005E6F75" w:rsidP="005E6F75">
      <w:pPr>
        <w:pStyle w:val="a3"/>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5E6F75" w:rsidRPr="003F762C" w:rsidRDefault="005E6F75" w:rsidP="005E6F75">
      <w:pPr>
        <w:pStyle w:val="a3"/>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Отобранный участник определяется из числа участников, подавших заявки, оцененные удовлетвор</w:t>
      </w:r>
      <w:r>
        <w:rPr>
          <w:rFonts w:ascii="GHEA Grapalat" w:hAnsi="GHEA Grapalat"/>
          <w:i w:val="0"/>
          <w:sz w:val="24"/>
          <w:szCs w:val="24"/>
        </w:rPr>
        <w:t>ительно</w:t>
      </w:r>
      <w:r>
        <w:rPr>
          <w:rFonts w:ascii="GHEA Grapalat" w:hAnsi="GHEA Grapalat"/>
          <w:i w:val="0"/>
          <w:sz w:val="24"/>
          <w:szCs w:val="24"/>
          <w:lang w:val="hy-AM"/>
        </w:rPr>
        <w:t xml:space="preserve"> </w:t>
      </w:r>
      <w:r>
        <w:rPr>
          <w:rFonts w:ascii="GHEA Grapalat" w:hAnsi="GHEA Grapalat"/>
          <w:i w:val="0"/>
          <w:sz w:val="24"/>
          <w:szCs w:val="24"/>
        </w:rPr>
        <w:t>по неценовым условиям</w:t>
      </w:r>
      <w:r w:rsidRPr="003F762C">
        <w:rPr>
          <w:rFonts w:ascii="GHEA Grapalat" w:hAnsi="GHEA Grapalat"/>
          <w:i w:val="0"/>
          <w:sz w:val="24"/>
          <w:szCs w:val="24"/>
        </w:rPr>
        <w:t>, по принципу предпочтения, отдаваемого участнику, представившему минимальное ценовое предложение</w:t>
      </w:r>
      <w:r>
        <w:rPr>
          <w:rFonts w:ascii="GHEA Grapalat" w:hAnsi="GHEA Grapalat"/>
          <w:i w:val="0"/>
          <w:sz w:val="24"/>
          <w:szCs w:val="24"/>
        </w:rPr>
        <w:t>.</w:t>
      </w:r>
    </w:p>
    <w:p w:rsidR="005E6F75" w:rsidRPr="00D5443D" w:rsidRDefault="005E6F75" w:rsidP="005E6F75">
      <w:pPr>
        <w:pStyle w:val="a3"/>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5E6F75" w:rsidRPr="000F11E5" w:rsidRDefault="005E6F75" w:rsidP="005E6F75">
      <w:pPr>
        <w:pStyle w:val="a3"/>
        <w:widowControl w:val="0"/>
        <w:spacing w:after="160" w:line="240" w:lineRule="auto"/>
        <w:ind w:firstLine="567"/>
        <w:rPr>
          <w:rFonts w:ascii="GHEA Grapalat" w:hAnsi="GHEA Grapalat"/>
          <w:i w:val="0"/>
          <w:sz w:val="24"/>
          <w:szCs w:val="24"/>
        </w:rPr>
      </w:pPr>
      <w:r w:rsidRPr="000F11E5">
        <w:rPr>
          <w:rFonts w:ascii="GHEA Grapalat" w:hAnsi="GHEA Grapalat"/>
          <w:i w:val="0"/>
          <w:sz w:val="24"/>
          <w:szCs w:val="24"/>
        </w:rPr>
        <w:t xml:space="preserve">Заявки на </w:t>
      </w:r>
      <w:r w:rsidRPr="00FD0971">
        <w:rPr>
          <w:rFonts w:ascii="GHEA Grapalat" w:hAnsi="GHEA Grapalat"/>
          <w:i w:val="0"/>
          <w:sz w:val="24"/>
          <w:szCs w:val="24"/>
        </w:rPr>
        <w:t xml:space="preserve">запроса котировок </w:t>
      </w:r>
      <w:r>
        <w:rPr>
          <w:rFonts w:ascii="GHEA Grapalat" w:hAnsi="GHEA Grapalat"/>
          <w:i w:val="0"/>
          <w:sz w:val="24"/>
          <w:szCs w:val="24"/>
        </w:rPr>
        <w:t xml:space="preserve"> </w:t>
      </w:r>
      <w:r w:rsidRPr="000F11E5">
        <w:rPr>
          <w:rFonts w:ascii="GHEA Grapalat" w:hAnsi="GHEA Grapalat"/>
          <w:i w:val="0"/>
          <w:sz w:val="24"/>
          <w:szCs w:val="24"/>
        </w:rPr>
        <w:t>необходимо подавать по адресу</w:t>
      </w:r>
      <w:r w:rsidRPr="000F11E5">
        <w:rPr>
          <w:rFonts w:ascii="GHEA Grapalat" w:hAnsi="GHEA Grapalat"/>
          <w:i w:val="0"/>
          <w:spacing w:val="6"/>
          <w:sz w:val="24"/>
          <w:szCs w:val="24"/>
        </w:rPr>
        <w:t xml:space="preserve"> </w:t>
      </w:r>
      <w:r w:rsidRPr="009F7C63">
        <w:rPr>
          <w:rFonts w:ascii="GHEA Grapalat" w:hAnsi="GHEA Grapalat"/>
          <w:i w:val="0"/>
          <w:sz w:val="24"/>
          <w:szCs w:val="24"/>
        </w:rPr>
        <w:t xml:space="preserve">РА </w:t>
      </w:r>
      <w:r w:rsidR="002B3DD2">
        <w:rPr>
          <w:rFonts w:ascii="GHEA Grapalat" w:hAnsi="GHEA Grapalat"/>
          <w:i w:val="0"/>
          <w:sz w:val="24"/>
          <w:szCs w:val="24"/>
        </w:rPr>
        <w:t>с.Нор Харберд, ул. Баграмян 38</w:t>
      </w:r>
      <w:r w:rsidRPr="009F7C63">
        <w:rPr>
          <w:rFonts w:ascii="GHEA Grapalat" w:hAnsi="GHEA Grapalat"/>
          <w:i w:val="0"/>
          <w:sz w:val="24"/>
          <w:szCs w:val="24"/>
        </w:rPr>
        <w:t>, в докум</w:t>
      </w:r>
      <w:r>
        <w:rPr>
          <w:rFonts w:ascii="GHEA Grapalat" w:hAnsi="GHEA Grapalat"/>
          <w:i w:val="0"/>
          <w:sz w:val="24"/>
          <w:szCs w:val="24"/>
        </w:rPr>
        <w:t xml:space="preserve">ентарной форме, до </w:t>
      </w:r>
      <w:r w:rsidRPr="00FD14D7">
        <w:rPr>
          <w:rFonts w:ascii="GHEA Grapalat" w:hAnsi="GHEA Grapalat"/>
          <w:i w:val="0"/>
          <w:sz w:val="24"/>
          <w:szCs w:val="24"/>
        </w:rPr>
        <w:t>1</w:t>
      </w:r>
      <w:r w:rsidR="002B3DD2">
        <w:rPr>
          <w:rFonts w:ascii="GHEA Grapalat" w:hAnsi="GHEA Grapalat"/>
          <w:i w:val="0"/>
          <w:sz w:val="24"/>
          <w:szCs w:val="24"/>
        </w:rPr>
        <w:t>3</w:t>
      </w:r>
      <w:r>
        <w:rPr>
          <w:rFonts w:ascii="GHEA Grapalat" w:hAnsi="GHEA Grapalat"/>
          <w:i w:val="0"/>
          <w:sz w:val="24"/>
          <w:szCs w:val="24"/>
        </w:rPr>
        <w:t xml:space="preserve">:00 часов </w:t>
      </w:r>
      <w:r w:rsidR="002B3DD2">
        <w:rPr>
          <w:rFonts w:ascii="GHEA Grapalat" w:hAnsi="GHEA Grapalat"/>
          <w:i w:val="0"/>
          <w:sz w:val="24"/>
          <w:szCs w:val="24"/>
        </w:rPr>
        <w:t>7</w:t>
      </w:r>
      <w:r w:rsidRPr="009F7C63">
        <w:rPr>
          <w:rFonts w:ascii="GHEA Grapalat" w:hAnsi="GHEA Grapalat"/>
          <w:i w:val="0"/>
          <w:sz w:val="24"/>
          <w:szCs w:val="24"/>
        </w:rPr>
        <w:t xml:space="preserve">-го дня  </w:t>
      </w:r>
      <w:r w:rsidRPr="000F0CA8">
        <w:rPr>
          <w:rFonts w:ascii="GHEA Grapalat" w:hAnsi="GHEA Grapalat"/>
          <w:i w:val="0"/>
          <w:sz w:val="24"/>
          <w:szCs w:val="24"/>
        </w:rPr>
        <w:t>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5E6F75" w:rsidRPr="009F7C63" w:rsidRDefault="005E6F75" w:rsidP="005E6F75">
      <w:pPr>
        <w:pStyle w:val="a3"/>
        <w:spacing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r w:rsidRPr="009F7C63">
        <w:rPr>
          <w:rFonts w:ascii="GHEA Grapalat" w:hAnsi="GHEA Grapalat"/>
          <w:i w:val="0"/>
          <w:sz w:val="24"/>
          <w:szCs w:val="24"/>
        </w:rPr>
        <w:t xml:space="preserve">РА </w:t>
      </w:r>
      <w:r w:rsidR="002B3DD2">
        <w:rPr>
          <w:rFonts w:ascii="GHEA Grapalat" w:hAnsi="GHEA Grapalat"/>
          <w:i w:val="0"/>
          <w:sz w:val="24"/>
          <w:szCs w:val="24"/>
        </w:rPr>
        <w:t>с.Нор Харберд, ул. Баграмян 38</w:t>
      </w:r>
      <w:r>
        <w:rPr>
          <w:rFonts w:ascii="GHEA Grapalat" w:hAnsi="GHEA Grapalat"/>
          <w:i w:val="0"/>
          <w:sz w:val="24"/>
          <w:szCs w:val="24"/>
        </w:rPr>
        <w:t>, в 1</w:t>
      </w:r>
      <w:r w:rsidR="002B3DD2">
        <w:rPr>
          <w:rFonts w:ascii="GHEA Grapalat" w:hAnsi="GHEA Grapalat"/>
          <w:i w:val="0"/>
          <w:sz w:val="24"/>
          <w:szCs w:val="24"/>
        </w:rPr>
        <w:t>3</w:t>
      </w:r>
      <w:r>
        <w:rPr>
          <w:rFonts w:ascii="GHEA Grapalat" w:hAnsi="GHEA Grapalat"/>
          <w:i w:val="0"/>
          <w:sz w:val="24"/>
          <w:szCs w:val="24"/>
        </w:rPr>
        <w:t>:</w:t>
      </w:r>
      <w:r w:rsidRPr="00885259">
        <w:rPr>
          <w:rFonts w:ascii="GHEA Grapalat" w:hAnsi="GHEA Grapalat"/>
          <w:i w:val="0"/>
          <w:sz w:val="24"/>
          <w:szCs w:val="24"/>
        </w:rPr>
        <w:t>0</w:t>
      </w:r>
      <w:r>
        <w:rPr>
          <w:rFonts w:ascii="GHEA Grapalat" w:hAnsi="GHEA Grapalat"/>
          <w:i w:val="0"/>
          <w:sz w:val="24"/>
          <w:szCs w:val="24"/>
        </w:rPr>
        <w:t>0 часов</w:t>
      </w:r>
      <w:r w:rsidRPr="001977F8">
        <w:rPr>
          <w:rFonts w:ascii="GHEA Grapalat" w:hAnsi="GHEA Grapalat"/>
          <w:i w:val="0"/>
          <w:sz w:val="24"/>
          <w:szCs w:val="24"/>
        </w:rPr>
        <w:t xml:space="preserve">, </w:t>
      </w:r>
      <w:r w:rsidR="00A833B3">
        <w:rPr>
          <w:rFonts w:ascii="GHEA Grapalat" w:hAnsi="GHEA Grapalat"/>
          <w:i w:val="0"/>
          <w:sz w:val="24"/>
          <w:szCs w:val="24"/>
          <w:lang w:val="hy-AM"/>
        </w:rPr>
        <w:t>02</w:t>
      </w:r>
      <w:r w:rsidR="00AF4494">
        <w:rPr>
          <w:rFonts w:ascii="GHEA Grapalat" w:hAnsi="GHEA Grapalat"/>
          <w:i w:val="0"/>
          <w:sz w:val="24"/>
          <w:szCs w:val="24"/>
        </w:rPr>
        <w:t>.0</w:t>
      </w:r>
      <w:r w:rsidR="00A833B3">
        <w:rPr>
          <w:rFonts w:ascii="GHEA Grapalat" w:hAnsi="GHEA Grapalat"/>
          <w:i w:val="0"/>
          <w:sz w:val="24"/>
          <w:szCs w:val="24"/>
          <w:lang w:val="hy-AM"/>
        </w:rPr>
        <w:t>2</w:t>
      </w:r>
      <w:r w:rsidRPr="005D44A2">
        <w:rPr>
          <w:rFonts w:ascii="GHEA Grapalat" w:hAnsi="GHEA Grapalat"/>
          <w:i w:val="0"/>
          <w:sz w:val="24"/>
          <w:szCs w:val="24"/>
        </w:rPr>
        <w:t>.202</w:t>
      </w:r>
      <w:r w:rsidR="00AF4494" w:rsidRPr="00D967B8">
        <w:rPr>
          <w:rFonts w:ascii="GHEA Grapalat" w:hAnsi="GHEA Grapalat"/>
          <w:i w:val="0"/>
          <w:sz w:val="24"/>
          <w:szCs w:val="24"/>
        </w:rPr>
        <w:t>6</w:t>
      </w:r>
      <w:r w:rsidRPr="005D44A2">
        <w:rPr>
          <w:rFonts w:ascii="GHEA Grapalat" w:hAnsi="GHEA Grapalat"/>
          <w:i w:val="0"/>
          <w:sz w:val="24"/>
          <w:szCs w:val="24"/>
        </w:rPr>
        <w:t>г.</w:t>
      </w:r>
    </w:p>
    <w:p w:rsidR="005E6F75" w:rsidRPr="001B32D9" w:rsidRDefault="005E6F75" w:rsidP="005E6F75">
      <w:pPr>
        <w:pStyle w:val="a3"/>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9E6649" w:rsidRPr="009F7C63" w:rsidRDefault="009E6649" w:rsidP="009E6649">
      <w:pPr>
        <w:pStyle w:val="a3"/>
        <w:spacing w:after="160" w:line="240" w:lineRule="auto"/>
        <w:ind w:firstLine="567"/>
        <w:rPr>
          <w:rFonts w:ascii="GHEA Grapalat" w:hAnsi="GHEA Grapalat"/>
          <w:i w:val="0"/>
          <w:sz w:val="24"/>
          <w:szCs w:val="24"/>
        </w:rPr>
      </w:pPr>
      <w:r w:rsidRPr="009F7C63">
        <w:rPr>
          <w:rFonts w:ascii="GHEA Grapalat" w:hAnsi="GHEA Grapalat"/>
          <w:i w:val="0"/>
          <w:sz w:val="24"/>
          <w:szCs w:val="24"/>
        </w:rPr>
        <w:t xml:space="preserve">Для получения дополнительной информации, связанной с настоящим объявлением, можно обратиться к секретарю Оценочной комиссии </w:t>
      </w:r>
      <w:r>
        <w:rPr>
          <w:rFonts w:ascii="GHEA Grapalat" w:hAnsi="GHEA Grapalat"/>
          <w:i w:val="0"/>
          <w:sz w:val="24"/>
          <w:szCs w:val="24"/>
        </w:rPr>
        <w:t>Нарине Абраамяну.</w:t>
      </w:r>
    </w:p>
    <w:p w:rsidR="009E6649" w:rsidRPr="009F7C63" w:rsidRDefault="009E6649" w:rsidP="009E6649">
      <w:pPr>
        <w:ind w:firstLine="708"/>
        <w:jc w:val="both"/>
        <w:rPr>
          <w:rFonts w:ascii="GHEA Grapalat" w:hAnsi="GHEA Grapalat"/>
        </w:rPr>
      </w:pPr>
      <w:r w:rsidRPr="009F7C63">
        <w:rPr>
          <w:rFonts w:ascii="GHEA Grapalat" w:hAnsi="GHEA Grapalat"/>
        </w:rPr>
        <w:t xml:space="preserve">               тел. 0</w:t>
      </w:r>
      <w:r w:rsidR="002B3DD2">
        <w:rPr>
          <w:rFonts w:ascii="GHEA Grapalat" w:hAnsi="GHEA Grapalat"/>
        </w:rPr>
        <w:t>77</w:t>
      </w:r>
      <w:r w:rsidRPr="009F7C63">
        <w:rPr>
          <w:rFonts w:ascii="GHEA Grapalat" w:hAnsi="GHEA Grapalat"/>
        </w:rPr>
        <w:t xml:space="preserve"> </w:t>
      </w:r>
      <w:r w:rsidR="002B3DD2">
        <w:rPr>
          <w:rFonts w:ascii="GHEA Grapalat" w:hAnsi="GHEA Grapalat"/>
        </w:rPr>
        <w:t>04 02 28</w:t>
      </w:r>
    </w:p>
    <w:p w:rsidR="009E6649" w:rsidRPr="003E4E74" w:rsidRDefault="009E6649" w:rsidP="009E6649">
      <w:pPr>
        <w:pStyle w:val="a3"/>
        <w:spacing w:line="240" w:lineRule="auto"/>
        <w:jc w:val="left"/>
        <w:rPr>
          <w:rFonts w:ascii="GHEA Grapalat" w:hAnsi="GHEA Grapalat"/>
          <w:i w:val="0"/>
          <w:sz w:val="22"/>
          <w:szCs w:val="22"/>
          <w:lang w:val="af-ZA"/>
        </w:rPr>
      </w:pPr>
      <w:r w:rsidRPr="009F7C63">
        <w:rPr>
          <w:rFonts w:ascii="GHEA Grapalat" w:hAnsi="GHEA Grapalat"/>
        </w:rPr>
        <w:t xml:space="preserve">       эл.почта. </w:t>
      </w:r>
      <w:hyperlink r:id="rId8" w:history="1">
        <w:r w:rsidR="002B3DD2" w:rsidRPr="00EB16D0">
          <w:rPr>
            <w:rStyle w:val="a9"/>
            <w:rFonts w:ascii="GHEA Grapalat" w:hAnsi="GHEA Grapalat"/>
            <w:lang w:val="en-US"/>
          </w:rPr>
          <w:t>emma</w:t>
        </w:r>
        <w:r w:rsidR="002B3DD2" w:rsidRPr="00CB471D">
          <w:rPr>
            <w:rStyle w:val="a9"/>
            <w:rFonts w:ascii="GHEA Grapalat" w:hAnsi="GHEA Grapalat"/>
          </w:rPr>
          <w:t>.</w:t>
        </w:r>
        <w:r w:rsidR="002B3DD2" w:rsidRPr="00EB16D0">
          <w:rPr>
            <w:rStyle w:val="a9"/>
            <w:rFonts w:ascii="GHEA Grapalat" w:hAnsi="GHEA Grapalat"/>
            <w:lang w:val="en-US"/>
          </w:rPr>
          <w:t>melkonyan</w:t>
        </w:r>
        <w:r w:rsidR="002B3DD2" w:rsidRPr="00CB471D">
          <w:rPr>
            <w:rStyle w:val="a9"/>
            <w:rFonts w:ascii="GHEA Grapalat" w:hAnsi="GHEA Grapalat"/>
          </w:rPr>
          <w:t>.95@</w:t>
        </w:r>
        <w:r w:rsidR="002B3DD2" w:rsidRPr="00EB16D0">
          <w:rPr>
            <w:rStyle w:val="a9"/>
            <w:rFonts w:ascii="GHEA Grapalat" w:hAnsi="GHEA Grapalat"/>
            <w:lang w:val="en-US"/>
          </w:rPr>
          <w:t>mail</w:t>
        </w:r>
        <w:r w:rsidR="002B3DD2" w:rsidRPr="00CB471D">
          <w:rPr>
            <w:rStyle w:val="a9"/>
            <w:rFonts w:ascii="GHEA Grapalat" w:hAnsi="GHEA Grapalat"/>
          </w:rPr>
          <w:t>.</w:t>
        </w:r>
        <w:r w:rsidR="002B3DD2" w:rsidRPr="00EB16D0">
          <w:rPr>
            <w:rStyle w:val="a9"/>
            <w:rFonts w:ascii="GHEA Grapalat" w:hAnsi="GHEA Grapalat"/>
            <w:lang w:val="en-US"/>
          </w:rPr>
          <w:t>ru</w:t>
        </w:r>
      </w:hyperlink>
      <w:r w:rsidR="002B3DD2">
        <w:rPr>
          <w:rStyle w:val="a9"/>
          <w:rFonts w:ascii="GHEA Grapalat" w:hAnsi="GHEA Grapalat"/>
          <w:lang w:val="af-ZA"/>
        </w:rPr>
        <w:t xml:space="preserve"> </w:t>
      </w:r>
    </w:p>
    <w:p w:rsidR="009E6649" w:rsidRPr="009F7C63" w:rsidRDefault="009E6649" w:rsidP="009E6649">
      <w:pPr>
        <w:ind w:firstLine="708"/>
        <w:jc w:val="both"/>
        <w:rPr>
          <w:rFonts w:ascii="GHEA Grapalat" w:hAnsi="GHEA Grapalat"/>
        </w:rPr>
      </w:pPr>
      <w:r w:rsidRPr="009F7C63">
        <w:rPr>
          <w:rFonts w:ascii="GHEA Grapalat" w:hAnsi="GHEA Grapalat"/>
        </w:rPr>
        <w:t xml:space="preserve">      Заказчик. </w:t>
      </w:r>
      <w:r w:rsidR="002B3DD2">
        <w:rPr>
          <w:rFonts w:ascii="GHEA Grapalat" w:hAnsi="GHEA Grapalat"/>
        </w:rPr>
        <w:t>ГНО</w:t>
      </w:r>
      <w:r w:rsidRPr="009F7C63">
        <w:rPr>
          <w:rFonts w:ascii="GHEA Grapalat" w:hAnsi="GHEA Grapalat"/>
        </w:rPr>
        <w:t xml:space="preserve"> </w:t>
      </w:r>
      <w:r w:rsidR="002B3DD2">
        <w:rPr>
          <w:rFonts w:ascii="GHEA Grapalat" w:hAnsi="GHEA Grapalat"/>
        </w:rPr>
        <w:t>«Специализированный детский дом Харберд»</w:t>
      </w:r>
    </w:p>
    <w:p w:rsidR="005E6F75" w:rsidRPr="001B32D9" w:rsidRDefault="005E6F75" w:rsidP="005E6F75">
      <w:pPr>
        <w:pStyle w:val="a3"/>
        <w:widowControl w:val="0"/>
        <w:spacing w:after="160" w:line="240" w:lineRule="auto"/>
        <w:ind w:firstLine="567"/>
        <w:rPr>
          <w:rFonts w:ascii="GHEA Grapalat" w:hAnsi="GHEA Grapalat"/>
          <w:i w:val="0"/>
          <w:sz w:val="24"/>
          <w:szCs w:val="24"/>
        </w:rPr>
      </w:pPr>
    </w:p>
    <w:p w:rsidR="005E6F75" w:rsidRPr="00E75F64" w:rsidRDefault="005E6F75" w:rsidP="005E6F75">
      <w:pPr>
        <w:pStyle w:val="aa"/>
        <w:widowControl w:val="0"/>
        <w:spacing w:after="160"/>
        <w:ind w:firstLine="567"/>
        <w:jc w:val="right"/>
        <w:rPr>
          <w:rFonts w:ascii="GHEA Grapalat" w:hAnsi="GHEA Grapalat"/>
          <w:i/>
        </w:rPr>
      </w:pPr>
    </w:p>
    <w:p w:rsidR="005E6F75" w:rsidRPr="00E75F64" w:rsidRDefault="005E6F75" w:rsidP="005E6F75">
      <w:pPr>
        <w:pStyle w:val="aa"/>
        <w:widowControl w:val="0"/>
        <w:spacing w:after="160"/>
        <w:ind w:firstLine="567"/>
        <w:jc w:val="right"/>
        <w:rPr>
          <w:rFonts w:ascii="GHEA Grapalat" w:hAnsi="GHEA Grapalat"/>
          <w:i/>
        </w:rPr>
      </w:pPr>
    </w:p>
    <w:p w:rsidR="005E6F75" w:rsidRPr="00E75F64" w:rsidRDefault="005E6F75" w:rsidP="005E6F75">
      <w:pPr>
        <w:pStyle w:val="aa"/>
        <w:widowControl w:val="0"/>
        <w:spacing w:after="160"/>
        <w:ind w:firstLine="567"/>
        <w:jc w:val="right"/>
        <w:rPr>
          <w:rFonts w:ascii="GHEA Grapalat" w:hAnsi="GHEA Grapalat"/>
          <w:i/>
        </w:rPr>
      </w:pPr>
    </w:p>
    <w:p w:rsidR="005E6F75" w:rsidRDefault="005E6F75" w:rsidP="005E6F75">
      <w:pPr>
        <w:pStyle w:val="aa"/>
        <w:widowControl w:val="0"/>
        <w:spacing w:after="160"/>
        <w:ind w:firstLine="567"/>
        <w:jc w:val="right"/>
        <w:rPr>
          <w:rFonts w:ascii="GHEA Grapalat" w:hAnsi="GHEA Grapalat"/>
          <w:i/>
        </w:rPr>
      </w:pPr>
    </w:p>
    <w:p w:rsidR="005E6F75" w:rsidRPr="009044F1" w:rsidRDefault="005E6F75" w:rsidP="005E6F75">
      <w:pPr>
        <w:pStyle w:val="aa"/>
        <w:widowControl w:val="0"/>
        <w:spacing w:after="0" w:line="276" w:lineRule="auto"/>
        <w:ind w:firstLine="567"/>
        <w:jc w:val="right"/>
        <w:rPr>
          <w:rFonts w:ascii="GHEA Grapalat" w:hAnsi="GHEA Grapalat" w:cs="Sylfaen"/>
          <w:i/>
        </w:rPr>
      </w:pPr>
      <w:r w:rsidRPr="009044F1">
        <w:rPr>
          <w:rFonts w:ascii="GHEA Grapalat" w:hAnsi="GHEA Grapalat"/>
          <w:i/>
        </w:rPr>
        <w:t>Утверждено</w:t>
      </w:r>
    </w:p>
    <w:p w:rsidR="005E6F75" w:rsidRPr="00016450" w:rsidRDefault="005E6F75" w:rsidP="005E6F75">
      <w:pPr>
        <w:pStyle w:val="aa"/>
        <w:widowControl w:val="0"/>
        <w:spacing w:after="0" w:line="276" w:lineRule="auto"/>
        <w:ind w:firstLine="567"/>
        <w:jc w:val="right"/>
        <w:rPr>
          <w:rFonts w:ascii="GHEA Grapalat" w:hAnsi="GHEA Grapalat"/>
          <w:i/>
        </w:rPr>
      </w:pPr>
      <w:r w:rsidRPr="00016450">
        <w:rPr>
          <w:rFonts w:ascii="GHEA Grapalat" w:hAnsi="GHEA Grapalat"/>
        </w:rPr>
        <w:t>Решением Оценочной комиссии</w:t>
      </w:r>
      <w:r w:rsidRPr="00016450">
        <w:rPr>
          <w:rFonts w:ascii="GHEA Grapalat" w:hAnsi="GHEA Grapalat"/>
          <w:i/>
        </w:rPr>
        <w:t xml:space="preserve"> </w:t>
      </w:r>
      <w:r w:rsidRPr="00515889">
        <w:rPr>
          <w:rFonts w:ascii="GHEA Grapalat" w:hAnsi="GHEA Grapalat" w:cs="Sylfaen"/>
          <w:i/>
        </w:rPr>
        <w:br/>
      </w:r>
      <w:r w:rsidRPr="00016450">
        <w:rPr>
          <w:rFonts w:ascii="GHEA Grapalat" w:hAnsi="GHEA Grapalat"/>
          <w:i/>
        </w:rPr>
        <w:t xml:space="preserve">запроса котировок под кодом </w:t>
      </w:r>
      <w:r w:rsidR="00C55BC8">
        <w:rPr>
          <w:rFonts w:ascii="GHEA Grapalat" w:hAnsi="GHEA Grapalat"/>
          <w:i/>
        </w:rPr>
        <w:t>ХММ-GHAPDzB-26/05</w:t>
      </w:r>
      <w:r w:rsidRPr="00515889">
        <w:rPr>
          <w:rFonts w:ascii="GHEA Grapalat" w:hAnsi="GHEA Grapalat" w:cs="Times Armenian"/>
          <w:i/>
        </w:rPr>
        <w:br/>
      </w:r>
      <w:r>
        <w:rPr>
          <w:rFonts w:ascii="GHEA Grapalat" w:hAnsi="GHEA Grapalat"/>
          <w:i/>
        </w:rPr>
        <w:t xml:space="preserve">№ </w:t>
      </w:r>
      <w:r w:rsidRPr="00C90F08">
        <w:rPr>
          <w:rFonts w:ascii="GHEA Grapalat" w:hAnsi="GHEA Grapalat"/>
          <w:i/>
        </w:rPr>
        <w:t xml:space="preserve"> </w:t>
      </w:r>
      <w:r w:rsidR="002B3DD2" w:rsidRPr="002B3DD2">
        <w:rPr>
          <w:rFonts w:ascii="GHEA Grapalat" w:hAnsi="GHEA Grapalat"/>
          <w:i/>
        </w:rPr>
        <w:t>2</w:t>
      </w:r>
      <w:r w:rsidRPr="00515889">
        <w:rPr>
          <w:rFonts w:ascii="GHEA Grapalat" w:hAnsi="GHEA Grapalat"/>
          <w:i/>
        </w:rPr>
        <w:tab/>
      </w:r>
      <w:r>
        <w:rPr>
          <w:rFonts w:ascii="GHEA Grapalat" w:hAnsi="GHEA Grapalat"/>
          <w:i/>
        </w:rPr>
        <w:t xml:space="preserve">от </w:t>
      </w:r>
      <w:r w:rsidR="00A833B3">
        <w:rPr>
          <w:rFonts w:ascii="GHEA Grapalat" w:hAnsi="GHEA Grapalat"/>
          <w:i/>
          <w:lang w:val="hy-AM"/>
        </w:rPr>
        <w:t>23</w:t>
      </w:r>
      <w:r w:rsidR="00734510">
        <w:rPr>
          <w:rFonts w:ascii="GHEA Grapalat" w:hAnsi="GHEA Grapalat"/>
          <w:i/>
        </w:rPr>
        <w:t>.</w:t>
      </w:r>
      <w:r w:rsidR="00CB471D" w:rsidRPr="00CB471D">
        <w:rPr>
          <w:rFonts w:ascii="GHEA Grapalat" w:hAnsi="GHEA Grapalat"/>
          <w:i/>
        </w:rPr>
        <w:t>01</w:t>
      </w:r>
      <w:r w:rsidRPr="002C398B">
        <w:rPr>
          <w:rFonts w:ascii="GHEA Grapalat" w:hAnsi="GHEA Grapalat"/>
          <w:i/>
        </w:rPr>
        <w:t>.202</w:t>
      </w:r>
      <w:r w:rsidR="00CB471D" w:rsidRPr="00CB471D">
        <w:rPr>
          <w:rFonts w:ascii="GHEA Grapalat" w:hAnsi="GHEA Grapalat"/>
          <w:i/>
        </w:rPr>
        <w:t>6</w:t>
      </w:r>
      <w:r w:rsidRPr="002C398B">
        <w:rPr>
          <w:rFonts w:ascii="GHEA Grapalat" w:hAnsi="GHEA Grapalat"/>
          <w:i/>
        </w:rPr>
        <w:t>г</w:t>
      </w:r>
      <w:r w:rsidRPr="00016450">
        <w:rPr>
          <w:rFonts w:ascii="GHEA Grapalat" w:hAnsi="GHEA Grapalat"/>
          <w:i/>
        </w:rPr>
        <w:t>.</w:t>
      </w:r>
    </w:p>
    <w:p w:rsidR="005E6F75" w:rsidRPr="009044F1" w:rsidRDefault="005E6F75" w:rsidP="005E6F75">
      <w:pPr>
        <w:pStyle w:val="aa"/>
        <w:widowControl w:val="0"/>
        <w:spacing w:after="160"/>
        <w:ind w:right="-7" w:firstLine="567"/>
        <w:jc w:val="center"/>
        <w:rPr>
          <w:rFonts w:ascii="GHEA Grapalat" w:hAnsi="GHEA Grapalat"/>
        </w:rPr>
      </w:pPr>
    </w:p>
    <w:p w:rsidR="005E6F75" w:rsidRPr="003A1EBB" w:rsidRDefault="005E6F75" w:rsidP="005E6F75">
      <w:pPr>
        <w:pStyle w:val="aa"/>
        <w:widowControl w:val="0"/>
        <w:spacing w:after="160"/>
        <w:ind w:right="-7" w:firstLine="567"/>
        <w:jc w:val="center"/>
        <w:rPr>
          <w:rFonts w:ascii="GHEA Grapalat" w:hAnsi="GHEA Grapalat"/>
        </w:rPr>
      </w:pPr>
    </w:p>
    <w:p w:rsidR="005E6F75" w:rsidRPr="003A1EBB" w:rsidRDefault="005E6F75" w:rsidP="005E6F75">
      <w:pPr>
        <w:pStyle w:val="aa"/>
        <w:widowControl w:val="0"/>
        <w:spacing w:after="160"/>
        <w:ind w:right="-7" w:firstLine="567"/>
        <w:jc w:val="center"/>
        <w:rPr>
          <w:rFonts w:ascii="GHEA Grapalat" w:hAnsi="GHEA Grapalat"/>
        </w:rPr>
      </w:pPr>
    </w:p>
    <w:p w:rsidR="005E6F75" w:rsidRPr="002106B9" w:rsidRDefault="002B3DD2" w:rsidP="005E6F75">
      <w:pPr>
        <w:pStyle w:val="aa"/>
        <w:widowControl w:val="0"/>
        <w:spacing w:after="160" w:line="360" w:lineRule="auto"/>
        <w:ind w:right="-7"/>
        <w:jc w:val="center"/>
        <w:rPr>
          <w:rFonts w:ascii="GHEA Grapalat" w:hAnsi="GHEA Grapalat"/>
          <w:sz w:val="26"/>
        </w:rPr>
      </w:pPr>
      <w:r>
        <w:rPr>
          <w:rFonts w:ascii="GHEA Grapalat" w:hAnsi="GHEA Grapalat"/>
          <w:sz w:val="26"/>
        </w:rPr>
        <w:t>ГНО</w:t>
      </w:r>
      <w:r w:rsidR="005E6F75" w:rsidRPr="002106B9">
        <w:rPr>
          <w:rFonts w:ascii="GHEA Grapalat" w:hAnsi="GHEA Grapalat"/>
          <w:sz w:val="26"/>
        </w:rPr>
        <w:t xml:space="preserve"> </w:t>
      </w:r>
      <w:r>
        <w:rPr>
          <w:rFonts w:ascii="GHEA Grapalat" w:hAnsi="GHEA Grapalat"/>
          <w:sz w:val="26"/>
        </w:rPr>
        <w:t>«Специализированный детский дом Харберд»</w:t>
      </w:r>
    </w:p>
    <w:p w:rsidR="005E6F75" w:rsidRPr="00016450" w:rsidRDefault="005E6F75" w:rsidP="005E6F75">
      <w:pPr>
        <w:pStyle w:val="aa"/>
        <w:widowControl w:val="0"/>
        <w:spacing w:after="160" w:line="360" w:lineRule="auto"/>
        <w:ind w:right="-7"/>
        <w:jc w:val="center"/>
        <w:rPr>
          <w:rFonts w:ascii="GHEA Grapalat" w:hAnsi="GHEA Grapalat"/>
        </w:rPr>
      </w:pPr>
    </w:p>
    <w:p w:rsidR="005E6F75" w:rsidRPr="00016450" w:rsidRDefault="005E6F75" w:rsidP="005E6F75">
      <w:pPr>
        <w:pStyle w:val="aa"/>
        <w:widowControl w:val="0"/>
        <w:spacing w:after="160" w:line="360" w:lineRule="auto"/>
        <w:ind w:right="-7"/>
        <w:jc w:val="center"/>
        <w:rPr>
          <w:rFonts w:ascii="GHEA Grapalat" w:hAnsi="GHEA Grapalat" w:cs="Sylfaen"/>
        </w:rPr>
      </w:pPr>
      <w:r>
        <w:rPr>
          <w:rFonts w:ascii="GHEA Grapalat" w:hAnsi="GHEA Grapalat"/>
        </w:rPr>
        <w:t>ПРИГЛАШЕНИ</w:t>
      </w:r>
      <w:r w:rsidRPr="00016450">
        <w:rPr>
          <w:rFonts w:ascii="GHEA Grapalat" w:hAnsi="GHEA Grapalat"/>
        </w:rPr>
        <w:t>Е</w:t>
      </w:r>
    </w:p>
    <w:p w:rsidR="005E6F75" w:rsidRPr="00016450" w:rsidRDefault="005E6F75" w:rsidP="005E6F75">
      <w:pPr>
        <w:pStyle w:val="aa"/>
        <w:widowControl w:val="0"/>
        <w:spacing w:after="160" w:line="360" w:lineRule="auto"/>
        <w:ind w:right="-7"/>
        <w:jc w:val="center"/>
        <w:rPr>
          <w:rFonts w:ascii="GHEA Grapalat" w:hAnsi="GHEA Grapalat" w:cs="Sylfaen"/>
        </w:rPr>
      </w:pPr>
    </w:p>
    <w:p w:rsidR="00487AB7" w:rsidRPr="00C90F08" w:rsidRDefault="00487AB7" w:rsidP="00487AB7">
      <w:pPr>
        <w:pStyle w:val="aa"/>
        <w:widowControl w:val="0"/>
        <w:spacing w:after="160" w:line="360" w:lineRule="auto"/>
        <w:ind w:right="-7"/>
        <w:jc w:val="center"/>
        <w:rPr>
          <w:rFonts w:ascii="GHEA Grapalat" w:hAnsi="GHEA Grapalat"/>
        </w:rPr>
      </w:pPr>
      <w:r w:rsidRPr="00016450">
        <w:rPr>
          <w:rFonts w:ascii="GHEA Grapalat" w:hAnsi="GHEA Grapalat"/>
        </w:rPr>
        <w:t xml:space="preserve">НА ЗАПРОС КОТИРОВОК, ОБЪЯВЛЕННЫЙ С ЦЕЛЬЮ ПРИОБРЕТЕНИЯ </w:t>
      </w:r>
      <w:r w:rsidRPr="00FD7D7A">
        <w:rPr>
          <w:rFonts w:ascii="GHEA Grapalat" w:hAnsi="GHEA Grapalat"/>
        </w:rPr>
        <w:t>ЭЛЕКТРОТЕХНИЧЕСКИХ ТОВАРОВ</w:t>
      </w:r>
      <w:r w:rsidRPr="00D56597">
        <w:rPr>
          <w:rFonts w:ascii="GHEA Grapalat" w:hAnsi="GHEA Grapalat"/>
        </w:rPr>
        <w:t xml:space="preserve"> И СТРОИТЕЛЬНЫХ МАТЕРИАЛО</w:t>
      </w:r>
      <w:r w:rsidRPr="00FD7D7A">
        <w:rPr>
          <w:rFonts w:ascii="GHEA Grapalat" w:hAnsi="GHEA Grapalat"/>
        </w:rPr>
        <w:t>В</w:t>
      </w:r>
      <w:r w:rsidRPr="00016450">
        <w:rPr>
          <w:rFonts w:ascii="GHEA Grapalat" w:hAnsi="GHEA Grapalat"/>
        </w:rPr>
        <w:t xml:space="preserve"> ДЛЯ НУЖД </w:t>
      </w:r>
    </w:p>
    <w:p w:rsidR="00487AB7" w:rsidRPr="002106B9" w:rsidRDefault="002B3DD2" w:rsidP="00487AB7">
      <w:pPr>
        <w:pStyle w:val="aa"/>
        <w:widowControl w:val="0"/>
        <w:spacing w:after="160" w:line="360" w:lineRule="auto"/>
        <w:ind w:right="-7"/>
        <w:jc w:val="center"/>
        <w:rPr>
          <w:rFonts w:ascii="GHEA Grapalat" w:hAnsi="GHEA Grapalat"/>
          <w:sz w:val="26"/>
        </w:rPr>
      </w:pPr>
      <w:r>
        <w:rPr>
          <w:rFonts w:ascii="GHEA Grapalat" w:hAnsi="GHEA Grapalat"/>
          <w:sz w:val="26"/>
        </w:rPr>
        <w:t>ГНО</w:t>
      </w:r>
      <w:r w:rsidR="00487AB7" w:rsidRPr="002106B9">
        <w:rPr>
          <w:rFonts w:ascii="GHEA Grapalat" w:hAnsi="GHEA Grapalat"/>
          <w:sz w:val="26"/>
        </w:rPr>
        <w:t xml:space="preserve"> </w:t>
      </w:r>
      <w:r>
        <w:rPr>
          <w:rFonts w:ascii="GHEA Grapalat" w:hAnsi="GHEA Grapalat"/>
          <w:sz w:val="26"/>
        </w:rPr>
        <w:t>«Специализированный детский дом Харберд»</w:t>
      </w:r>
    </w:p>
    <w:p w:rsidR="005E6F75" w:rsidRPr="009044F1" w:rsidRDefault="005E6F75" w:rsidP="005E6F75">
      <w:pPr>
        <w:pStyle w:val="aa"/>
        <w:widowControl w:val="0"/>
        <w:spacing w:after="160"/>
        <w:ind w:right="-7" w:firstLine="567"/>
        <w:jc w:val="center"/>
        <w:rPr>
          <w:rFonts w:ascii="GHEA Grapalat" w:hAnsi="GHEA Grapalat"/>
        </w:rPr>
      </w:pPr>
    </w:p>
    <w:p w:rsidR="005E6F75" w:rsidRPr="009044F1" w:rsidRDefault="005E6F75" w:rsidP="005E6F75">
      <w:pPr>
        <w:pStyle w:val="aa"/>
        <w:widowControl w:val="0"/>
        <w:spacing w:after="160"/>
        <w:ind w:right="-7" w:firstLine="567"/>
        <w:jc w:val="center"/>
        <w:rPr>
          <w:rFonts w:ascii="GHEA Grapalat" w:hAnsi="GHEA Grapalat"/>
        </w:rPr>
      </w:pPr>
    </w:p>
    <w:p w:rsidR="005E6F75" w:rsidRDefault="005E6F75" w:rsidP="005E6F75">
      <w:pPr>
        <w:rPr>
          <w:rFonts w:ascii="GHEA Grapalat" w:hAnsi="GHEA Grapalat"/>
        </w:rPr>
      </w:pPr>
      <w:r>
        <w:rPr>
          <w:rFonts w:ascii="GHEA Grapalat" w:hAnsi="GHEA Grapalat"/>
        </w:rPr>
        <w:br w:type="page"/>
      </w:r>
    </w:p>
    <w:p w:rsidR="005E6F75" w:rsidRPr="009044F1" w:rsidRDefault="005E6F75" w:rsidP="005E6F75">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5E6F75" w:rsidRPr="009044F1" w:rsidRDefault="005E6F75" w:rsidP="005E6F75">
      <w:pPr>
        <w:widowControl w:val="0"/>
        <w:spacing w:after="160"/>
        <w:ind w:firstLine="567"/>
        <w:jc w:val="both"/>
        <w:rPr>
          <w:rFonts w:ascii="GHEA Grapalat" w:hAnsi="GHEA Grapalat"/>
          <w:i/>
        </w:rPr>
      </w:pPr>
    </w:p>
    <w:p w:rsidR="005E6F75" w:rsidRPr="009044F1" w:rsidRDefault="005E6F75" w:rsidP="005E6F75">
      <w:pPr>
        <w:widowControl w:val="0"/>
        <w:spacing w:after="160"/>
        <w:ind w:firstLine="567"/>
        <w:jc w:val="center"/>
        <w:rPr>
          <w:rFonts w:ascii="GHEA Grapalat" w:hAnsi="GHEA Grapalat" w:cs="Sylfaen"/>
          <w:b/>
        </w:rPr>
      </w:pPr>
      <w:r w:rsidRPr="009044F1">
        <w:rPr>
          <w:rFonts w:ascii="GHEA Grapalat" w:hAnsi="GHEA Grapalat"/>
        </w:rPr>
        <w:br w:type="page"/>
      </w:r>
    </w:p>
    <w:p w:rsidR="00487AB7" w:rsidRPr="009044F1" w:rsidRDefault="00487AB7" w:rsidP="00487AB7">
      <w:pPr>
        <w:widowControl w:val="0"/>
        <w:spacing w:after="160"/>
        <w:jc w:val="center"/>
        <w:rPr>
          <w:rFonts w:ascii="GHEA Grapalat" w:hAnsi="GHEA Grapalat"/>
          <w:b/>
        </w:rPr>
      </w:pPr>
      <w:r w:rsidRPr="009044F1">
        <w:rPr>
          <w:rFonts w:ascii="GHEA Grapalat" w:hAnsi="GHEA Grapalat"/>
          <w:b/>
        </w:rPr>
        <w:lastRenderedPageBreak/>
        <w:t>СОДЕРЖАНИЕ</w:t>
      </w:r>
    </w:p>
    <w:p w:rsidR="00487AB7" w:rsidRPr="009044F1" w:rsidRDefault="00487AB7" w:rsidP="00487AB7">
      <w:pPr>
        <w:widowControl w:val="0"/>
        <w:spacing w:after="160"/>
        <w:jc w:val="center"/>
        <w:rPr>
          <w:rFonts w:ascii="GHEA Grapalat" w:hAnsi="GHEA Grapalat"/>
          <w:i/>
        </w:rPr>
      </w:pPr>
      <w:r w:rsidRPr="009044F1">
        <w:rPr>
          <w:rFonts w:ascii="GHEA Grapalat" w:hAnsi="GHEA Grapalat"/>
          <w:b/>
        </w:rPr>
        <w:t xml:space="preserve">ПРИГЛАШЕНИЯ НА </w:t>
      </w:r>
      <w:r w:rsidRPr="00D84422">
        <w:rPr>
          <w:rFonts w:ascii="GHEA Grapalat" w:hAnsi="GHEA Grapalat"/>
          <w:b/>
        </w:rPr>
        <w:t>ЗАПРОС КОТИРОВОК</w:t>
      </w:r>
      <w:r w:rsidRPr="009044F1">
        <w:rPr>
          <w:rFonts w:ascii="GHEA Grapalat" w:hAnsi="GHEA Grapalat"/>
          <w:b/>
        </w:rPr>
        <w:t xml:space="preserve">, </w:t>
      </w:r>
      <w:r w:rsidRPr="005C1BF7">
        <w:rPr>
          <w:rFonts w:ascii="GHEA Grapalat" w:hAnsi="GHEA Grapalat"/>
          <w:b/>
        </w:rPr>
        <w:br/>
      </w:r>
      <w:r w:rsidRPr="009044F1">
        <w:rPr>
          <w:rFonts w:ascii="GHEA Grapalat" w:hAnsi="GHEA Grapalat"/>
          <w:b/>
        </w:rPr>
        <w:t>ОБЪЯВЛЕННЫЙ С ЦЕЛЬЮ ПРИОБРЕТЕНИЯ</w:t>
      </w:r>
    </w:p>
    <w:p w:rsidR="00487AB7" w:rsidRPr="002106B9" w:rsidRDefault="00487AB7" w:rsidP="00487AB7">
      <w:pPr>
        <w:pStyle w:val="aa"/>
        <w:widowControl w:val="0"/>
        <w:spacing w:after="160" w:line="360" w:lineRule="auto"/>
        <w:ind w:right="-7"/>
        <w:jc w:val="center"/>
        <w:rPr>
          <w:rFonts w:ascii="GHEA Grapalat" w:hAnsi="GHEA Grapalat"/>
          <w:b/>
        </w:rPr>
      </w:pPr>
      <w:r w:rsidRPr="00FD7D7A">
        <w:rPr>
          <w:rFonts w:ascii="GHEA Grapalat" w:hAnsi="GHEA Grapalat"/>
          <w:b/>
        </w:rPr>
        <w:t>ЭЛЕКТРОТЕХНИЧЕСКИХ ТОВАРОВ И СТРОИТЕЛЬНЫХ МАТЕРИАЛОВ</w:t>
      </w:r>
      <w:r>
        <w:rPr>
          <w:rFonts w:ascii="GHEA Grapalat" w:hAnsi="GHEA Grapalat"/>
          <w:b/>
        </w:rPr>
        <w:t xml:space="preserve"> ДЛЯ НУЖД </w:t>
      </w:r>
    </w:p>
    <w:p w:rsidR="005E6F75" w:rsidRPr="002106B9" w:rsidRDefault="002B3DD2" w:rsidP="005E6F75">
      <w:pPr>
        <w:pStyle w:val="aa"/>
        <w:widowControl w:val="0"/>
        <w:spacing w:after="160" w:line="360" w:lineRule="auto"/>
        <w:ind w:right="-7"/>
        <w:jc w:val="center"/>
        <w:rPr>
          <w:rFonts w:ascii="GHEA Grapalat" w:hAnsi="GHEA Grapalat"/>
          <w:b/>
        </w:rPr>
      </w:pPr>
      <w:r>
        <w:rPr>
          <w:rFonts w:ascii="GHEA Grapalat" w:hAnsi="GHEA Grapalat"/>
          <w:b/>
        </w:rPr>
        <w:t>ГНО</w:t>
      </w:r>
      <w:r w:rsidR="005E6F75" w:rsidRPr="002106B9">
        <w:rPr>
          <w:rFonts w:ascii="GHEA Grapalat" w:hAnsi="GHEA Grapalat"/>
          <w:b/>
        </w:rPr>
        <w:t xml:space="preserve"> </w:t>
      </w:r>
      <w:r>
        <w:rPr>
          <w:rFonts w:ascii="GHEA Grapalat" w:hAnsi="GHEA Grapalat"/>
          <w:b/>
        </w:rPr>
        <w:t>«Специализированный детский дом Харберд»</w:t>
      </w:r>
    </w:p>
    <w:p w:rsidR="005E6F75" w:rsidRPr="009044F1" w:rsidRDefault="005E6F75" w:rsidP="005E6F75">
      <w:pPr>
        <w:widowControl w:val="0"/>
        <w:spacing w:after="160"/>
        <w:jc w:val="center"/>
        <w:rPr>
          <w:rFonts w:ascii="GHEA Grapalat" w:hAnsi="GHEA Grapalat" w:cs="Sylfaen"/>
          <w:b/>
        </w:rPr>
      </w:pPr>
    </w:p>
    <w:p w:rsidR="005E6F75" w:rsidRPr="009044F1" w:rsidRDefault="005E6F75" w:rsidP="005E6F75">
      <w:pPr>
        <w:widowControl w:val="0"/>
        <w:spacing w:after="160"/>
        <w:jc w:val="center"/>
        <w:rPr>
          <w:rFonts w:ascii="GHEA Grapalat" w:hAnsi="GHEA Grapalat" w:cs="Sylfaen"/>
          <w:b/>
        </w:rPr>
      </w:pPr>
    </w:p>
    <w:p w:rsidR="005E6F75" w:rsidRPr="008842CE" w:rsidRDefault="005E6F75" w:rsidP="005E6F75">
      <w:pPr>
        <w:widowControl w:val="0"/>
        <w:spacing w:after="160"/>
        <w:jc w:val="center"/>
        <w:rPr>
          <w:rFonts w:ascii="GHEA Grapalat" w:hAnsi="GHEA Grapalat"/>
          <w:b/>
        </w:rPr>
      </w:pPr>
      <w:r w:rsidRPr="009044F1">
        <w:rPr>
          <w:rFonts w:ascii="GHEA Grapalat" w:hAnsi="GHEA Grapalat"/>
          <w:b/>
        </w:rPr>
        <w:t>ЧАСТЬ I.</w:t>
      </w:r>
    </w:p>
    <w:p w:rsidR="005E6F75" w:rsidRPr="008842CE" w:rsidRDefault="005E6F75" w:rsidP="005E6F75">
      <w:pPr>
        <w:widowControl w:val="0"/>
        <w:spacing w:after="160"/>
        <w:jc w:val="center"/>
        <w:rPr>
          <w:rFonts w:ascii="GHEA Grapalat" w:hAnsi="GHEA Grapalat"/>
        </w:rPr>
      </w:pPr>
    </w:p>
    <w:p w:rsidR="005E6F75" w:rsidRPr="009044F1" w:rsidRDefault="005E6F75" w:rsidP="005E6F75">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CA590C">
        <w:rPr>
          <w:rFonts w:ascii="GHEA Grapalat" w:hAnsi="GHEA Grapalat"/>
        </w:rPr>
        <w:tab/>
      </w:r>
      <w:r>
        <w:rPr>
          <w:rFonts w:ascii="GHEA Grapalat" w:hAnsi="GHEA Grapalat"/>
        </w:rPr>
        <w:t>Характеристика предмета закупки</w:t>
      </w:r>
      <w:r w:rsidRPr="009044F1">
        <w:rPr>
          <w:rFonts w:ascii="GHEA Grapalat" w:hAnsi="GHEA Grapalat"/>
        </w:rPr>
        <w:t xml:space="preserve"> </w:t>
      </w:r>
    </w:p>
    <w:p w:rsidR="005E6F75" w:rsidRPr="009044F1" w:rsidRDefault="005E6F75" w:rsidP="005E6F75">
      <w:pPr>
        <w:widowControl w:val="0"/>
        <w:tabs>
          <w:tab w:val="left" w:pos="1134"/>
        </w:tabs>
        <w:spacing w:after="160"/>
        <w:ind w:left="1134" w:hanging="567"/>
        <w:jc w:val="both"/>
        <w:rPr>
          <w:rFonts w:ascii="GHEA Grapalat" w:hAnsi="GHEA Grapalat"/>
        </w:rPr>
      </w:pPr>
      <w:r w:rsidRPr="009044F1">
        <w:rPr>
          <w:rFonts w:ascii="GHEA Grapalat" w:hAnsi="GHEA Grapalat"/>
        </w:rPr>
        <w:t>2.</w:t>
      </w:r>
      <w:r w:rsidRPr="00543BAE">
        <w:rPr>
          <w:rFonts w:ascii="GHEA Grapalat" w:hAnsi="GHEA Grapalat"/>
        </w:rPr>
        <w:tab/>
      </w:r>
      <w:r w:rsidRPr="009044F1">
        <w:rPr>
          <w:rFonts w:ascii="GHEA Grapalat" w:hAnsi="GHEA Grapalat"/>
        </w:rPr>
        <w:t>Требования к праву участника на участие</w:t>
      </w:r>
      <w:r>
        <w:rPr>
          <w:rFonts w:ascii="GHEA Grapalat" w:hAnsi="GHEA Grapalat"/>
        </w:rPr>
        <w:t xml:space="preserve"> и порядок их оценки, </w:t>
      </w:r>
      <w:r w:rsidRPr="003D0E3C">
        <w:rPr>
          <w:rFonts w:ascii="GHEA Grapalat" w:hAnsi="GHEA Grapalat"/>
        </w:rPr>
        <w:t xml:space="preserve">в случае признания </w:t>
      </w:r>
      <w:r>
        <w:rPr>
          <w:rFonts w:ascii="GHEA Grapalat" w:hAnsi="GHEA Grapalat"/>
        </w:rPr>
        <w:t>ото</w:t>
      </w:r>
      <w:r w:rsidRPr="003D0E3C">
        <w:rPr>
          <w:rFonts w:ascii="GHEA Grapalat" w:hAnsi="GHEA Grapalat"/>
        </w:rPr>
        <w:t>бранным участником</w:t>
      </w:r>
      <w:r>
        <w:rPr>
          <w:rFonts w:ascii="GHEA Grapalat" w:hAnsi="GHEA Grapalat"/>
        </w:rPr>
        <w:t>-</w:t>
      </w:r>
      <w:r w:rsidRPr="003D0E3C">
        <w:rPr>
          <w:rFonts w:ascii="GHEA Grapalat" w:hAnsi="GHEA Grapalat"/>
        </w:rPr>
        <w:t>условия представления обеспечения квалификаци</w:t>
      </w:r>
      <w:r>
        <w:rPr>
          <w:rFonts w:ascii="GHEA Grapalat" w:hAnsi="GHEA Grapalat"/>
        </w:rPr>
        <w:t>и.</w:t>
      </w:r>
    </w:p>
    <w:p w:rsidR="005E6F75" w:rsidRPr="00543BAE" w:rsidRDefault="005E6F75" w:rsidP="005E6F75">
      <w:pPr>
        <w:widowControl w:val="0"/>
        <w:tabs>
          <w:tab w:val="left" w:pos="1134"/>
        </w:tabs>
        <w:spacing w:after="160"/>
        <w:ind w:left="1134" w:hanging="567"/>
        <w:jc w:val="both"/>
        <w:rPr>
          <w:rFonts w:ascii="GHEA Grapalat" w:hAnsi="GHEA Grapalat"/>
        </w:rPr>
      </w:pPr>
      <w:r w:rsidRPr="009044F1">
        <w:rPr>
          <w:rFonts w:ascii="GHEA Grapalat" w:hAnsi="GHEA Grapalat"/>
        </w:rPr>
        <w:t>3.</w:t>
      </w:r>
      <w:r w:rsidRPr="00543BAE">
        <w:rPr>
          <w:rFonts w:ascii="GHEA Grapalat" w:hAnsi="GHEA Grapalat"/>
        </w:rPr>
        <w:tab/>
      </w:r>
      <w:r w:rsidRPr="009044F1">
        <w:rPr>
          <w:rFonts w:ascii="GHEA Grapalat" w:hAnsi="GHEA Grapalat"/>
        </w:rPr>
        <w:t>Разъяснение приглашения и порядок вне</w:t>
      </w:r>
      <w:r>
        <w:rPr>
          <w:rFonts w:ascii="GHEA Grapalat" w:hAnsi="GHEA Grapalat"/>
        </w:rPr>
        <w:t>сения изменения в приглашение</w:t>
      </w:r>
    </w:p>
    <w:p w:rsidR="005E6F75" w:rsidRPr="009044F1" w:rsidRDefault="005E6F75" w:rsidP="005E6F75">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Pr="003A1EBB">
        <w:rPr>
          <w:rFonts w:ascii="GHEA Grapalat" w:hAnsi="GHEA Grapalat"/>
        </w:rPr>
        <w:tab/>
      </w:r>
      <w:r w:rsidRPr="009044F1">
        <w:rPr>
          <w:rFonts w:ascii="GHEA Grapalat" w:hAnsi="GHEA Grapalat"/>
        </w:rPr>
        <w:t>Порядок подачи заявки</w:t>
      </w:r>
    </w:p>
    <w:p w:rsidR="005E6F75" w:rsidRPr="009044F1" w:rsidRDefault="005E6F75" w:rsidP="005E6F75">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Pr="009044F1">
        <w:rPr>
          <w:rFonts w:ascii="GHEA Grapalat" w:hAnsi="GHEA Grapalat"/>
        </w:rPr>
        <w:t xml:space="preserve"> </w:t>
      </w:r>
    </w:p>
    <w:p w:rsidR="005E6F75" w:rsidRPr="009044F1" w:rsidRDefault="005E6F75" w:rsidP="005E6F75">
      <w:pPr>
        <w:widowControl w:val="0"/>
        <w:tabs>
          <w:tab w:val="left" w:pos="1134"/>
        </w:tabs>
        <w:spacing w:after="160"/>
        <w:ind w:left="1134" w:hanging="567"/>
        <w:jc w:val="both"/>
        <w:rPr>
          <w:rFonts w:ascii="GHEA Grapalat" w:hAnsi="GHEA Grapalat"/>
        </w:rPr>
      </w:pPr>
      <w:r w:rsidRPr="009044F1">
        <w:rPr>
          <w:rFonts w:ascii="GHEA Grapalat" w:hAnsi="GHEA Grapalat"/>
        </w:rPr>
        <w:t>6.</w:t>
      </w:r>
      <w:r w:rsidRPr="005D191A">
        <w:rPr>
          <w:rFonts w:ascii="GHEA Grapalat" w:hAnsi="GHEA Grapalat"/>
        </w:rPr>
        <w:tab/>
      </w:r>
      <w:r w:rsidRPr="009044F1">
        <w:rPr>
          <w:rFonts w:ascii="GHEA Grapalat" w:hAnsi="GHEA Grapalat"/>
        </w:rPr>
        <w:t>Срок действия заявки, порядок внесения</w:t>
      </w:r>
      <w:r>
        <w:rPr>
          <w:rFonts w:ascii="GHEA Grapalat" w:hAnsi="GHEA Grapalat"/>
        </w:rPr>
        <w:t xml:space="preserve"> изменений в заявки и их отзыва</w:t>
      </w:r>
      <w:r w:rsidRPr="009044F1">
        <w:rPr>
          <w:rFonts w:ascii="GHEA Grapalat" w:hAnsi="GHEA Grapalat"/>
        </w:rPr>
        <w:t xml:space="preserve"> </w:t>
      </w:r>
    </w:p>
    <w:p w:rsidR="005E6F75" w:rsidRPr="008842CE" w:rsidRDefault="005E6F75" w:rsidP="005E6F75">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Pr="003A1EBB">
        <w:rPr>
          <w:rFonts w:ascii="GHEA Grapalat" w:hAnsi="GHEA Grapalat"/>
        </w:rPr>
        <w:tab/>
      </w:r>
      <w:r w:rsidRPr="009044F1">
        <w:rPr>
          <w:rFonts w:ascii="GHEA Grapalat" w:hAnsi="GHEA Grapalat"/>
        </w:rPr>
        <w:t>Вскрытие, оц</w:t>
      </w:r>
      <w:r>
        <w:rPr>
          <w:rFonts w:ascii="GHEA Grapalat" w:hAnsi="GHEA Grapalat"/>
        </w:rPr>
        <w:t>енка заявок и подведение итогов</w:t>
      </w:r>
    </w:p>
    <w:p w:rsidR="005E6F75" w:rsidRPr="003A1EBB" w:rsidRDefault="005E6F75" w:rsidP="005E6F75">
      <w:pPr>
        <w:widowControl w:val="0"/>
        <w:tabs>
          <w:tab w:val="left" w:pos="1134"/>
        </w:tabs>
        <w:spacing w:after="160"/>
        <w:ind w:left="1134" w:hanging="567"/>
        <w:jc w:val="both"/>
        <w:rPr>
          <w:rFonts w:ascii="GHEA Grapalat" w:hAnsi="GHEA Grapalat"/>
        </w:rPr>
      </w:pPr>
      <w:r w:rsidRPr="009044F1">
        <w:rPr>
          <w:rFonts w:ascii="GHEA Grapalat" w:hAnsi="GHEA Grapalat"/>
        </w:rPr>
        <w:t>9.</w:t>
      </w:r>
      <w:r w:rsidRPr="003A1EBB">
        <w:rPr>
          <w:rFonts w:ascii="GHEA Grapalat" w:hAnsi="GHEA Grapalat"/>
        </w:rPr>
        <w:tab/>
      </w:r>
      <w:r w:rsidRPr="009044F1">
        <w:rPr>
          <w:rFonts w:ascii="GHEA Grapalat" w:hAnsi="GHEA Grapalat"/>
        </w:rPr>
        <w:t>Заключение догово</w:t>
      </w:r>
      <w:r>
        <w:rPr>
          <w:rFonts w:ascii="GHEA Grapalat" w:hAnsi="GHEA Grapalat"/>
        </w:rPr>
        <w:t>ра</w:t>
      </w:r>
    </w:p>
    <w:p w:rsidR="005E6F75" w:rsidRPr="009044F1" w:rsidRDefault="005E6F75" w:rsidP="005E6F75">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Pr="003A1EBB">
        <w:rPr>
          <w:rFonts w:ascii="GHEA Grapalat" w:hAnsi="GHEA Grapalat"/>
        </w:rPr>
        <w:tab/>
      </w:r>
      <w:r>
        <w:rPr>
          <w:rFonts w:ascii="GHEA Grapalat" w:hAnsi="GHEA Grapalat"/>
        </w:rPr>
        <w:t xml:space="preserve">Обеспечения </w:t>
      </w:r>
      <w:r w:rsidRPr="003D0E3C">
        <w:rPr>
          <w:rFonts w:ascii="GHEA Grapalat" w:hAnsi="GHEA Grapalat"/>
        </w:rPr>
        <w:t>квалификаци</w:t>
      </w:r>
      <w:r>
        <w:rPr>
          <w:rFonts w:ascii="GHEA Grapalat" w:hAnsi="GHEA Grapalat"/>
        </w:rPr>
        <w:t>и  и договора</w:t>
      </w:r>
      <w:r w:rsidRPr="009044F1">
        <w:rPr>
          <w:rFonts w:ascii="GHEA Grapalat" w:hAnsi="GHEA Grapalat"/>
        </w:rPr>
        <w:t xml:space="preserve"> </w:t>
      </w:r>
    </w:p>
    <w:p w:rsidR="005E6F75" w:rsidRPr="003A1EBB" w:rsidRDefault="005E6F75" w:rsidP="005E6F75">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Pr="003A1EBB">
        <w:rPr>
          <w:rFonts w:ascii="GHEA Grapalat" w:hAnsi="GHEA Grapalat"/>
        </w:rPr>
        <w:tab/>
      </w:r>
      <w:r w:rsidRPr="009044F1">
        <w:rPr>
          <w:rFonts w:ascii="GHEA Grapalat" w:hAnsi="GHEA Grapalat"/>
        </w:rPr>
        <w:t>Объяв</w:t>
      </w:r>
      <w:r>
        <w:rPr>
          <w:rFonts w:ascii="GHEA Grapalat" w:hAnsi="GHEA Grapalat"/>
        </w:rPr>
        <w:t>ление процедуры несостоявшейся</w:t>
      </w:r>
      <w:r w:rsidRPr="009044F1">
        <w:rPr>
          <w:rFonts w:ascii="GHEA Grapalat" w:hAnsi="GHEA Grapalat"/>
        </w:rPr>
        <w:t xml:space="preserve"> </w:t>
      </w:r>
    </w:p>
    <w:p w:rsidR="005E6F75" w:rsidRPr="00543BAE" w:rsidRDefault="005E6F75" w:rsidP="005E6F75">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Pr>
          <w:rFonts w:ascii="GHEA Grapalat" w:hAnsi="GHEA Grapalat"/>
        </w:rPr>
        <w:t>, связанных с процессом закупки</w:t>
      </w:r>
    </w:p>
    <w:p w:rsidR="005E6F75" w:rsidRDefault="005E6F75" w:rsidP="005E6F75">
      <w:pPr>
        <w:widowControl w:val="0"/>
        <w:spacing w:after="160"/>
        <w:jc w:val="center"/>
        <w:rPr>
          <w:rFonts w:ascii="GHEA Grapalat" w:hAnsi="GHEA Grapalat"/>
          <w:b/>
        </w:rPr>
      </w:pPr>
    </w:p>
    <w:p w:rsidR="005E6F75" w:rsidRDefault="005E6F75" w:rsidP="005E6F75">
      <w:pPr>
        <w:widowControl w:val="0"/>
        <w:spacing w:after="160"/>
        <w:jc w:val="center"/>
        <w:rPr>
          <w:rFonts w:ascii="GHEA Grapalat" w:hAnsi="GHEA Grapalat"/>
          <w:b/>
        </w:rPr>
      </w:pPr>
    </w:p>
    <w:p w:rsidR="005E6F75" w:rsidRDefault="005E6F75" w:rsidP="005E6F75">
      <w:pPr>
        <w:widowControl w:val="0"/>
        <w:spacing w:after="160"/>
        <w:jc w:val="center"/>
        <w:rPr>
          <w:rFonts w:ascii="GHEA Grapalat" w:hAnsi="GHEA Grapalat"/>
          <w:b/>
        </w:rPr>
      </w:pPr>
    </w:p>
    <w:p w:rsidR="005E6F75" w:rsidRDefault="005E6F75" w:rsidP="005E6F75">
      <w:pPr>
        <w:widowControl w:val="0"/>
        <w:spacing w:after="160"/>
        <w:jc w:val="center"/>
        <w:rPr>
          <w:rFonts w:ascii="GHEA Grapalat" w:hAnsi="GHEA Grapalat"/>
          <w:b/>
        </w:rPr>
      </w:pPr>
    </w:p>
    <w:p w:rsidR="005E6F75" w:rsidRDefault="005E6F75" w:rsidP="005E6F75">
      <w:pPr>
        <w:widowControl w:val="0"/>
        <w:spacing w:after="160"/>
        <w:jc w:val="center"/>
        <w:rPr>
          <w:rFonts w:ascii="GHEA Grapalat" w:hAnsi="GHEA Grapalat"/>
          <w:b/>
        </w:rPr>
      </w:pPr>
    </w:p>
    <w:p w:rsidR="005E6F75" w:rsidRDefault="005E6F75" w:rsidP="005E6F75">
      <w:pPr>
        <w:widowControl w:val="0"/>
        <w:spacing w:after="160"/>
        <w:jc w:val="center"/>
        <w:rPr>
          <w:rFonts w:ascii="GHEA Grapalat" w:hAnsi="GHEA Grapalat"/>
          <w:b/>
        </w:rPr>
      </w:pPr>
    </w:p>
    <w:p w:rsidR="005E6F75" w:rsidRDefault="005E6F75" w:rsidP="005E6F75">
      <w:pPr>
        <w:widowControl w:val="0"/>
        <w:spacing w:after="160"/>
        <w:jc w:val="center"/>
        <w:rPr>
          <w:rFonts w:ascii="GHEA Grapalat" w:hAnsi="GHEA Grapalat"/>
          <w:b/>
        </w:rPr>
      </w:pPr>
    </w:p>
    <w:p w:rsidR="00FD7D7A" w:rsidRDefault="00FD7D7A" w:rsidP="005E6F75">
      <w:pPr>
        <w:widowControl w:val="0"/>
        <w:spacing w:after="160"/>
        <w:jc w:val="center"/>
        <w:rPr>
          <w:rFonts w:ascii="GHEA Grapalat" w:hAnsi="GHEA Grapalat"/>
          <w:b/>
        </w:rPr>
      </w:pPr>
    </w:p>
    <w:p w:rsidR="00FD7D7A" w:rsidRDefault="00FD7D7A" w:rsidP="005E6F75">
      <w:pPr>
        <w:widowControl w:val="0"/>
        <w:spacing w:after="160"/>
        <w:jc w:val="center"/>
        <w:rPr>
          <w:rFonts w:ascii="GHEA Grapalat" w:hAnsi="GHEA Grapalat"/>
          <w:b/>
        </w:rPr>
      </w:pPr>
    </w:p>
    <w:p w:rsidR="00FD7D7A" w:rsidRDefault="00FD7D7A" w:rsidP="005E6F75">
      <w:pPr>
        <w:widowControl w:val="0"/>
        <w:spacing w:after="160"/>
        <w:jc w:val="center"/>
        <w:rPr>
          <w:rFonts w:ascii="GHEA Grapalat" w:hAnsi="GHEA Grapalat"/>
          <w:b/>
        </w:rPr>
      </w:pPr>
    </w:p>
    <w:p w:rsidR="005E6F75" w:rsidRDefault="005E6F75" w:rsidP="005E6F75">
      <w:pPr>
        <w:widowControl w:val="0"/>
        <w:spacing w:after="160"/>
        <w:jc w:val="center"/>
        <w:rPr>
          <w:rFonts w:ascii="GHEA Grapalat" w:hAnsi="GHEA Grapalat"/>
          <w:b/>
        </w:rPr>
      </w:pPr>
    </w:p>
    <w:p w:rsidR="005E6F75" w:rsidRPr="00374F4A" w:rsidRDefault="005E6F75" w:rsidP="005E6F75">
      <w:pPr>
        <w:widowControl w:val="0"/>
        <w:spacing w:after="160"/>
        <w:jc w:val="center"/>
        <w:rPr>
          <w:rFonts w:ascii="GHEA Grapalat" w:hAnsi="GHEA Grapalat"/>
          <w:b/>
        </w:rPr>
      </w:pPr>
      <w:r>
        <w:rPr>
          <w:rFonts w:ascii="GHEA Grapalat" w:hAnsi="GHEA Grapalat"/>
          <w:b/>
        </w:rPr>
        <w:t xml:space="preserve">ЧАСТЬ II. </w:t>
      </w:r>
    </w:p>
    <w:p w:rsidR="005E6F75" w:rsidRPr="00374F4A" w:rsidRDefault="005E6F75" w:rsidP="005E6F75">
      <w:pPr>
        <w:widowControl w:val="0"/>
        <w:spacing w:after="160"/>
        <w:jc w:val="center"/>
        <w:rPr>
          <w:rFonts w:ascii="GHEA Grapalat" w:hAnsi="GHEA Grapalat"/>
          <w:b/>
        </w:rPr>
      </w:pPr>
    </w:p>
    <w:p w:rsidR="005E6F75" w:rsidRDefault="005E6F75" w:rsidP="005E6F75">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Pr="00CA590C">
        <w:rPr>
          <w:rFonts w:ascii="GHEA Grapalat" w:hAnsi="GHEA Grapalat"/>
          <w:b/>
        </w:rPr>
        <w:br/>
      </w:r>
      <w:r w:rsidRPr="009044F1">
        <w:rPr>
          <w:rFonts w:ascii="GHEA Grapalat" w:hAnsi="GHEA Grapalat"/>
          <w:b/>
        </w:rPr>
        <w:t xml:space="preserve">НА </w:t>
      </w:r>
      <w:r w:rsidRPr="00D84422">
        <w:rPr>
          <w:rFonts w:ascii="GHEA Grapalat" w:hAnsi="GHEA Grapalat"/>
          <w:b/>
        </w:rPr>
        <w:t>ЗАПРОС КОТИРОВОК</w:t>
      </w:r>
    </w:p>
    <w:p w:rsidR="005E6F75" w:rsidRPr="008842CE" w:rsidRDefault="005E6F75" w:rsidP="005E6F75">
      <w:pPr>
        <w:widowControl w:val="0"/>
        <w:spacing w:after="160"/>
        <w:jc w:val="center"/>
        <w:rPr>
          <w:rFonts w:ascii="GHEA Grapalat" w:hAnsi="GHEA Grapalat"/>
          <w:b/>
        </w:rPr>
      </w:pPr>
    </w:p>
    <w:p w:rsidR="005E6F75" w:rsidRPr="003A1EBB" w:rsidRDefault="005E6F75" w:rsidP="005E6F75">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Pr>
          <w:rFonts w:ascii="GHEA Grapalat" w:hAnsi="GHEA Grapalat"/>
        </w:rPr>
        <w:t>ие положения</w:t>
      </w:r>
    </w:p>
    <w:p w:rsidR="005E6F75" w:rsidRPr="003A1EBB" w:rsidRDefault="005E6F75" w:rsidP="005E6F75">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5E6F75" w:rsidRPr="00625529" w:rsidRDefault="005E6F75" w:rsidP="005E6F75">
      <w:pPr>
        <w:widowControl w:val="0"/>
        <w:tabs>
          <w:tab w:val="left" w:pos="1134"/>
        </w:tabs>
        <w:spacing w:after="160"/>
        <w:ind w:left="1134" w:hanging="567"/>
        <w:jc w:val="both"/>
        <w:rPr>
          <w:rFonts w:ascii="GHEA Grapalat" w:hAnsi="GHEA Grapalat"/>
        </w:rPr>
      </w:pPr>
      <w:r>
        <w:rPr>
          <w:rFonts w:ascii="GHEA Grapalat" w:hAnsi="GHEA Grapalat"/>
        </w:rPr>
        <w:t>3.</w:t>
      </w:r>
      <w:r>
        <w:rPr>
          <w:rFonts w:ascii="GHEA Grapalat" w:hAnsi="GHEA Grapalat"/>
        </w:rPr>
        <w:tab/>
      </w:r>
      <w:r w:rsidRPr="00E63619">
        <w:rPr>
          <w:rFonts w:ascii="GHEA Grapalat" w:hAnsi="GHEA Grapalat"/>
        </w:rPr>
        <w:t>Приложения № 1-6</w:t>
      </w:r>
    </w:p>
    <w:p w:rsidR="005E6F75" w:rsidRPr="006D2DF7" w:rsidRDefault="005E6F75" w:rsidP="005E6F75">
      <w:pPr>
        <w:widowControl w:val="0"/>
        <w:spacing w:after="160"/>
        <w:ind w:hanging="567"/>
        <w:jc w:val="both"/>
        <w:rPr>
          <w:rFonts w:ascii="GHEA Grapalat" w:hAnsi="GHEA Grapalat"/>
          <w:spacing w:val="-6"/>
        </w:rPr>
      </w:pPr>
      <w:r>
        <w:rPr>
          <w:rFonts w:ascii="GHEA Grapalat" w:hAnsi="GHEA Grapalat"/>
          <w:spacing w:val="-6"/>
        </w:rPr>
        <w:br w:type="page"/>
      </w:r>
      <w:r w:rsidRPr="00E17B7F">
        <w:rPr>
          <w:rFonts w:ascii="GHEA Grapalat" w:hAnsi="GHEA Grapalat"/>
          <w:spacing w:val="-6"/>
        </w:rPr>
        <w:lastRenderedPageBreak/>
        <w:t xml:space="preserve">               </w:t>
      </w:r>
      <w:r w:rsidRPr="006D2DF7">
        <w:rPr>
          <w:rFonts w:ascii="GHEA Grapalat" w:hAnsi="GHEA Grapalat"/>
          <w:spacing w:val="-6"/>
        </w:rPr>
        <w:t>Настоящее Приглашение предоставляется в дополнение к объявлению о</w:t>
      </w:r>
      <w:r w:rsidRPr="00E46DE8">
        <w:rPr>
          <w:rFonts w:ascii="GHEA Grapalat" w:hAnsi="GHEA Grapalat"/>
          <w:spacing w:val="-6"/>
        </w:rPr>
        <w:t xml:space="preserve"> </w:t>
      </w:r>
      <w:r w:rsidRPr="008D299A">
        <w:rPr>
          <w:rFonts w:ascii="GHEA Grapalat" w:hAnsi="GHEA Grapalat"/>
          <w:spacing w:val="-4"/>
        </w:rPr>
        <w:t>запросе котировок, проводимом под</w:t>
      </w:r>
      <w:r w:rsidRPr="00C90F08">
        <w:rPr>
          <w:rFonts w:ascii="GHEA Grapalat" w:hAnsi="GHEA Grapalat"/>
          <w:spacing w:val="-4"/>
        </w:rPr>
        <w:t xml:space="preserve"> </w:t>
      </w:r>
      <w:r w:rsidRPr="008D299A">
        <w:rPr>
          <w:rFonts w:ascii="GHEA Grapalat" w:hAnsi="GHEA Grapalat"/>
          <w:spacing w:val="-4"/>
        </w:rPr>
        <w:t>кодом</w:t>
      </w:r>
      <w:r w:rsidRPr="00C90F08">
        <w:rPr>
          <w:rFonts w:ascii="GHEA Grapalat" w:hAnsi="GHEA Grapalat"/>
          <w:spacing w:val="-4"/>
        </w:rPr>
        <w:t xml:space="preserve">  </w:t>
      </w:r>
      <w:r w:rsidR="00C55BC8">
        <w:rPr>
          <w:rFonts w:ascii="GHEA Grapalat" w:hAnsi="GHEA Grapalat"/>
        </w:rPr>
        <w:t>ХММ-GHAPDzB-26/05</w:t>
      </w:r>
      <w:r w:rsidRPr="008D299A">
        <w:rPr>
          <w:rFonts w:ascii="GHEA Grapalat" w:hAnsi="GHEA Grapalat"/>
          <w:spacing w:val="-4"/>
        </w:rPr>
        <w:t xml:space="preserve"> </w:t>
      </w:r>
      <w:r w:rsidRPr="00C90F08">
        <w:rPr>
          <w:rFonts w:ascii="GHEA Grapalat" w:hAnsi="GHEA Grapalat"/>
          <w:spacing w:val="-4"/>
        </w:rPr>
        <w:t xml:space="preserve"> </w:t>
      </w:r>
      <w:r w:rsidRPr="006D2DF7">
        <w:rPr>
          <w:rFonts w:ascii="GHEA Grapalat" w:hAnsi="GHEA Grapalat"/>
          <w:spacing w:val="-6"/>
        </w:rPr>
        <w:t>(далее — процедура).</w:t>
      </w:r>
    </w:p>
    <w:p w:rsidR="005E6F75" w:rsidRPr="000B2CFA" w:rsidRDefault="005E6F75" w:rsidP="005E6F75">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rPr>
          <w:rFonts w:ascii="GHEA Grapalat" w:hAnsi="GHEA Grapalat"/>
        </w:rPr>
        <w:t>4</w:t>
      </w:r>
      <w:r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2B3DD2">
        <w:rPr>
          <w:rFonts w:ascii="GHEA Grapalat" w:hAnsi="GHEA Grapalat"/>
        </w:rPr>
        <w:t>ГНО</w:t>
      </w:r>
      <w:r w:rsidRPr="006278A9">
        <w:rPr>
          <w:rFonts w:ascii="GHEA Grapalat" w:hAnsi="GHEA Grapalat"/>
        </w:rPr>
        <w:t xml:space="preserve"> </w:t>
      </w:r>
      <w:r w:rsidR="002B3DD2">
        <w:rPr>
          <w:rFonts w:ascii="GHEA Grapalat" w:hAnsi="GHEA Grapalat"/>
        </w:rPr>
        <w:t>«Специализированный детский дом Харберд»</w:t>
      </w:r>
      <w:r w:rsidRPr="00710204">
        <w:rPr>
          <w:rFonts w:ascii="GHEA Grapalat" w:hAnsi="GHEA Grapalat"/>
          <w:b/>
        </w:rPr>
        <w:t xml:space="preserve"> </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E6F75" w:rsidRPr="009044F1" w:rsidRDefault="005E6F75" w:rsidP="005E6F75">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5E6F75" w:rsidRPr="009044F1" w:rsidRDefault="005E6F75" w:rsidP="005E6F75">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E6F75" w:rsidRPr="00E75F64" w:rsidRDefault="005E6F75" w:rsidP="005E6F75">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p>
    <w:p w:rsidR="00487AB7" w:rsidRDefault="00F07FB4" w:rsidP="00487AB7">
      <w:pPr>
        <w:pStyle w:val="a3"/>
        <w:spacing w:line="240" w:lineRule="auto"/>
        <w:jc w:val="left"/>
        <w:rPr>
          <w:rFonts w:ascii="GHEA Grapalat" w:hAnsi="GHEA Grapalat"/>
          <w:i w:val="0"/>
          <w:lang w:val="af-ZA"/>
        </w:rPr>
      </w:pPr>
      <w:hyperlink r:id="rId9" w:history="1">
        <w:r w:rsidR="002B3DD2">
          <w:rPr>
            <w:rStyle w:val="a9"/>
            <w:rFonts w:ascii="GHEA Grapalat" w:hAnsi="GHEA Grapalat"/>
            <w:i w:val="0"/>
            <w:lang w:val="hy-AM"/>
          </w:rPr>
          <w:t>emma.melkonyan.95@mail.ru</w:t>
        </w:r>
      </w:hyperlink>
      <w:r w:rsidR="00487AB7" w:rsidRPr="002906C7">
        <w:rPr>
          <w:rFonts w:ascii="GHEA Grapalat" w:hAnsi="GHEA Grapalat"/>
          <w:i w:val="0"/>
          <w:lang w:val="af-ZA"/>
        </w:rPr>
        <w:t xml:space="preserve"> </w:t>
      </w:r>
    </w:p>
    <w:p w:rsidR="005E6F75" w:rsidRDefault="005E6F75" w:rsidP="005E6F75">
      <w:pPr>
        <w:pStyle w:val="a3"/>
        <w:spacing w:line="240" w:lineRule="auto"/>
        <w:jc w:val="left"/>
        <w:rPr>
          <w:rFonts w:ascii="GHEA Grapalat" w:hAnsi="GHEA Grapalat"/>
          <w:i w:val="0"/>
          <w:lang w:val="af-ZA"/>
        </w:rPr>
      </w:pPr>
      <w:r w:rsidRPr="002906C7">
        <w:rPr>
          <w:rFonts w:ascii="GHEA Grapalat" w:hAnsi="GHEA Grapalat"/>
          <w:i w:val="0"/>
          <w:lang w:val="af-ZA"/>
        </w:rPr>
        <w:t xml:space="preserve"> </w:t>
      </w:r>
    </w:p>
    <w:p w:rsidR="005E6F75" w:rsidRDefault="005E6F75" w:rsidP="005E6F75">
      <w:pPr>
        <w:pStyle w:val="a3"/>
        <w:spacing w:line="240" w:lineRule="auto"/>
        <w:jc w:val="left"/>
        <w:rPr>
          <w:rFonts w:ascii="GHEA Grapalat" w:hAnsi="GHEA Grapalat"/>
          <w:i w:val="0"/>
          <w:lang w:val="af-ZA"/>
        </w:rPr>
      </w:pPr>
    </w:p>
    <w:p w:rsidR="005E6F75" w:rsidRDefault="005E6F75" w:rsidP="005E6F75">
      <w:pPr>
        <w:pStyle w:val="a3"/>
        <w:spacing w:line="240" w:lineRule="auto"/>
        <w:jc w:val="left"/>
        <w:rPr>
          <w:rFonts w:ascii="GHEA Grapalat" w:hAnsi="GHEA Grapalat"/>
          <w:i w:val="0"/>
          <w:lang w:val="af-ZA"/>
        </w:rPr>
      </w:pPr>
    </w:p>
    <w:p w:rsidR="005E6F75" w:rsidRDefault="005E6F75" w:rsidP="005E6F75">
      <w:pPr>
        <w:pStyle w:val="a3"/>
        <w:spacing w:line="240" w:lineRule="auto"/>
        <w:jc w:val="left"/>
        <w:rPr>
          <w:rFonts w:ascii="GHEA Grapalat" w:hAnsi="GHEA Grapalat"/>
          <w:i w:val="0"/>
          <w:lang w:val="af-ZA"/>
        </w:rPr>
      </w:pPr>
    </w:p>
    <w:p w:rsidR="005E6F75" w:rsidRDefault="005E6F75" w:rsidP="005E6F75">
      <w:pPr>
        <w:pStyle w:val="a3"/>
        <w:spacing w:line="240" w:lineRule="auto"/>
        <w:jc w:val="left"/>
        <w:rPr>
          <w:rFonts w:ascii="GHEA Grapalat" w:hAnsi="GHEA Grapalat"/>
          <w:i w:val="0"/>
          <w:lang w:val="af-ZA"/>
        </w:rPr>
      </w:pPr>
    </w:p>
    <w:p w:rsidR="005E6F75" w:rsidRDefault="005E6F75" w:rsidP="005E6F75">
      <w:pPr>
        <w:pStyle w:val="a3"/>
        <w:spacing w:line="240" w:lineRule="auto"/>
        <w:jc w:val="left"/>
        <w:rPr>
          <w:rFonts w:ascii="GHEA Grapalat" w:hAnsi="GHEA Grapalat"/>
          <w:i w:val="0"/>
          <w:lang w:val="af-ZA"/>
        </w:rPr>
      </w:pPr>
    </w:p>
    <w:p w:rsidR="005E6F75" w:rsidRDefault="005E6F75" w:rsidP="005E6F75">
      <w:pPr>
        <w:pStyle w:val="a3"/>
        <w:spacing w:line="240" w:lineRule="auto"/>
        <w:jc w:val="left"/>
        <w:rPr>
          <w:rFonts w:ascii="GHEA Grapalat" w:hAnsi="GHEA Grapalat"/>
          <w:i w:val="0"/>
          <w:lang w:val="af-ZA"/>
        </w:rPr>
      </w:pPr>
    </w:p>
    <w:p w:rsidR="005E6F75" w:rsidRDefault="005E6F75" w:rsidP="005E6F75">
      <w:pPr>
        <w:pStyle w:val="a3"/>
        <w:spacing w:line="240" w:lineRule="auto"/>
        <w:jc w:val="left"/>
        <w:rPr>
          <w:rFonts w:ascii="GHEA Grapalat" w:hAnsi="GHEA Grapalat"/>
          <w:i w:val="0"/>
          <w:lang w:val="af-ZA"/>
        </w:rPr>
      </w:pPr>
    </w:p>
    <w:p w:rsidR="005E6F75" w:rsidRDefault="005E6F75" w:rsidP="005E6F75">
      <w:pPr>
        <w:pStyle w:val="a3"/>
        <w:spacing w:line="240" w:lineRule="auto"/>
        <w:jc w:val="left"/>
        <w:rPr>
          <w:rFonts w:ascii="GHEA Grapalat" w:hAnsi="GHEA Grapalat"/>
          <w:i w:val="0"/>
          <w:lang w:val="af-ZA"/>
        </w:rPr>
      </w:pPr>
    </w:p>
    <w:p w:rsidR="005E6F75" w:rsidRDefault="005E6F75" w:rsidP="005E6F75">
      <w:pPr>
        <w:pStyle w:val="a3"/>
        <w:spacing w:line="240" w:lineRule="auto"/>
        <w:jc w:val="left"/>
        <w:rPr>
          <w:rFonts w:ascii="GHEA Grapalat" w:hAnsi="GHEA Grapalat"/>
          <w:i w:val="0"/>
          <w:lang w:val="af-ZA"/>
        </w:rPr>
      </w:pPr>
    </w:p>
    <w:p w:rsidR="005E6F75" w:rsidRDefault="005E6F75" w:rsidP="005E6F75">
      <w:pPr>
        <w:pStyle w:val="a3"/>
        <w:spacing w:line="240" w:lineRule="auto"/>
        <w:jc w:val="left"/>
        <w:rPr>
          <w:rFonts w:ascii="GHEA Grapalat" w:hAnsi="GHEA Grapalat"/>
          <w:i w:val="0"/>
          <w:lang w:val="af-ZA"/>
        </w:rPr>
      </w:pPr>
    </w:p>
    <w:p w:rsidR="005E6F75" w:rsidRDefault="005E6F75" w:rsidP="005E6F75">
      <w:pPr>
        <w:pStyle w:val="a3"/>
        <w:spacing w:line="240" w:lineRule="auto"/>
        <w:jc w:val="left"/>
        <w:rPr>
          <w:rFonts w:ascii="GHEA Grapalat" w:hAnsi="GHEA Grapalat"/>
          <w:i w:val="0"/>
          <w:lang w:val="af-ZA"/>
        </w:rPr>
      </w:pPr>
    </w:p>
    <w:p w:rsidR="005E6F75" w:rsidRDefault="005E6F75" w:rsidP="005E6F75">
      <w:pPr>
        <w:pStyle w:val="a3"/>
        <w:spacing w:line="240" w:lineRule="auto"/>
        <w:jc w:val="left"/>
        <w:rPr>
          <w:rFonts w:ascii="GHEA Grapalat" w:hAnsi="GHEA Grapalat"/>
          <w:i w:val="0"/>
          <w:lang w:val="af-ZA"/>
        </w:rPr>
      </w:pPr>
    </w:p>
    <w:p w:rsidR="005E6F75" w:rsidRDefault="005E6F75" w:rsidP="005E6F75">
      <w:pPr>
        <w:pStyle w:val="a3"/>
        <w:spacing w:line="240" w:lineRule="auto"/>
        <w:jc w:val="left"/>
        <w:rPr>
          <w:rFonts w:ascii="GHEA Grapalat" w:hAnsi="GHEA Grapalat"/>
          <w:i w:val="0"/>
          <w:lang w:val="af-ZA"/>
        </w:rPr>
      </w:pPr>
    </w:p>
    <w:p w:rsidR="005E6F75" w:rsidRDefault="005E6F75" w:rsidP="005E6F75">
      <w:pPr>
        <w:pStyle w:val="a3"/>
        <w:spacing w:line="240" w:lineRule="auto"/>
        <w:jc w:val="left"/>
        <w:rPr>
          <w:rFonts w:ascii="GHEA Grapalat" w:hAnsi="GHEA Grapalat"/>
          <w:i w:val="0"/>
          <w:lang w:val="af-ZA"/>
        </w:rPr>
      </w:pPr>
    </w:p>
    <w:p w:rsidR="005E6F75" w:rsidRDefault="005E6F75" w:rsidP="005E6F75">
      <w:pPr>
        <w:pStyle w:val="a3"/>
        <w:spacing w:line="240" w:lineRule="auto"/>
        <w:jc w:val="left"/>
        <w:rPr>
          <w:rFonts w:ascii="GHEA Grapalat" w:hAnsi="GHEA Grapalat"/>
          <w:i w:val="0"/>
          <w:lang w:val="af-ZA"/>
        </w:rPr>
      </w:pPr>
    </w:p>
    <w:p w:rsidR="005E6F75" w:rsidRDefault="005E6F75" w:rsidP="005E6F75">
      <w:pPr>
        <w:pStyle w:val="a3"/>
        <w:spacing w:line="240" w:lineRule="auto"/>
        <w:jc w:val="left"/>
        <w:rPr>
          <w:rFonts w:ascii="GHEA Grapalat" w:hAnsi="GHEA Grapalat"/>
          <w:i w:val="0"/>
          <w:lang w:val="af-ZA"/>
        </w:rPr>
      </w:pPr>
    </w:p>
    <w:p w:rsidR="005E6F75" w:rsidRDefault="005E6F75" w:rsidP="005E6F75">
      <w:pPr>
        <w:pStyle w:val="a3"/>
        <w:spacing w:line="240" w:lineRule="auto"/>
        <w:jc w:val="left"/>
        <w:rPr>
          <w:rFonts w:ascii="GHEA Grapalat" w:hAnsi="GHEA Grapalat"/>
          <w:i w:val="0"/>
          <w:lang w:val="af-ZA"/>
        </w:rPr>
      </w:pPr>
    </w:p>
    <w:p w:rsidR="005E6F75" w:rsidRDefault="005E6F75" w:rsidP="005E6F75">
      <w:pPr>
        <w:pStyle w:val="a3"/>
        <w:spacing w:line="240" w:lineRule="auto"/>
        <w:jc w:val="left"/>
        <w:rPr>
          <w:rFonts w:ascii="GHEA Grapalat" w:hAnsi="GHEA Grapalat"/>
          <w:i w:val="0"/>
          <w:lang w:val="af-ZA"/>
        </w:rPr>
      </w:pPr>
    </w:p>
    <w:p w:rsidR="005E6F75" w:rsidRDefault="005E6F75" w:rsidP="005E6F75">
      <w:pPr>
        <w:pStyle w:val="a3"/>
        <w:spacing w:line="240" w:lineRule="auto"/>
        <w:jc w:val="left"/>
        <w:rPr>
          <w:rFonts w:ascii="GHEA Grapalat" w:hAnsi="GHEA Grapalat"/>
          <w:i w:val="0"/>
          <w:lang w:val="af-ZA"/>
        </w:rPr>
      </w:pPr>
    </w:p>
    <w:p w:rsidR="005E6F75" w:rsidRDefault="005E6F75" w:rsidP="005E6F75">
      <w:pPr>
        <w:pStyle w:val="a3"/>
        <w:spacing w:line="240" w:lineRule="auto"/>
        <w:jc w:val="left"/>
        <w:rPr>
          <w:rFonts w:ascii="GHEA Grapalat" w:hAnsi="GHEA Grapalat"/>
          <w:i w:val="0"/>
          <w:lang w:val="af-ZA"/>
        </w:rPr>
      </w:pPr>
    </w:p>
    <w:p w:rsidR="005E6F75" w:rsidRDefault="005E6F75" w:rsidP="005E6F75">
      <w:pPr>
        <w:pStyle w:val="a3"/>
        <w:spacing w:line="240" w:lineRule="auto"/>
        <w:jc w:val="left"/>
        <w:rPr>
          <w:rFonts w:ascii="GHEA Grapalat" w:hAnsi="GHEA Grapalat"/>
          <w:i w:val="0"/>
          <w:lang w:val="af-ZA"/>
        </w:rPr>
      </w:pPr>
    </w:p>
    <w:p w:rsidR="005E6F75" w:rsidRDefault="005E6F75" w:rsidP="005E6F75">
      <w:pPr>
        <w:pStyle w:val="a3"/>
        <w:spacing w:line="240" w:lineRule="auto"/>
        <w:jc w:val="left"/>
        <w:rPr>
          <w:rFonts w:ascii="GHEA Grapalat" w:hAnsi="GHEA Grapalat"/>
          <w:i w:val="0"/>
          <w:lang w:val="af-ZA"/>
        </w:rPr>
      </w:pPr>
    </w:p>
    <w:p w:rsidR="005E6F75" w:rsidRDefault="005E6F75" w:rsidP="005E6F75">
      <w:pPr>
        <w:pStyle w:val="a3"/>
        <w:spacing w:line="240" w:lineRule="auto"/>
        <w:jc w:val="left"/>
        <w:rPr>
          <w:rFonts w:ascii="GHEA Grapalat" w:hAnsi="GHEA Grapalat"/>
          <w:i w:val="0"/>
          <w:lang w:val="af-ZA"/>
        </w:rPr>
      </w:pPr>
    </w:p>
    <w:p w:rsidR="005E6F75" w:rsidRDefault="005E6F75" w:rsidP="005E6F75">
      <w:pPr>
        <w:pStyle w:val="a3"/>
        <w:spacing w:line="240" w:lineRule="auto"/>
        <w:jc w:val="left"/>
        <w:rPr>
          <w:rFonts w:ascii="GHEA Grapalat" w:hAnsi="GHEA Grapalat"/>
          <w:i w:val="0"/>
          <w:lang w:val="af-ZA"/>
        </w:rPr>
      </w:pPr>
    </w:p>
    <w:p w:rsidR="005E6F75" w:rsidRDefault="005E6F75" w:rsidP="005E6F75">
      <w:pPr>
        <w:pStyle w:val="a3"/>
        <w:spacing w:line="240" w:lineRule="auto"/>
        <w:jc w:val="left"/>
        <w:rPr>
          <w:rFonts w:ascii="GHEA Grapalat" w:hAnsi="GHEA Grapalat"/>
          <w:i w:val="0"/>
          <w:lang w:val="af-ZA"/>
        </w:rPr>
      </w:pPr>
    </w:p>
    <w:p w:rsidR="00FD7D7A" w:rsidRDefault="00FD7D7A" w:rsidP="005E6F75">
      <w:pPr>
        <w:pStyle w:val="a3"/>
        <w:spacing w:line="240" w:lineRule="auto"/>
        <w:jc w:val="left"/>
        <w:rPr>
          <w:rFonts w:ascii="GHEA Grapalat" w:hAnsi="GHEA Grapalat"/>
          <w:i w:val="0"/>
          <w:lang w:val="af-ZA"/>
        </w:rPr>
      </w:pPr>
    </w:p>
    <w:p w:rsidR="00FD7D7A" w:rsidRDefault="00FD7D7A" w:rsidP="005E6F75">
      <w:pPr>
        <w:pStyle w:val="a3"/>
        <w:spacing w:line="240" w:lineRule="auto"/>
        <w:jc w:val="left"/>
        <w:rPr>
          <w:rFonts w:ascii="GHEA Grapalat" w:hAnsi="GHEA Grapalat"/>
          <w:i w:val="0"/>
          <w:lang w:val="af-ZA"/>
        </w:rPr>
      </w:pPr>
    </w:p>
    <w:p w:rsidR="00FD7D7A" w:rsidRDefault="00FD7D7A" w:rsidP="005E6F75">
      <w:pPr>
        <w:pStyle w:val="a3"/>
        <w:spacing w:line="240" w:lineRule="auto"/>
        <w:jc w:val="left"/>
        <w:rPr>
          <w:rFonts w:ascii="GHEA Grapalat" w:hAnsi="GHEA Grapalat"/>
          <w:i w:val="0"/>
          <w:lang w:val="af-ZA"/>
        </w:rPr>
      </w:pPr>
    </w:p>
    <w:p w:rsidR="00FD7D7A" w:rsidRDefault="00FD7D7A" w:rsidP="005E6F75">
      <w:pPr>
        <w:pStyle w:val="a3"/>
        <w:spacing w:line="240" w:lineRule="auto"/>
        <w:jc w:val="left"/>
        <w:rPr>
          <w:rFonts w:ascii="GHEA Grapalat" w:hAnsi="GHEA Grapalat"/>
          <w:i w:val="0"/>
          <w:lang w:val="af-ZA"/>
        </w:rPr>
      </w:pPr>
    </w:p>
    <w:p w:rsidR="00FD7D7A" w:rsidRDefault="00FD7D7A" w:rsidP="005E6F75">
      <w:pPr>
        <w:pStyle w:val="a3"/>
        <w:spacing w:line="240" w:lineRule="auto"/>
        <w:jc w:val="left"/>
        <w:rPr>
          <w:rFonts w:ascii="GHEA Grapalat" w:hAnsi="GHEA Grapalat"/>
          <w:i w:val="0"/>
          <w:lang w:val="af-ZA"/>
        </w:rPr>
      </w:pPr>
    </w:p>
    <w:p w:rsidR="00BA5D58" w:rsidRDefault="00BA5D58" w:rsidP="005E6F75">
      <w:pPr>
        <w:pStyle w:val="a3"/>
        <w:spacing w:line="240" w:lineRule="auto"/>
        <w:jc w:val="left"/>
        <w:rPr>
          <w:rFonts w:ascii="GHEA Grapalat" w:hAnsi="GHEA Grapalat"/>
          <w:i w:val="0"/>
          <w:lang w:val="af-ZA"/>
        </w:rPr>
      </w:pPr>
    </w:p>
    <w:p w:rsidR="005E6F75" w:rsidRDefault="005E6F75" w:rsidP="005E6F75">
      <w:pPr>
        <w:pStyle w:val="a3"/>
        <w:spacing w:line="240" w:lineRule="auto"/>
        <w:jc w:val="left"/>
        <w:rPr>
          <w:rFonts w:ascii="GHEA Grapalat" w:hAnsi="GHEA Grapalat"/>
          <w:i w:val="0"/>
          <w:lang w:val="af-ZA"/>
        </w:rPr>
      </w:pPr>
    </w:p>
    <w:p w:rsidR="005E6F75" w:rsidRDefault="005E6F75" w:rsidP="005E6F75">
      <w:pPr>
        <w:pStyle w:val="a3"/>
        <w:spacing w:line="240" w:lineRule="auto"/>
        <w:jc w:val="left"/>
        <w:rPr>
          <w:rFonts w:ascii="GHEA Grapalat" w:hAnsi="GHEA Grapalat"/>
          <w:i w:val="0"/>
          <w:lang w:val="af-ZA"/>
        </w:rPr>
      </w:pPr>
    </w:p>
    <w:p w:rsidR="00096865" w:rsidRPr="009044F1" w:rsidRDefault="00F5653D" w:rsidP="00B46D58">
      <w:pPr>
        <w:widowControl w:val="0"/>
        <w:spacing w:after="160"/>
        <w:jc w:val="center"/>
        <w:rPr>
          <w:rFonts w:ascii="GHEA Grapalat" w:hAnsi="GHEA Grapalat"/>
        </w:rPr>
      </w:pPr>
      <w:r w:rsidRPr="009044F1">
        <w:rPr>
          <w:rFonts w:ascii="GHEA Grapalat" w:hAnsi="GHEA Grapalat"/>
        </w:rPr>
        <w:t>ЧАСТЬ I</w:t>
      </w:r>
    </w:p>
    <w:p w:rsidR="00251369" w:rsidRPr="009044F1" w:rsidRDefault="00251369" w:rsidP="00251369">
      <w:pPr>
        <w:widowControl w:val="0"/>
        <w:spacing w:after="160"/>
        <w:jc w:val="center"/>
        <w:rPr>
          <w:rFonts w:ascii="GHEA Grapalat" w:hAnsi="GHEA Grapalat" w:cs="Sylfaen"/>
          <w:b/>
        </w:rPr>
      </w:pPr>
      <w:r w:rsidRPr="00090699">
        <w:rPr>
          <w:rFonts w:ascii="GHEA Grapalat" w:hAnsi="GHEA Grapalat"/>
          <w:b/>
        </w:rPr>
        <w:t xml:space="preserve">1. </w:t>
      </w:r>
      <w:r w:rsidRPr="009044F1">
        <w:rPr>
          <w:rFonts w:ascii="GHEA Grapalat" w:hAnsi="GHEA Grapalat"/>
          <w:b/>
        </w:rPr>
        <w:t>ХАРАКТЕРИСТИКА ПРЕДМЕТА ЗАКУПКИ</w:t>
      </w:r>
    </w:p>
    <w:p w:rsidR="00251369" w:rsidRPr="009044F1" w:rsidRDefault="00251369" w:rsidP="00251369">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Pr="008E6E51">
        <w:rPr>
          <w:rFonts w:ascii="GHEA Grapalat" w:hAnsi="GHEA Grapalat"/>
          <w:i w:val="0"/>
          <w:sz w:val="24"/>
          <w:szCs w:val="24"/>
        </w:rPr>
        <w:t>.</w:t>
      </w:r>
      <w:r w:rsidRPr="00090699">
        <w:rPr>
          <w:rFonts w:ascii="GHEA Grapalat" w:hAnsi="GHEA Grapalat"/>
          <w:i w:val="0"/>
          <w:sz w:val="24"/>
          <w:szCs w:val="24"/>
        </w:rPr>
        <w:tab/>
      </w:r>
      <w:r w:rsidR="00487AB7" w:rsidRPr="009044F1">
        <w:rPr>
          <w:rFonts w:ascii="GHEA Grapalat" w:hAnsi="GHEA Grapalat"/>
          <w:i w:val="0"/>
          <w:sz w:val="24"/>
          <w:szCs w:val="24"/>
        </w:rPr>
        <w:t xml:space="preserve">Предметом закупки является приобретение </w:t>
      </w:r>
      <w:r w:rsidR="00487AB7" w:rsidRPr="009A3C70">
        <w:rPr>
          <w:rFonts w:ascii="GHEA Grapalat" w:hAnsi="GHEA Grapalat"/>
          <w:b/>
          <w:i w:val="0"/>
          <w:sz w:val="24"/>
          <w:szCs w:val="24"/>
        </w:rPr>
        <w:t xml:space="preserve">" </w:t>
      </w:r>
      <w:r w:rsidR="005C51B4">
        <w:rPr>
          <w:rFonts w:ascii="GHEA Grapalat" w:hAnsi="GHEA Grapalat"/>
          <w:i w:val="0"/>
          <w:sz w:val="24"/>
          <w:szCs w:val="24"/>
        </w:rPr>
        <w:t>лекарство</w:t>
      </w:r>
      <w:r w:rsidR="00487AB7" w:rsidRPr="009044F1">
        <w:rPr>
          <w:rFonts w:ascii="GHEA Grapalat" w:hAnsi="GHEA Grapalat"/>
          <w:i w:val="0"/>
          <w:sz w:val="24"/>
          <w:szCs w:val="24"/>
        </w:rPr>
        <w:t xml:space="preserve">" </w:t>
      </w:r>
      <w:r w:rsidRPr="009044F1">
        <w:rPr>
          <w:rFonts w:ascii="GHEA Grapalat" w:hAnsi="GHEA Grapalat"/>
          <w:i w:val="0"/>
          <w:sz w:val="24"/>
          <w:szCs w:val="24"/>
        </w:rPr>
        <w:t xml:space="preserve">(далее — также товар) для нужд </w:t>
      </w:r>
      <w:r w:rsidR="005C51B4">
        <w:rPr>
          <w:rFonts w:ascii="GHEA Grapalat" w:hAnsi="GHEA Grapalat"/>
          <w:i w:val="0"/>
          <w:sz w:val="24"/>
          <w:szCs w:val="24"/>
        </w:rPr>
        <w:t>ГНО</w:t>
      </w:r>
      <w:r w:rsidR="005C51B4" w:rsidRPr="00FB551E">
        <w:rPr>
          <w:rFonts w:ascii="GHEA Grapalat" w:hAnsi="GHEA Grapalat"/>
          <w:i w:val="0"/>
          <w:sz w:val="24"/>
          <w:szCs w:val="24"/>
        </w:rPr>
        <w:t xml:space="preserve"> </w:t>
      </w:r>
      <w:r w:rsidR="005C51B4">
        <w:rPr>
          <w:rFonts w:ascii="GHEA Grapalat" w:hAnsi="GHEA Grapalat"/>
          <w:i w:val="0"/>
          <w:sz w:val="24"/>
          <w:szCs w:val="24"/>
        </w:rPr>
        <w:t>«Специализированный детский дом Харберд»</w:t>
      </w:r>
      <w:r w:rsidRPr="009044F1">
        <w:rPr>
          <w:rFonts w:ascii="GHEA Grapalat" w:hAnsi="GHEA Grapalat"/>
          <w:i w:val="0"/>
          <w:sz w:val="24"/>
          <w:szCs w:val="24"/>
        </w:rPr>
        <w:t>, которые сгруппированы в лоты "</w:t>
      </w:r>
      <w:r w:rsidR="00A833B3">
        <w:rPr>
          <w:rFonts w:ascii="GHEA Grapalat" w:hAnsi="GHEA Grapalat"/>
          <w:i w:val="0"/>
          <w:sz w:val="24"/>
          <w:szCs w:val="24"/>
          <w:lang w:val="hy-AM"/>
        </w:rPr>
        <w:t>55</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2536"/>
        <w:gridCol w:w="5168"/>
      </w:tblGrid>
      <w:tr w:rsidR="00251369" w:rsidRPr="008944CC" w:rsidTr="00A53506">
        <w:trPr>
          <w:jc w:val="center"/>
        </w:trPr>
        <w:tc>
          <w:tcPr>
            <w:tcW w:w="4066" w:type="dxa"/>
            <w:gridSpan w:val="2"/>
            <w:vAlign w:val="center"/>
          </w:tcPr>
          <w:p w:rsidR="00251369" w:rsidRPr="008944CC" w:rsidRDefault="00251369" w:rsidP="00A53506">
            <w:pPr>
              <w:pStyle w:val="23"/>
              <w:widowControl w:val="0"/>
              <w:spacing w:after="120" w:line="240" w:lineRule="auto"/>
              <w:ind w:firstLine="0"/>
              <w:jc w:val="center"/>
              <w:rPr>
                <w:rFonts w:ascii="GHEA Grapalat" w:hAnsi="GHEA Grapalat"/>
                <w:b/>
                <w:i/>
                <w:sz w:val="24"/>
                <w:szCs w:val="24"/>
              </w:rPr>
            </w:pPr>
            <w:r w:rsidRPr="008944CC">
              <w:rPr>
                <w:rFonts w:ascii="GHEA Grapalat" w:hAnsi="GHEA Grapalat"/>
                <w:b/>
                <w:i/>
                <w:sz w:val="24"/>
                <w:szCs w:val="24"/>
              </w:rPr>
              <w:t>Лотов</w:t>
            </w:r>
          </w:p>
        </w:tc>
        <w:tc>
          <w:tcPr>
            <w:tcW w:w="5168" w:type="dxa"/>
            <w:vMerge w:val="restart"/>
            <w:vAlign w:val="center"/>
          </w:tcPr>
          <w:p w:rsidR="00251369" w:rsidRPr="008944CC" w:rsidRDefault="00251369" w:rsidP="00A53506">
            <w:pPr>
              <w:pStyle w:val="23"/>
              <w:widowControl w:val="0"/>
              <w:spacing w:after="120" w:line="240" w:lineRule="auto"/>
              <w:ind w:firstLine="0"/>
              <w:jc w:val="center"/>
              <w:rPr>
                <w:rFonts w:ascii="GHEA Grapalat" w:hAnsi="GHEA Grapalat"/>
                <w:b/>
                <w:i/>
                <w:sz w:val="24"/>
                <w:szCs w:val="24"/>
              </w:rPr>
            </w:pPr>
            <w:r w:rsidRPr="008944CC">
              <w:rPr>
                <w:rFonts w:ascii="GHEA Grapalat" w:hAnsi="GHEA Grapalat"/>
                <w:b/>
                <w:i/>
                <w:sz w:val="24"/>
                <w:szCs w:val="24"/>
              </w:rPr>
              <w:t>Наименование лота</w:t>
            </w:r>
          </w:p>
        </w:tc>
      </w:tr>
      <w:tr w:rsidR="00251369" w:rsidRPr="008944CC" w:rsidTr="00A53506">
        <w:trPr>
          <w:jc w:val="center"/>
        </w:trPr>
        <w:tc>
          <w:tcPr>
            <w:tcW w:w="1530" w:type="dxa"/>
            <w:vAlign w:val="center"/>
          </w:tcPr>
          <w:p w:rsidR="00251369" w:rsidRPr="008944CC" w:rsidRDefault="00251369" w:rsidP="00A53506">
            <w:pPr>
              <w:pStyle w:val="23"/>
              <w:widowControl w:val="0"/>
              <w:spacing w:line="240" w:lineRule="auto"/>
              <w:ind w:firstLine="0"/>
              <w:jc w:val="center"/>
              <w:rPr>
                <w:rFonts w:ascii="GHEA Grapalat" w:hAnsi="GHEA Grapalat"/>
                <w:sz w:val="24"/>
                <w:szCs w:val="24"/>
              </w:rPr>
            </w:pPr>
            <w:r w:rsidRPr="008944CC">
              <w:rPr>
                <w:rFonts w:ascii="GHEA Grapalat" w:hAnsi="GHEA Grapalat"/>
                <w:b/>
                <w:i/>
                <w:sz w:val="24"/>
                <w:szCs w:val="24"/>
              </w:rPr>
              <w:t>Номера</w:t>
            </w:r>
          </w:p>
        </w:tc>
        <w:tc>
          <w:tcPr>
            <w:tcW w:w="2536" w:type="dxa"/>
            <w:vAlign w:val="center"/>
          </w:tcPr>
          <w:p w:rsidR="00251369" w:rsidRPr="008944CC" w:rsidRDefault="00251369" w:rsidP="00A53506">
            <w:pPr>
              <w:pStyle w:val="23"/>
              <w:widowControl w:val="0"/>
              <w:spacing w:line="240" w:lineRule="auto"/>
              <w:ind w:firstLine="0"/>
              <w:jc w:val="center"/>
              <w:rPr>
                <w:rFonts w:ascii="GHEA Grapalat" w:hAnsi="GHEA Grapalat"/>
                <w:b/>
                <w:i/>
                <w:sz w:val="24"/>
                <w:szCs w:val="24"/>
                <w:lang w:val="en-US"/>
              </w:rPr>
            </w:pPr>
            <w:r w:rsidRPr="008944CC">
              <w:rPr>
                <w:rFonts w:ascii="GHEA Grapalat" w:hAnsi="GHEA Grapalat"/>
                <w:b/>
                <w:i/>
                <w:sz w:val="24"/>
                <w:szCs w:val="24"/>
              </w:rPr>
              <w:t>Цена закупки</w:t>
            </w:r>
          </w:p>
          <w:p w:rsidR="00251369" w:rsidRPr="008944CC" w:rsidRDefault="00251369" w:rsidP="0000065E">
            <w:pPr>
              <w:widowControl w:val="0"/>
              <w:jc w:val="center"/>
              <w:rPr>
                <w:rFonts w:ascii="GHEA Grapalat" w:hAnsi="GHEA Grapalat"/>
                <w:lang w:val="en-US"/>
              </w:rPr>
            </w:pPr>
            <w:r w:rsidRPr="008944CC">
              <w:rPr>
                <w:rFonts w:ascii="GHEA Grapalat" w:hAnsi="GHEA Grapalat"/>
              </w:rPr>
              <w:t>драмов РА</w:t>
            </w:r>
            <w:r w:rsidRPr="008944CC">
              <w:rPr>
                <w:rFonts w:ascii="GHEA Grapalat" w:hAnsi="GHEA Grapalat"/>
                <w:lang w:val="en-US"/>
              </w:rPr>
              <w:t xml:space="preserve"> </w:t>
            </w:r>
          </w:p>
        </w:tc>
        <w:tc>
          <w:tcPr>
            <w:tcW w:w="5168" w:type="dxa"/>
            <w:vMerge/>
            <w:vAlign w:val="center"/>
          </w:tcPr>
          <w:p w:rsidR="00251369" w:rsidRPr="008944CC" w:rsidRDefault="00251369" w:rsidP="00A53506">
            <w:pPr>
              <w:pStyle w:val="23"/>
              <w:widowControl w:val="0"/>
              <w:spacing w:after="120" w:line="240" w:lineRule="auto"/>
              <w:ind w:firstLine="0"/>
              <w:rPr>
                <w:rFonts w:ascii="GHEA Grapalat" w:hAnsi="GHEA Grapalat"/>
                <w:b/>
                <w:i/>
                <w:sz w:val="24"/>
                <w:szCs w:val="24"/>
              </w:rPr>
            </w:pPr>
          </w:p>
        </w:tc>
      </w:tr>
      <w:tr w:rsidR="00CB471D" w:rsidRPr="008944CC" w:rsidTr="005C51B4">
        <w:trPr>
          <w:trHeight w:val="476"/>
          <w:jc w:val="center"/>
        </w:trPr>
        <w:tc>
          <w:tcPr>
            <w:tcW w:w="1530" w:type="dxa"/>
            <w:vAlign w:val="center"/>
          </w:tcPr>
          <w:p w:rsidR="00CB471D" w:rsidRPr="00A833B3" w:rsidRDefault="00A833B3" w:rsidP="00CB471D">
            <w:pPr>
              <w:pStyle w:val="23"/>
              <w:spacing w:line="240" w:lineRule="auto"/>
              <w:ind w:firstLine="0"/>
              <w:jc w:val="center"/>
              <w:rPr>
                <w:rFonts w:ascii="GHEA Grapalat" w:hAnsi="GHEA Grapalat"/>
                <w:sz w:val="16"/>
                <w:lang w:val="hy-AM"/>
              </w:rPr>
            </w:pPr>
            <w:r>
              <w:rPr>
                <w:rFonts w:ascii="GHEA Grapalat" w:hAnsi="GHEA Grapalat"/>
                <w:sz w:val="16"/>
                <w:lang w:val="hy-AM"/>
              </w:rPr>
              <w:t>1</w:t>
            </w:r>
          </w:p>
        </w:tc>
        <w:tc>
          <w:tcPr>
            <w:tcW w:w="2536" w:type="dxa"/>
            <w:vAlign w:val="center"/>
          </w:tcPr>
          <w:p w:rsidR="00CB471D" w:rsidRDefault="00CB471D" w:rsidP="00CB471D">
            <w:pPr>
              <w:jc w:val="center"/>
              <w:rPr>
                <w:rFonts w:ascii="Arial LatArm" w:hAnsi="Arial LatArm" w:cs="Arial"/>
              </w:rPr>
            </w:pPr>
          </w:p>
        </w:tc>
        <w:tc>
          <w:tcPr>
            <w:tcW w:w="5168"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Аминазин 25 мг</w:t>
            </w:r>
          </w:p>
        </w:tc>
      </w:tr>
      <w:tr w:rsidR="00CB471D" w:rsidRPr="008944CC" w:rsidTr="005C51B4">
        <w:trPr>
          <w:trHeight w:val="476"/>
          <w:jc w:val="center"/>
        </w:trPr>
        <w:tc>
          <w:tcPr>
            <w:tcW w:w="1530" w:type="dxa"/>
            <w:vAlign w:val="center"/>
          </w:tcPr>
          <w:p w:rsidR="00CB471D" w:rsidRPr="00B77A61" w:rsidRDefault="00A833B3" w:rsidP="00CB471D">
            <w:pPr>
              <w:pStyle w:val="23"/>
              <w:spacing w:line="240" w:lineRule="auto"/>
              <w:ind w:firstLine="0"/>
              <w:jc w:val="center"/>
              <w:rPr>
                <w:rFonts w:ascii="GHEA Grapalat" w:hAnsi="GHEA Grapalat"/>
                <w:lang w:val="hy-AM"/>
              </w:rPr>
            </w:pPr>
            <w:r>
              <w:rPr>
                <w:rFonts w:ascii="GHEA Grapalat" w:hAnsi="GHEA Grapalat"/>
                <w:lang w:val="hy-AM"/>
              </w:rPr>
              <w:t>2</w:t>
            </w:r>
          </w:p>
        </w:tc>
        <w:tc>
          <w:tcPr>
            <w:tcW w:w="2536" w:type="dxa"/>
            <w:vAlign w:val="center"/>
          </w:tcPr>
          <w:p w:rsidR="00CB471D" w:rsidRDefault="00CB471D" w:rsidP="00CB471D">
            <w:pPr>
              <w:jc w:val="center"/>
              <w:rPr>
                <w:rFonts w:ascii="Arial LatArm" w:hAnsi="Arial LatArm" w:cs="Arial"/>
              </w:rPr>
            </w:pPr>
          </w:p>
        </w:tc>
        <w:tc>
          <w:tcPr>
            <w:tcW w:w="5168"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Абактерил N300</w:t>
            </w:r>
          </w:p>
        </w:tc>
      </w:tr>
      <w:tr w:rsidR="00CB471D" w:rsidRPr="008944CC" w:rsidTr="005C51B4">
        <w:trPr>
          <w:trHeight w:val="476"/>
          <w:jc w:val="center"/>
        </w:trPr>
        <w:tc>
          <w:tcPr>
            <w:tcW w:w="1530" w:type="dxa"/>
            <w:vAlign w:val="center"/>
          </w:tcPr>
          <w:p w:rsidR="00CB471D" w:rsidRPr="00B77A61" w:rsidRDefault="00A833B3" w:rsidP="00CB471D">
            <w:pPr>
              <w:pStyle w:val="23"/>
              <w:spacing w:line="240" w:lineRule="auto"/>
              <w:ind w:firstLine="0"/>
              <w:jc w:val="center"/>
              <w:rPr>
                <w:rFonts w:ascii="GHEA Grapalat" w:hAnsi="GHEA Grapalat"/>
                <w:lang w:val="hy-AM"/>
              </w:rPr>
            </w:pPr>
            <w:r>
              <w:rPr>
                <w:rFonts w:ascii="GHEA Grapalat" w:hAnsi="GHEA Grapalat"/>
                <w:lang w:val="hy-AM"/>
              </w:rPr>
              <w:t>3</w:t>
            </w:r>
          </w:p>
        </w:tc>
        <w:tc>
          <w:tcPr>
            <w:tcW w:w="2536" w:type="dxa"/>
            <w:vAlign w:val="center"/>
          </w:tcPr>
          <w:p w:rsidR="00CB471D" w:rsidRDefault="00CB471D" w:rsidP="00CB471D">
            <w:pPr>
              <w:jc w:val="center"/>
              <w:rPr>
                <w:rFonts w:ascii="Arial LatArm" w:hAnsi="Arial LatArm" w:cs="Arial"/>
              </w:rPr>
            </w:pPr>
          </w:p>
        </w:tc>
        <w:tc>
          <w:tcPr>
            <w:tcW w:w="5168"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Ушные палочки N100</w:t>
            </w:r>
          </w:p>
        </w:tc>
      </w:tr>
      <w:tr w:rsidR="00CB471D" w:rsidRPr="008944CC" w:rsidTr="005C51B4">
        <w:trPr>
          <w:trHeight w:val="476"/>
          <w:jc w:val="center"/>
        </w:trPr>
        <w:tc>
          <w:tcPr>
            <w:tcW w:w="1530" w:type="dxa"/>
            <w:vAlign w:val="center"/>
          </w:tcPr>
          <w:p w:rsidR="00CB471D" w:rsidRPr="00B77A61" w:rsidRDefault="00A833B3" w:rsidP="00CB471D">
            <w:pPr>
              <w:pStyle w:val="23"/>
              <w:spacing w:line="240" w:lineRule="auto"/>
              <w:ind w:firstLine="0"/>
              <w:jc w:val="center"/>
              <w:rPr>
                <w:rFonts w:ascii="GHEA Grapalat" w:hAnsi="GHEA Grapalat"/>
                <w:lang w:val="hy-AM"/>
              </w:rPr>
            </w:pPr>
            <w:r>
              <w:rPr>
                <w:rFonts w:ascii="GHEA Grapalat" w:hAnsi="GHEA Grapalat"/>
                <w:lang w:val="hy-AM"/>
              </w:rPr>
              <w:t>4</w:t>
            </w:r>
          </w:p>
        </w:tc>
        <w:tc>
          <w:tcPr>
            <w:tcW w:w="2536" w:type="dxa"/>
            <w:vAlign w:val="center"/>
          </w:tcPr>
          <w:p w:rsidR="00CB471D" w:rsidRDefault="00CB471D" w:rsidP="00CB471D">
            <w:pPr>
              <w:jc w:val="center"/>
              <w:rPr>
                <w:rFonts w:ascii="Arial LatArm" w:hAnsi="Arial LatArm" w:cs="Arial"/>
              </w:rPr>
            </w:pPr>
          </w:p>
        </w:tc>
        <w:tc>
          <w:tcPr>
            <w:tcW w:w="5168"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Раствор аскорбиновой кислоты 5% 5 мл</w:t>
            </w:r>
          </w:p>
        </w:tc>
      </w:tr>
      <w:tr w:rsidR="00CB471D" w:rsidRPr="008944CC" w:rsidTr="005C51B4">
        <w:trPr>
          <w:trHeight w:val="476"/>
          <w:jc w:val="center"/>
        </w:trPr>
        <w:tc>
          <w:tcPr>
            <w:tcW w:w="1530" w:type="dxa"/>
            <w:vAlign w:val="center"/>
          </w:tcPr>
          <w:p w:rsidR="00CB471D" w:rsidRPr="00B77A61" w:rsidRDefault="00A833B3" w:rsidP="00CB471D">
            <w:pPr>
              <w:pStyle w:val="23"/>
              <w:spacing w:line="240" w:lineRule="auto"/>
              <w:ind w:firstLine="0"/>
              <w:jc w:val="center"/>
              <w:rPr>
                <w:rFonts w:ascii="GHEA Grapalat" w:hAnsi="GHEA Grapalat"/>
                <w:lang w:val="hy-AM"/>
              </w:rPr>
            </w:pPr>
            <w:r>
              <w:rPr>
                <w:rFonts w:ascii="GHEA Grapalat" w:hAnsi="GHEA Grapalat"/>
                <w:lang w:val="hy-AM"/>
              </w:rPr>
              <w:t>5</w:t>
            </w:r>
          </w:p>
        </w:tc>
        <w:tc>
          <w:tcPr>
            <w:tcW w:w="2536" w:type="dxa"/>
            <w:vAlign w:val="center"/>
          </w:tcPr>
          <w:p w:rsidR="00CB471D" w:rsidRDefault="00CB471D" w:rsidP="00CB471D">
            <w:pPr>
              <w:jc w:val="center"/>
              <w:rPr>
                <w:rFonts w:ascii="Arial LatArm" w:hAnsi="Arial LatArm" w:cs="Arial"/>
              </w:rPr>
            </w:pPr>
          </w:p>
        </w:tc>
        <w:tc>
          <w:tcPr>
            <w:tcW w:w="5168"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Панангин форте</w:t>
            </w:r>
          </w:p>
        </w:tc>
      </w:tr>
      <w:tr w:rsidR="00CB471D" w:rsidRPr="008944CC" w:rsidTr="005C51B4">
        <w:trPr>
          <w:trHeight w:val="476"/>
          <w:jc w:val="center"/>
        </w:trPr>
        <w:tc>
          <w:tcPr>
            <w:tcW w:w="1530" w:type="dxa"/>
            <w:vAlign w:val="center"/>
          </w:tcPr>
          <w:p w:rsidR="00CB471D" w:rsidRPr="00B77A61" w:rsidRDefault="00A833B3" w:rsidP="00CB471D">
            <w:pPr>
              <w:pStyle w:val="23"/>
              <w:spacing w:line="240" w:lineRule="auto"/>
              <w:ind w:firstLine="0"/>
              <w:jc w:val="center"/>
              <w:rPr>
                <w:rFonts w:ascii="GHEA Grapalat" w:hAnsi="GHEA Grapalat"/>
                <w:lang w:val="hy-AM"/>
              </w:rPr>
            </w:pPr>
            <w:r>
              <w:rPr>
                <w:rFonts w:ascii="GHEA Grapalat" w:hAnsi="GHEA Grapalat"/>
                <w:lang w:val="hy-AM"/>
              </w:rPr>
              <w:t>6</w:t>
            </w:r>
          </w:p>
        </w:tc>
        <w:tc>
          <w:tcPr>
            <w:tcW w:w="2536" w:type="dxa"/>
            <w:vAlign w:val="center"/>
          </w:tcPr>
          <w:p w:rsidR="00CB471D" w:rsidRDefault="00CB471D" w:rsidP="00CB471D">
            <w:pPr>
              <w:jc w:val="center"/>
              <w:rPr>
                <w:rFonts w:ascii="Arial LatArm" w:hAnsi="Arial LatArm" w:cs="Arial"/>
              </w:rPr>
            </w:pPr>
          </w:p>
        </w:tc>
        <w:tc>
          <w:tcPr>
            <w:tcW w:w="5168"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Аскорбиновая кислота (порошок)</w:t>
            </w:r>
          </w:p>
        </w:tc>
      </w:tr>
      <w:tr w:rsidR="00CB471D" w:rsidRPr="008944CC" w:rsidTr="005C51B4">
        <w:trPr>
          <w:trHeight w:val="476"/>
          <w:jc w:val="center"/>
        </w:trPr>
        <w:tc>
          <w:tcPr>
            <w:tcW w:w="1530" w:type="dxa"/>
            <w:vAlign w:val="center"/>
          </w:tcPr>
          <w:p w:rsidR="00CB471D" w:rsidRPr="00B77A61" w:rsidRDefault="00A833B3" w:rsidP="00CB471D">
            <w:pPr>
              <w:pStyle w:val="23"/>
              <w:spacing w:line="240" w:lineRule="auto"/>
              <w:ind w:firstLine="0"/>
              <w:jc w:val="center"/>
              <w:rPr>
                <w:rFonts w:ascii="GHEA Grapalat" w:hAnsi="GHEA Grapalat"/>
                <w:lang w:val="hy-AM"/>
              </w:rPr>
            </w:pPr>
            <w:r>
              <w:rPr>
                <w:rFonts w:ascii="GHEA Grapalat" w:hAnsi="GHEA Grapalat"/>
                <w:lang w:val="hy-AM"/>
              </w:rPr>
              <w:t>7</w:t>
            </w:r>
          </w:p>
        </w:tc>
        <w:tc>
          <w:tcPr>
            <w:tcW w:w="2536" w:type="dxa"/>
            <w:vAlign w:val="center"/>
          </w:tcPr>
          <w:p w:rsidR="00CB471D" w:rsidRDefault="00CB471D" w:rsidP="00CB471D">
            <w:pPr>
              <w:jc w:val="center"/>
              <w:rPr>
                <w:rFonts w:ascii="Arial LatArm" w:hAnsi="Arial LatArm" w:cs="Arial"/>
              </w:rPr>
            </w:pPr>
          </w:p>
        </w:tc>
        <w:tc>
          <w:tcPr>
            <w:tcW w:w="5168"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Бензонал 100 мг</w:t>
            </w:r>
          </w:p>
        </w:tc>
      </w:tr>
      <w:tr w:rsidR="00CB471D" w:rsidRPr="008944CC" w:rsidTr="005C51B4">
        <w:trPr>
          <w:trHeight w:val="476"/>
          <w:jc w:val="center"/>
        </w:trPr>
        <w:tc>
          <w:tcPr>
            <w:tcW w:w="1530" w:type="dxa"/>
            <w:vAlign w:val="center"/>
          </w:tcPr>
          <w:p w:rsidR="00CB471D" w:rsidRPr="00B77A61" w:rsidRDefault="00A833B3" w:rsidP="00CB471D">
            <w:pPr>
              <w:pStyle w:val="23"/>
              <w:spacing w:line="240" w:lineRule="auto"/>
              <w:ind w:firstLine="0"/>
              <w:jc w:val="center"/>
              <w:rPr>
                <w:rFonts w:ascii="GHEA Grapalat" w:hAnsi="GHEA Grapalat"/>
                <w:lang w:val="hy-AM"/>
              </w:rPr>
            </w:pPr>
            <w:r>
              <w:rPr>
                <w:rFonts w:ascii="GHEA Grapalat" w:hAnsi="GHEA Grapalat"/>
                <w:lang w:val="hy-AM"/>
              </w:rPr>
              <w:t>8</w:t>
            </w:r>
          </w:p>
        </w:tc>
        <w:tc>
          <w:tcPr>
            <w:tcW w:w="2536" w:type="dxa"/>
            <w:vAlign w:val="center"/>
          </w:tcPr>
          <w:p w:rsidR="00CB471D" w:rsidRDefault="00CB471D" w:rsidP="00CB471D">
            <w:pPr>
              <w:jc w:val="center"/>
              <w:rPr>
                <w:rFonts w:ascii="Arial LatArm" w:hAnsi="Arial LatArm" w:cs="Arial"/>
              </w:rPr>
            </w:pPr>
          </w:p>
        </w:tc>
        <w:tc>
          <w:tcPr>
            <w:tcW w:w="5168"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Левомепромазин 25 мг</w:t>
            </w:r>
          </w:p>
        </w:tc>
      </w:tr>
      <w:tr w:rsidR="00CB471D" w:rsidRPr="008944CC" w:rsidTr="005C51B4">
        <w:trPr>
          <w:trHeight w:val="476"/>
          <w:jc w:val="center"/>
        </w:trPr>
        <w:tc>
          <w:tcPr>
            <w:tcW w:w="1530" w:type="dxa"/>
            <w:vAlign w:val="center"/>
          </w:tcPr>
          <w:p w:rsidR="00CB471D" w:rsidRPr="00B77A61" w:rsidRDefault="00A833B3" w:rsidP="00CB471D">
            <w:pPr>
              <w:pStyle w:val="23"/>
              <w:spacing w:line="240" w:lineRule="auto"/>
              <w:ind w:firstLine="0"/>
              <w:jc w:val="center"/>
              <w:rPr>
                <w:rFonts w:ascii="GHEA Grapalat" w:hAnsi="GHEA Grapalat"/>
                <w:lang w:val="hy-AM"/>
              </w:rPr>
            </w:pPr>
            <w:r>
              <w:rPr>
                <w:rFonts w:ascii="GHEA Grapalat" w:hAnsi="GHEA Grapalat"/>
                <w:lang w:val="hy-AM"/>
              </w:rPr>
              <w:t>9</w:t>
            </w:r>
          </w:p>
        </w:tc>
        <w:tc>
          <w:tcPr>
            <w:tcW w:w="2536" w:type="dxa"/>
            <w:vAlign w:val="center"/>
          </w:tcPr>
          <w:p w:rsidR="00CB471D" w:rsidRDefault="00CB471D" w:rsidP="00CB471D">
            <w:pPr>
              <w:jc w:val="center"/>
              <w:rPr>
                <w:rFonts w:ascii="Arial LatArm" w:hAnsi="Arial LatArm" w:cs="Arial"/>
              </w:rPr>
            </w:pPr>
          </w:p>
        </w:tc>
        <w:tc>
          <w:tcPr>
            <w:tcW w:w="5168"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Галоперидол 5 мг</w:t>
            </w:r>
          </w:p>
        </w:tc>
      </w:tr>
      <w:tr w:rsidR="00CB471D" w:rsidRPr="008944CC" w:rsidTr="005C51B4">
        <w:trPr>
          <w:trHeight w:val="476"/>
          <w:jc w:val="center"/>
        </w:trPr>
        <w:tc>
          <w:tcPr>
            <w:tcW w:w="1530" w:type="dxa"/>
            <w:vAlign w:val="center"/>
          </w:tcPr>
          <w:p w:rsidR="00CB471D" w:rsidRPr="00B77A61" w:rsidRDefault="00A833B3" w:rsidP="00CB471D">
            <w:pPr>
              <w:pStyle w:val="23"/>
              <w:spacing w:line="240" w:lineRule="auto"/>
              <w:ind w:firstLine="0"/>
              <w:jc w:val="center"/>
              <w:rPr>
                <w:rFonts w:ascii="GHEA Grapalat" w:hAnsi="GHEA Grapalat"/>
                <w:lang w:val="hy-AM"/>
              </w:rPr>
            </w:pPr>
            <w:r>
              <w:rPr>
                <w:rFonts w:ascii="GHEA Grapalat" w:hAnsi="GHEA Grapalat"/>
                <w:lang w:val="hy-AM"/>
              </w:rPr>
              <w:t>10</w:t>
            </w:r>
          </w:p>
        </w:tc>
        <w:tc>
          <w:tcPr>
            <w:tcW w:w="2536" w:type="dxa"/>
            <w:vAlign w:val="center"/>
          </w:tcPr>
          <w:p w:rsidR="00CB471D" w:rsidRDefault="00CB471D" w:rsidP="00CB471D">
            <w:pPr>
              <w:jc w:val="center"/>
              <w:rPr>
                <w:rFonts w:ascii="Arial LatArm" w:hAnsi="Arial LatArm" w:cs="Arial"/>
              </w:rPr>
            </w:pPr>
          </w:p>
        </w:tc>
        <w:tc>
          <w:tcPr>
            <w:tcW w:w="5168"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Рексетин 20 мг</w:t>
            </w:r>
          </w:p>
        </w:tc>
      </w:tr>
      <w:tr w:rsidR="00CB471D" w:rsidRPr="008944CC" w:rsidTr="005C51B4">
        <w:trPr>
          <w:trHeight w:val="476"/>
          <w:jc w:val="center"/>
        </w:trPr>
        <w:tc>
          <w:tcPr>
            <w:tcW w:w="1530" w:type="dxa"/>
            <w:vAlign w:val="center"/>
          </w:tcPr>
          <w:p w:rsidR="00CB471D" w:rsidRPr="00B77A61" w:rsidRDefault="00A833B3" w:rsidP="00CB471D">
            <w:pPr>
              <w:pStyle w:val="23"/>
              <w:spacing w:line="240" w:lineRule="auto"/>
              <w:ind w:firstLine="0"/>
              <w:jc w:val="center"/>
              <w:rPr>
                <w:rFonts w:ascii="GHEA Grapalat" w:hAnsi="GHEA Grapalat"/>
                <w:lang w:val="hy-AM"/>
              </w:rPr>
            </w:pPr>
            <w:r>
              <w:rPr>
                <w:rFonts w:ascii="GHEA Grapalat" w:hAnsi="GHEA Grapalat"/>
                <w:lang w:val="hy-AM"/>
              </w:rPr>
              <w:t>11</w:t>
            </w:r>
          </w:p>
        </w:tc>
        <w:tc>
          <w:tcPr>
            <w:tcW w:w="2536" w:type="dxa"/>
            <w:vAlign w:val="center"/>
          </w:tcPr>
          <w:p w:rsidR="00CB471D" w:rsidRDefault="00CB471D" w:rsidP="00CB471D">
            <w:pPr>
              <w:jc w:val="center"/>
              <w:rPr>
                <w:rFonts w:ascii="Arial LatArm" w:hAnsi="Arial LatArm" w:cs="Arial"/>
              </w:rPr>
            </w:pPr>
          </w:p>
        </w:tc>
        <w:tc>
          <w:tcPr>
            <w:tcW w:w="5168"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Трифтазин 5 мг</w:t>
            </w:r>
          </w:p>
        </w:tc>
      </w:tr>
      <w:tr w:rsidR="00CB471D" w:rsidRPr="008944CC" w:rsidTr="005C51B4">
        <w:trPr>
          <w:trHeight w:val="476"/>
          <w:jc w:val="center"/>
        </w:trPr>
        <w:tc>
          <w:tcPr>
            <w:tcW w:w="1530" w:type="dxa"/>
            <w:vAlign w:val="center"/>
          </w:tcPr>
          <w:p w:rsidR="00CB471D" w:rsidRPr="00B77A61" w:rsidRDefault="00A833B3" w:rsidP="00CB471D">
            <w:pPr>
              <w:pStyle w:val="23"/>
              <w:spacing w:line="240" w:lineRule="auto"/>
              <w:ind w:firstLine="0"/>
              <w:jc w:val="center"/>
              <w:rPr>
                <w:rFonts w:ascii="GHEA Grapalat" w:hAnsi="GHEA Grapalat"/>
                <w:lang w:val="hy-AM"/>
              </w:rPr>
            </w:pPr>
            <w:r>
              <w:rPr>
                <w:rFonts w:ascii="GHEA Grapalat" w:hAnsi="GHEA Grapalat"/>
                <w:lang w:val="hy-AM"/>
              </w:rPr>
              <w:t>12</w:t>
            </w:r>
          </w:p>
        </w:tc>
        <w:tc>
          <w:tcPr>
            <w:tcW w:w="2536" w:type="dxa"/>
            <w:vAlign w:val="center"/>
          </w:tcPr>
          <w:p w:rsidR="00CB471D" w:rsidRDefault="00CB471D" w:rsidP="00CB471D">
            <w:pPr>
              <w:jc w:val="center"/>
              <w:rPr>
                <w:rFonts w:ascii="Arial LatArm" w:hAnsi="Arial LatArm" w:cs="Arial"/>
              </w:rPr>
            </w:pPr>
          </w:p>
        </w:tc>
        <w:tc>
          <w:tcPr>
            <w:tcW w:w="5168"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Натрия хлорид 0,9% 500 мл</w:t>
            </w:r>
          </w:p>
        </w:tc>
      </w:tr>
      <w:tr w:rsidR="00CB471D" w:rsidRPr="008944CC" w:rsidTr="005C51B4">
        <w:trPr>
          <w:trHeight w:val="476"/>
          <w:jc w:val="center"/>
        </w:trPr>
        <w:tc>
          <w:tcPr>
            <w:tcW w:w="1530" w:type="dxa"/>
            <w:vAlign w:val="center"/>
          </w:tcPr>
          <w:p w:rsidR="00CB471D" w:rsidRPr="00B77A61" w:rsidRDefault="00A833B3" w:rsidP="00CB471D">
            <w:pPr>
              <w:pStyle w:val="23"/>
              <w:spacing w:line="240" w:lineRule="auto"/>
              <w:ind w:firstLine="0"/>
              <w:jc w:val="center"/>
              <w:rPr>
                <w:rFonts w:ascii="GHEA Grapalat" w:hAnsi="GHEA Grapalat"/>
                <w:lang w:val="hy-AM"/>
              </w:rPr>
            </w:pPr>
            <w:r>
              <w:rPr>
                <w:rFonts w:ascii="GHEA Grapalat" w:hAnsi="GHEA Grapalat"/>
                <w:lang w:val="hy-AM"/>
              </w:rPr>
              <w:t>13</w:t>
            </w:r>
          </w:p>
        </w:tc>
        <w:tc>
          <w:tcPr>
            <w:tcW w:w="2536" w:type="dxa"/>
            <w:vAlign w:val="center"/>
          </w:tcPr>
          <w:p w:rsidR="00CB471D" w:rsidRDefault="00CB471D" w:rsidP="00CB471D">
            <w:pPr>
              <w:jc w:val="center"/>
              <w:rPr>
                <w:rFonts w:ascii="Arial LatArm" w:hAnsi="Arial LatArm" w:cs="Arial"/>
              </w:rPr>
            </w:pPr>
          </w:p>
        </w:tc>
        <w:tc>
          <w:tcPr>
            <w:tcW w:w="5168"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Резиновое кольцо для пролежней N3</w:t>
            </w:r>
          </w:p>
        </w:tc>
      </w:tr>
      <w:tr w:rsidR="00CB471D" w:rsidRPr="008944CC" w:rsidTr="005C51B4">
        <w:trPr>
          <w:trHeight w:val="476"/>
          <w:jc w:val="center"/>
        </w:trPr>
        <w:tc>
          <w:tcPr>
            <w:tcW w:w="1530" w:type="dxa"/>
            <w:vAlign w:val="center"/>
          </w:tcPr>
          <w:p w:rsidR="00CB471D" w:rsidRPr="00B77A61" w:rsidRDefault="00A833B3" w:rsidP="00CB471D">
            <w:pPr>
              <w:pStyle w:val="23"/>
              <w:spacing w:line="240" w:lineRule="auto"/>
              <w:ind w:firstLine="0"/>
              <w:jc w:val="center"/>
              <w:rPr>
                <w:rFonts w:ascii="GHEA Grapalat" w:hAnsi="GHEA Grapalat"/>
                <w:lang w:val="hy-AM"/>
              </w:rPr>
            </w:pPr>
            <w:r>
              <w:rPr>
                <w:rFonts w:ascii="GHEA Grapalat" w:hAnsi="GHEA Grapalat"/>
                <w:lang w:val="hy-AM"/>
              </w:rPr>
              <w:t>14</w:t>
            </w:r>
          </w:p>
        </w:tc>
        <w:tc>
          <w:tcPr>
            <w:tcW w:w="2536" w:type="dxa"/>
            <w:vAlign w:val="center"/>
          </w:tcPr>
          <w:p w:rsidR="00CB471D" w:rsidRDefault="00CB471D" w:rsidP="00CB471D">
            <w:pPr>
              <w:jc w:val="center"/>
              <w:rPr>
                <w:rFonts w:ascii="Arial LatArm" w:hAnsi="Arial LatArm" w:cs="Arial"/>
              </w:rPr>
            </w:pPr>
          </w:p>
        </w:tc>
        <w:tc>
          <w:tcPr>
            <w:tcW w:w="5168"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Фенобарбитал 100 мг</w:t>
            </w:r>
          </w:p>
        </w:tc>
      </w:tr>
      <w:tr w:rsidR="00CB471D" w:rsidRPr="008944CC" w:rsidTr="005C51B4">
        <w:trPr>
          <w:trHeight w:val="476"/>
          <w:jc w:val="center"/>
        </w:trPr>
        <w:tc>
          <w:tcPr>
            <w:tcW w:w="1530" w:type="dxa"/>
            <w:vAlign w:val="center"/>
          </w:tcPr>
          <w:p w:rsidR="00CB471D" w:rsidRPr="00B77A61" w:rsidRDefault="00A833B3" w:rsidP="00CB471D">
            <w:pPr>
              <w:pStyle w:val="23"/>
              <w:spacing w:line="240" w:lineRule="auto"/>
              <w:ind w:firstLine="0"/>
              <w:jc w:val="center"/>
              <w:rPr>
                <w:rFonts w:ascii="GHEA Grapalat" w:hAnsi="GHEA Grapalat"/>
                <w:lang w:val="hy-AM"/>
              </w:rPr>
            </w:pPr>
            <w:r>
              <w:rPr>
                <w:rFonts w:ascii="GHEA Grapalat" w:hAnsi="GHEA Grapalat"/>
                <w:lang w:val="hy-AM"/>
              </w:rPr>
              <w:t>15</w:t>
            </w:r>
          </w:p>
        </w:tc>
        <w:tc>
          <w:tcPr>
            <w:tcW w:w="2536" w:type="dxa"/>
            <w:vAlign w:val="center"/>
          </w:tcPr>
          <w:p w:rsidR="00CB471D" w:rsidRDefault="00CB471D" w:rsidP="00CB471D">
            <w:pPr>
              <w:jc w:val="center"/>
              <w:rPr>
                <w:rFonts w:ascii="Arial LatArm" w:hAnsi="Arial LatArm" w:cs="Arial"/>
              </w:rPr>
            </w:pPr>
          </w:p>
        </w:tc>
        <w:tc>
          <w:tcPr>
            <w:tcW w:w="5168"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Клоназепам 2 мг</w:t>
            </w:r>
          </w:p>
        </w:tc>
      </w:tr>
      <w:tr w:rsidR="00CB471D" w:rsidRPr="008944CC" w:rsidTr="005C51B4">
        <w:trPr>
          <w:trHeight w:val="476"/>
          <w:jc w:val="center"/>
        </w:trPr>
        <w:tc>
          <w:tcPr>
            <w:tcW w:w="1530" w:type="dxa"/>
            <w:vAlign w:val="center"/>
          </w:tcPr>
          <w:p w:rsidR="00CB471D" w:rsidRPr="00B77A61" w:rsidRDefault="00A833B3" w:rsidP="00CB471D">
            <w:pPr>
              <w:pStyle w:val="23"/>
              <w:spacing w:line="240" w:lineRule="auto"/>
              <w:ind w:firstLine="0"/>
              <w:jc w:val="center"/>
              <w:rPr>
                <w:rFonts w:ascii="GHEA Grapalat" w:hAnsi="GHEA Grapalat"/>
                <w:lang w:val="hy-AM"/>
              </w:rPr>
            </w:pPr>
            <w:r>
              <w:rPr>
                <w:rFonts w:ascii="GHEA Grapalat" w:hAnsi="GHEA Grapalat"/>
                <w:lang w:val="hy-AM"/>
              </w:rPr>
              <w:t>16</w:t>
            </w:r>
          </w:p>
        </w:tc>
        <w:tc>
          <w:tcPr>
            <w:tcW w:w="2536" w:type="dxa"/>
            <w:vAlign w:val="center"/>
          </w:tcPr>
          <w:p w:rsidR="00CB471D" w:rsidRDefault="00CB471D" w:rsidP="00CB471D">
            <w:pPr>
              <w:jc w:val="center"/>
              <w:rPr>
                <w:rFonts w:ascii="Arial LatArm" w:hAnsi="Arial LatArm" w:cs="Arial"/>
              </w:rPr>
            </w:pPr>
          </w:p>
        </w:tc>
        <w:tc>
          <w:tcPr>
            <w:tcW w:w="5168"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Перчатки медицинские N100</w:t>
            </w:r>
          </w:p>
        </w:tc>
      </w:tr>
      <w:tr w:rsidR="00CB471D" w:rsidRPr="008944CC" w:rsidTr="005C51B4">
        <w:trPr>
          <w:trHeight w:val="476"/>
          <w:jc w:val="center"/>
        </w:trPr>
        <w:tc>
          <w:tcPr>
            <w:tcW w:w="1530" w:type="dxa"/>
            <w:vAlign w:val="center"/>
          </w:tcPr>
          <w:p w:rsidR="00CB471D" w:rsidRDefault="00A833B3" w:rsidP="00CB471D">
            <w:pPr>
              <w:pStyle w:val="23"/>
              <w:spacing w:line="240" w:lineRule="auto"/>
              <w:ind w:firstLine="0"/>
              <w:jc w:val="center"/>
              <w:rPr>
                <w:rFonts w:ascii="GHEA Grapalat" w:hAnsi="GHEA Grapalat"/>
                <w:lang w:val="hy-AM"/>
              </w:rPr>
            </w:pPr>
            <w:r>
              <w:rPr>
                <w:rFonts w:ascii="GHEA Grapalat" w:hAnsi="GHEA Grapalat"/>
                <w:lang w:val="hy-AM"/>
              </w:rPr>
              <w:t>17</w:t>
            </w:r>
          </w:p>
        </w:tc>
        <w:tc>
          <w:tcPr>
            <w:tcW w:w="2536" w:type="dxa"/>
            <w:vAlign w:val="center"/>
          </w:tcPr>
          <w:p w:rsidR="00CB471D" w:rsidRDefault="00CB471D" w:rsidP="00CB471D">
            <w:pPr>
              <w:jc w:val="center"/>
              <w:rPr>
                <w:rFonts w:ascii="Arial LatArm" w:hAnsi="Arial LatArm" w:cs="Arial"/>
              </w:rPr>
            </w:pPr>
          </w:p>
        </w:tc>
        <w:tc>
          <w:tcPr>
            <w:tcW w:w="5168"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Фуросемид 40 мг</w:t>
            </w:r>
          </w:p>
        </w:tc>
      </w:tr>
      <w:tr w:rsidR="00CB471D" w:rsidRPr="008944CC" w:rsidTr="005C51B4">
        <w:trPr>
          <w:trHeight w:val="476"/>
          <w:jc w:val="center"/>
        </w:trPr>
        <w:tc>
          <w:tcPr>
            <w:tcW w:w="1530" w:type="dxa"/>
            <w:vAlign w:val="center"/>
          </w:tcPr>
          <w:p w:rsidR="00CB471D" w:rsidRDefault="00A833B3" w:rsidP="00CB471D">
            <w:pPr>
              <w:pStyle w:val="23"/>
              <w:spacing w:line="240" w:lineRule="auto"/>
              <w:ind w:firstLine="0"/>
              <w:jc w:val="center"/>
              <w:rPr>
                <w:rFonts w:ascii="GHEA Grapalat" w:hAnsi="GHEA Grapalat"/>
                <w:lang w:val="hy-AM"/>
              </w:rPr>
            </w:pPr>
            <w:r>
              <w:rPr>
                <w:rFonts w:ascii="GHEA Grapalat" w:hAnsi="GHEA Grapalat"/>
                <w:lang w:val="hy-AM"/>
              </w:rPr>
              <w:t>18</w:t>
            </w:r>
          </w:p>
        </w:tc>
        <w:tc>
          <w:tcPr>
            <w:tcW w:w="2536" w:type="dxa"/>
            <w:vAlign w:val="center"/>
          </w:tcPr>
          <w:p w:rsidR="00CB471D" w:rsidRDefault="00CB471D" w:rsidP="00CB471D">
            <w:pPr>
              <w:jc w:val="center"/>
              <w:rPr>
                <w:rFonts w:ascii="Arial LatArm" w:hAnsi="Arial LatArm" w:cs="Arial"/>
              </w:rPr>
            </w:pPr>
          </w:p>
        </w:tc>
        <w:tc>
          <w:tcPr>
            <w:tcW w:w="5168"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Энтерофурил 200 мг</w:t>
            </w:r>
          </w:p>
        </w:tc>
      </w:tr>
      <w:tr w:rsidR="00CB471D" w:rsidRPr="008944CC" w:rsidTr="005C51B4">
        <w:trPr>
          <w:trHeight w:val="476"/>
          <w:jc w:val="center"/>
        </w:trPr>
        <w:tc>
          <w:tcPr>
            <w:tcW w:w="1530" w:type="dxa"/>
            <w:vAlign w:val="center"/>
          </w:tcPr>
          <w:p w:rsidR="00CB471D" w:rsidRDefault="00A833B3" w:rsidP="00CB471D">
            <w:pPr>
              <w:pStyle w:val="23"/>
              <w:spacing w:line="240" w:lineRule="auto"/>
              <w:ind w:firstLine="0"/>
              <w:jc w:val="center"/>
              <w:rPr>
                <w:rFonts w:ascii="GHEA Grapalat" w:hAnsi="GHEA Grapalat"/>
                <w:lang w:val="hy-AM"/>
              </w:rPr>
            </w:pPr>
            <w:r>
              <w:rPr>
                <w:rFonts w:ascii="GHEA Grapalat" w:hAnsi="GHEA Grapalat"/>
                <w:lang w:val="hy-AM"/>
              </w:rPr>
              <w:t>19</w:t>
            </w:r>
          </w:p>
        </w:tc>
        <w:tc>
          <w:tcPr>
            <w:tcW w:w="2536" w:type="dxa"/>
            <w:vAlign w:val="center"/>
          </w:tcPr>
          <w:p w:rsidR="00CB471D" w:rsidRDefault="00CB471D" w:rsidP="00CB471D">
            <w:pPr>
              <w:jc w:val="center"/>
              <w:rPr>
                <w:rFonts w:ascii="Arial LatArm" w:hAnsi="Arial LatArm" w:cs="Arial"/>
              </w:rPr>
            </w:pPr>
          </w:p>
        </w:tc>
        <w:tc>
          <w:tcPr>
            <w:tcW w:w="5168"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Маалокс</w:t>
            </w:r>
          </w:p>
        </w:tc>
      </w:tr>
      <w:tr w:rsidR="00CB471D" w:rsidRPr="008944CC" w:rsidTr="005C51B4">
        <w:trPr>
          <w:trHeight w:val="476"/>
          <w:jc w:val="center"/>
        </w:trPr>
        <w:tc>
          <w:tcPr>
            <w:tcW w:w="1530" w:type="dxa"/>
            <w:vAlign w:val="center"/>
          </w:tcPr>
          <w:p w:rsidR="00CB471D" w:rsidRDefault="00A833B3" w:rsidP="00CB471D">
            <w:pPr>
              <w:pStyle w:val="23"/>
              <w:spacing w:line="240" w:lineRule="auto"/>
              <w:ind w:firstLine="0"/>
              <w:jc w:val="center"/>
              <w:rPr>
                <w:rFonts w:ascii="GHEA Grapalat" w:hAnsi="GHEA Grapalat"/>
                <w:lang w:val="hy-AM"/>
              </w:rPr>
            </w:pPr>
            <w:r>
              <w:rPr>
                <w:rFonts w:ascii="GHEA Grapalat" w:hAnsi="GHEA Grapalat"/>
                <w:lang w:val="hy-AM"/>
              </w:rPr>
              <w:t>20</w:t>
            </w:r>
          </w:p>
        </w:tc>
        <w:tc>
          <w:tcPr>
            <w:tcW w:w="2536" w:type="dxa"/>
            <w:vAlign w:val="center"/>
          </w:tcPr>
          <w:p w:rsidR="00CB471D" w:rsidRDefault="00CB471D" w:rsidP="00CB471D">
            <w:pPr>
              <w:jc w:val="center"/>
              <w:rPr>
                <w:rFonts w:ascii="Arial LatArm" w:hAnsi="Arial LatArm" w:cs="Arial"/>
              </w:rPr>
            </w:pPr>
          </w:p>
        </w:tc>
        <w:tc>
          <w:tcPr>
            <w:tcW w:w="5168"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Флуконазол 50 мг</w:t>
            </w:r>
          </w:p>
        </w:tc>
      </w:tr>
      <w:tr w:rsidR="00CB471D" w:rsidRPr="008944CC" w:rsidTr="005C51B4">
        <w:trPr>
          <w:trHeight w:val="476"/>
          <w:jc w:val="center"/>
        </w:trPr>
        <w:tc>
          <w:tcPr>
            <w:tcW w:w="1530" w:type="dxa"/>
            <w:vAlign w:val="center"/>
          </w:tcPr>
          <w:p w:rsidR="00CB471D" w:rsidRDefault="00A833B3" w:rsidP="00CB471D">
            <w:pPr>
              <w:pStyle w:val="23"/>
              <w:spacing w:line="240" w:lineRule="auto"/>
              <w:ind w:firstLine="0"/>
              <w:jc w:val="center"/>
              <w:rPr>
                <w:rFonts w:ascii="GHEA Grapalat" w:hAnsi="GHEA Grapalat"/>
                <w:lang w:val="hy-AM"/>
              </w:rPr>
            </w:pPr>
            <w:r>
              <w:rPr>
                <w:rFonts w:ascii="GHEA Grapalat" w:hAnsi="GHEA Grapalat"/>
                <w:lang w:val="hy-AM"/>
              </w:rPr>
              <w:t>21</w:t>
            </w:r>
          </w:p>
        </w:tc>
        <w:tc>
          <w:tcPr>
            <w:tcW w:w="2536" w:type="dxa"/>
            <w:vAlign w:val="center"/>
          </w:tcPr>
          <w:p w:rsidR="00CB471D" w:rsidRDefault="00CB471D" w:rsidP="00CB471D">
            <w:pPr>
              <w:jc w:val="center"/>
              <w:rPr>
                <w:rFonts w:ascii="Arial LatArm" w:hAnsi="Arial LatArm" w:cs="Arial"/>
              </w:rPr>
            </w:pPr>
          </w:p>
        </w:tc>
        <w:tc>
          <w:tcPr>
            <w:tcW w:w="5168"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Тетрациклиновая глазная мазь 1% 3 г</w:t>
            </w:r>
          </w:p>
        </w:tc>
      </w:tr>
      <w:tr w:rsidR="00CB471D" w:rsidRPr="008944CC" w:rsidTr="005C51B4">
        <w:trPr>
          <w:trHeight w:val="476"/>
          <w:jc w:val="center"/>
        </w:trPr>
        <w:tc>
          <w:tcPr>
            <w:tcW w:w="1530" w:type="dxa"/>
            <w:vAlign w:val="center"/>
          </w:tcPr>
          <w:p w:rsidR="00CB471D" w:rsidRDefault="00A833B3" w:rsidP="00CB471D">
            <w:pPr>
              <w:pStyle w:val="23"/>
              <w:spacing w:line="240" w:lineRule="auto"/>
              <w:ind w:firstLine="0"/>
              <w:jc w:val="center"/>
              <w:rPr>
                <w:rFonts w:ascii="GHEA Grapalat" w:hAnsi="GHEA Grapalat"/>
                <w:lang w:val="hy-AM"/>
              </w:rPr>
            </w:pPr>
            <w:r>
              <w:rPr>
                <w:rFonts w:ascii="GHEA Grapalat" w:hAnsi="GHEA Grapalat"/>
                <w:lang w:val="hy-AM"/>
              </w:rPr>
              <w:t>22</w:t>
            </w:r>
          </w:p>
        </w:tc>
        <w:tc>
          <w:tcPr>
            <w:tcW w:w="2536" w:type="dxa"/>
            <w:vAlign w:val="center"/>
          </w:tcPr>
          <w:p w:rsidR="00CB471D" w:rsidRDefault="00CB471D" w:rsidP="00CB471D">
            <w:pPr>
              <w:jc w:val="center"/>
              <w:rPr>
                <w:rFonts w:ascii="Arial LatArm" w:hAnsi="Arial LatArm" w:cs="Arial"/>
              </w:rPr>
            </w:pPr>
          </w:p>
        </w:tc>
        <w:tc>
          <w:tcPr>
            <w:tcW w:w="5168"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Глюкометр</w:t>
            </w:r>
          </w:p>
        </w:tc>
      </w:tr>
      <w:tr w:rsidR="00CB471D" w:rsidRPr="008944CC" w:rsidTr="005C51B4">
        <w:trPr>
          <w:trHeight w:val="476"/>
          <w:jc w:val="center"/>
        </w:trPr>
        <w:tc>
          <w:tcPr>
            <w:tcW w:w="1530" w:type="dxa"/>
            <w:vAlign w:val="center"/>
          </w:tcPr>
          <w:p w:rsidR="00CB471D" w:rsidRDefault="00A833B3" w:rsidP="00CB471D">
            <w:pPr>
              <w:pStyle w:val="23"/>
              <w:spacing w:line="240" w:lineRule="auto"/>
              <w:ind w:firstLine="0"/>
              <w:jc w:val="center"/>
              <w:rPr>
                <w:rFonts w:ascii="GHEA Grapalat" w:hAnsi="GHEA Grapalat"/>
                <w:lang w:val="hy-AM"/>
              </w:rPr>
            </w:pPr>
            <w:r>
              <w:rPr>
                <w:rFonts w:ascii="GHEA Grapalat" w:hAnsi="GHEA Grapalat"/>
                <w:lang w:val="hy-AM"/>
              </w:rPr>
              <w:t>23</w:t>
            </w:r>
          </w:p>
        </w:tc>
        <w:tc>
          <w:tcPr>
            <w:tcW w:w="2536" w:type="dxa"/>
            <w:vAlign w:val="center"/>
          </w:tcPr>
          <w:p w:rsidR="00CB471D" w:rsidRDefault="00CB471D" w:rsidP="00CB471D">
            <w:pPr>
              <w:jc w:val="center"/>
              <w:rPr>
                <w:rFonts w:ascii="Arial LatArm" w:hAnsi="Arial LatArm" w:cs="Arial"/>
              </w:rPr>
            </w:pPr>
          </w:p>
        </w:tc>
        <w:tc>
          <w:tcPr>
            <w:tcW w:w="5168"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Тонометр автоматический</w:t>
            </w:r>
          </w:p>
        </w:tc>
      </w:tr>
      <w:tr w:rsidR="00CB471D" w:rsidRPr="008944CC" w:rsidTr="005C51B4">
        <w:trPr>
          <w:trHeight w:val="476"/>
          <w:jc w:val="center"/>
        </w:trPr>
        <w:tc>
          <w:tcPr>
            <w:tcW w:w="1530" w:type="dxa"/>
            <w:vAlign w:val="center"/>
          </w:tcPr>
          <w:p w:rsidR="00CB471D" w:rsidRDefault="00A833B3" w:rsidP="00CB471D">
            <w:pPr>
              <w:pStyle w:val="23"/>
              <w:spacing w:line="240" w:lineRule="auto"/>
              <w:ind w:firstLine="0"/>
              <w:jc w:val="center"/>
              <w:rPr>
                <w:rFonts w:ascii="GHEA Grapalat" w:hAnsi="GHEA Grapalat"/>
                <w:lang w:val="hy-AM"/>
              </w:rPr>
            </w:pPr>
            <w:r>
              <w:rPr>
                <w:rFonts w:ascii="GHEA Grapalat" w:hAnsi="GHEA Grapalat"/>
                <w:lang w:val="hy-AM"/>
              </w:rPr>
              <w:t>24</w:t>
            </w:r>
          </w:p>
        </w:tc>
        <w:tc>
          <w:tcPr>
            <w:tcW w:w="2536" w:type="dxa"/>
            <w:vAlign w:val="center"/>
          </w:tcPr>
          <w:p w:rsidR="00CB471D" w:rsidRDefault="00CB471D" w:rsidP="00CB471D">
            <w:pPr>
              <w:jc w:val="center"/>
              <w:rPr>
                <w:rFonts w:ascii="Arial LatArm" w:hAnsi="Arial LatArm" w:cs="Arial"/>
              </w:rPr>
            </w:pPr>
          </w:p>
        </w:tc>
        <w:tc>
          <w:tcPr>
            <w:tcW w:w="5168"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Дентин паста 50 г</w:t>
            </w:r>
          </w:p>
        </w:tc>
      </w:tr>
      <w:tr w:rsidR="00CB471D" w:rsidRPr="008944CC" w:rsidTr="005C51B4">
        <w:trPr>
          <w:trHeight w:val="476"/>
          <w:jc w:val="center"/>
        </w:trPr>
        <w:tc>
          <w:tcPr>
            <w:tcW w:w="1530" w:type="dxa"/>
            <w:vAlign w:val="center"/>
          </w:tcPr>
          <w:p w:rsidR="00CB471D" w:rsidRDefault="00A833B3" w:rsidP="00CB471D">
            <w:pPr>
              <w:pStyle w:val="23"/>
              <w:spacing w:line="240" w:lineRule="auto"/>
              <w:ind w:firstLine="0"/>
              <w:jc w:val="center"/>
              <w:rPr>
                <w:rFonts w:ascii="GHEA Grapalat" w:hAnsi="GHEA Grapalat"/>
                <w:lang w:val="hy-AM"/>
              </w:rPr>
            </w:pPr>
            <w:r>
              <w:rPr>
                <w:rFonts w:ascii="GHEA Grapalat" w:hAnsi="GHEA Grapalat"/>
                <w:lang w:val="hy-AM"/>
              </w:rPr>
              <w:lastRenderedPageBreak/>
              <w:t>25</w:t>
            </w:r>
          </w:p>
        </w:tc>
        <w:tc>
          <w:tcPr>
            <w:tcW w:w="2536" w:type="dxa"/>
            <w:vAlign w:val="center"/>
          </w:tcPr>
          <w:p w:rsidR="00CB471D" w:rsidRDefault="00CB471D" w:rsidP="00CB471D">
            <w:pPr>
              <w:jc w:val="center"/>
              <w:rPr>
                <w:rFonts w:ascii="Arial LatArm" w:hAnsi="Arial LatArm" w:cs="Arial"/>
              </w:rPr>
            </w:pPr>
          </w:p>
        </w:tc>
        <w:tc>
          <w:tcPr>
            <w:tcW w:w="5168"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Силидонт-2 (порошок 50 г, жидкость 30 мл)</w:t>
            </w:r>
          </w:p>
        </w:tc>
      </w:tr>
      <w:tr w:rsidR="00CB471D" w:rsidRPr="008944CC" w:rsidTr="005C51B4">
        <w:trPr>
          <w:trHeight w:val="476"/>
          <w:jc w:val="center"/>
        </w:trPr>
        <w:tc>
          <w:tcPr>
            <w:tcW w:w="1530" w:type="dxa"/>
            <w:vAlign w:val="center"/>
          </w:tcPr>
          <w:p w:rsidR="00CB471D" w:rsidRDefault="00A833B3" w:rsidP="00CB471D">
            <w:pPr>
              <w:pStyle w:val="23"/>
              <w:spacing w:line="240" w:lineRule="auto"/>
              <w:ind w:firstLine="0"/>
              <w:jc w:val="center"/>
              <w:rPr>
                <w:rFonts w:ascii="GHEA Grapalat" w:hAnsi="GHEA Grapalat"/>
                <w:lang w:val="hy-AM"/>
              </w:rPr>
            </w:pPr>
            <w:r>
              <w:rPr>
                <w:rFonts w:ascii="GHEA Grapalat" w:hAnsi="GHEA Grapalat"/>
                <w:lang w:val="hy-AM"/>
              </w:rPr>
              <w:t>26</w:t>
            </w:r>
          </w:p>
        </w:tc>
        <w:tc>
          <w:tcPr>
            <w:tcW w:w="2536" w:type="dxa"/>
            <w:vAlign w:val="center"/>
          </w:tcPr>
          <w:p w:rsidR="00CB471D" w:rsidRDefault="00CB471D" w:rsidP="00CB471D">
            <w:pPr>
              <w:jc w:val="center"/>
              <w:rPr>
                <w:rFonts w:ascii="Arial LatArm" w:hAnsi="Arial LatArm" w:cs="Arial"/>
              </w:rPr>
            </w:pPr>
          </w:p>
        </w:tc>
        <w:tc>
          <w:tcPr>
            <w:tcW w:w="5168"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Белладонт цемент (порошок 50 г, жидкость 30 мл)</w:t>
            </w:r>
          </w:p>
        </w:tc>
      </w:tr>
      <w:tr w:rsidR="00CB471D" w:rsidRPr="008944CC" w:rsidTr="005C51B4">
        <w:trPr>
          <w:trHeight w:val="476"/>
          <w:jc w:val="center"/>
        </w:trPr>
        <w:tc>
          <w:tcPr>
            <w:tcW w:w="1530" w:type="dxa"/>
            <w:vAlign w:val="center"/>
          </w:tcPr>
          <w:p w:rsidR="00CB471D" w:rsidRDefault="00A833B3" w:rsidP="00CB471D">
            <w:pPr>
              <w:pStyle w:val="23"/>
              <w:spacing w:line="240" w:lineRule="auto"/>
              <w:ind w:firstLine="0"/>
              <w:jc w:val="center"/>
              <w:rPr>
                <w:rFonts w:ascii="GHEA Grapalat" w:hAnsi="GHEA Grapalat"/>
                <w:lang w:val="hy-AM"/>
              </w:rPr>
            </w:pPr>
            <w:r>
              <w:rPr>
                <w:rFonts w:ascii="GHEA Grapalat" w:hAnsi="GHEA Grapalat"/>
                <w:lang w:val="hy-AM"/>
              </w:rPr>
              <w:t>27</w:t>
            </w:r>
          </w:p>
        </w:tc>
        <w:tc>
          <w:tcPr>
            <w:tcW w:w="2536" w:type="dxa"/>
            <w:vAlign w:val="center"/>
          </w:tcPr>
          <w:p w:rsidR="00CB471D" w:rsidRDefault="00CB471D" w:rsidP="00CB471D">
            <w:pPr>
              <w:jc w:val="center"/>
              <w:rPr>
                <w:rFonts w:ascii="Arial LatArm" w:hAnsi="Arial LatArm" w:cs="Arial"/>
              </w:rPr>
            </w:pPr>
          </w:p>
        </w:tc>
        <w:tc>
          <w:tcPr>
            <w:tcW w:w="5168"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Капрамин жидкость 30 мл</w:t>
            </w:r>
          </w:p>
        </w:tc>
      </w:tr>
      <w:tr w:rsidR="00CB471D" w:rsidRPr="008944CC" w:rsidTr="005C51B4">
        <w:trPr>
          <w:trHeight w:val="476"/>
          <w:jc w:val="center"/>
        </w:trPr>
        <w:tc>
          <w:tcPr>
            <w:tcW w:w="1530" w:type="dxa"/>
            <w:vAlign w:val="center"/>
          </w:tcPr>
          <w:p w:rsidR="00CB471D" w:rsidRDefault="00A833B3" w:rsidP="00CB471D">
            <w:pPr>
              <w:pStyle w:val="23"/>
              <w:spacing w:line="240" w:lineRule="auto"/>
              <w:ind w:firstLine="0"/>
              <w:jc w:val="center"/>
              <w:rPr>
                <w:rFonts w:ascii="GHEA Grapalat" w:hAnsi="GHEA Grapalat"/>
                <w:lang w:val="hy-AM"/>
              </w:rPr>
            </w:pPr>
            <w:r>
              <w:rPr>
                <w:rFonts w:ascii="GHEA Grapalat" w:hAnsi="GHEA Grapalat"/>
                <w:lang w:val="hy-AM"/>
              </w:rPr>
              <w:t>28</w:t>
            </w:r>
          </w:p>
        </w:tc>
        <w:tc>
          <w:tcPr>
            <w:tcW w:w="2536" w:type="dxa"/>
            <w:vAlign w:val="center"/>
          </w:tcPr>
          <w:p w:rsidR="00CB471D" w:rsidRDefault="00CB471D" w:rsidP="00CB471D">
            <w:pPr>
              <w:jc w:val="center"/>
              <w:rPr>
                <w:rFonts w:ascii="Arial LatArm" w:hAnsi="Arial LatArm" w:cs="Arial"/>
              </w:rPr>
            </w:pPr>
          </w:p>
        </w:tc>
        <w:tc>
          <w:tcPr>
            <w:tcW w:w="5168"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Лидокаин аэрозоль стоматологический 5% 10 мл</w:t>
            </w:r>
          </w:p>
        </w:tc>
      </w:tr>
      <w:tr w:rsidR="00CB471D" w:rsidRPr="008944CC" w:rsidTr="005C51B4">
        <w:trPr>
          <w:trHeight w:val="476"/>
          <w:jc w:val="center"/>
        </w:trPr>
        <w:tc>
          <w:tcPr>
            <w:tcW w:w="1530" w:type="dxa"/>
            <w:vAlign w:val="center"/>
          </w:tcPr>
          <w:p w:rsidR="00CB471D" w:rsidRDefault="00A833B3" w:rsidP="00CB471D">
            <w:pPr>
              <w:pStyle w:val="23"/>
              <w:spacing w:line="240" w:lineRule="auto"/>
              <w:ind w:firstLine="0"/>
              <w:jc w:val="center"/>
              <w:rPr>
                <w:rFonts w:ascii="GHEA Grapalat" w:hAnsi="GHEA Grapalat"/>
                <w:lang w:val="hy-AM"/>
              </w:rPr>
            </w:pPr>
            <w:r>
              <w:rPr>
                <w:rFonts w:ascii="GHEA Grapalat" w:hAnsi="GHEA Grapalat"/>
                <w:lang w:val="hy-AM"/>
              </w:rPr>
              <w:t>29</w:t>
            </w:r>
          </w:p>
        </w:tc>
        <w:tc>
          <w:tcPr>
            <w:tcW w:w="2536" w:type="dxa"/>
            <w:vAlign w:val="center"/>
          </w:tcPr>
          <w:p w:rsidR="00CB471D" w:rsidRDefault="00CB471D" w:rsidP="00CB471D">
            <w:pPr>
              <w:jc w:val="center"/>
              <w:rPr>
                <w:rFonts w:ascii="Arial LatArm" w:hAnsi="Arial LatArm" w:cs="Arial"/>
              </w:rPr>
            </w:pPr>
          </w:p>
        </w:tc>
        <w:tc>
          <w:tcPr>
            <w:tcW w:w="5168"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Метронидазол дента гель 20 г</w:t>
            </w:r>
          </w:p>
        </w:tc>
      </w:tr>
      <w:tr w:rsidR="00CB471D" w:rsidRPr="008944CC" w:rsidTr="005C51B4">
        <w:trPr>
          <w:trHeight w:val="476"/>
          <w:jc w:val="center"/>
        </w:trPr>
        <w:tc>
          <w:tcPr>
            <w:tcW w:w="1530" w:type="dxa"/>
            <w:vAlign w:val="center"/>
          </w:tcPr>
          <w:p w:rsidR="00CB471D" w:rsidRDefault="00A833B3" w:rsidP="00CB471D">
            <w:pPr>
              <w:pStyle w:val="23"/>
              <w:spacing w:line="240" w:lineRule="auto"/>
              <w:ind w:firstLine="0"/>
              <w:jc w:val="center"/>
              <w:rPr>
                <w:rFonts w:ascii="GHEA Grapalat" w:hAnsi="GHEA Grapalat"/>
                <w:lang w:val="hy-AM"/>
              </w:rPr>
            </w:pPr>
            <w:r>
              <w:rPr>
                <w:rFonts w:ascii="GHEA Grapalat" w:hAnsi="GHEA Grapalat"/>
                <w:lang w:val="hy-AM"/>
              </w:rPr>
              <w:t>30</w:t>
            </w:r>
          </w:p>
        </w:tc>
        <w:tc>
          <w:tcPr>
            <w:tcW w:w="2536" w:type="dxa"/>
            <w:vAlign w:val="center"/>
          </w:tcPr>
          <w:p w:rsidR="00CB471D" w:rsidRDefault="00CB471D" w:rsidP="00CB471D">
            <w:pPr>
              <w:jc w:val="center"/>
              <w:rPr>
                <w:rFonts w:ascii="Arial LatArm" w:hAnsi="Arial LatArm" w:cs="Arial"/>
              </w:rPr>
            </w:pPr>
          </w:p>
        </w:tc>
        <w:tc>
          <w:tcPr>
            <w:tcW w:w="5168"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Крезодент раствор 5 мл</w:t>
            </w:r>
          </w:p>
        </w:tc>
      </w:tr>
      <w:tr w:rsidR="00CB471D" w:rsidRPr="008944CC" w:rsidTr="005C51B4">
        <w:trPr>
          <w:trHeight w:val="476"/>
          <w:jc w:val="center"/>
        </w:trPr>
        <w:tc>
          <w:tcPr>
            <w:tcW w:w="1530" w:type="dxa"/>
            <w:vAlign w:val="center"/>
          </w:tcPr>
          <w:p w:rsidR="00CB471D" w:rsidRDefault="00A833B3" w:rsidP="00CB471D">
            <w:pPr>
              <w:pStyle w:val="23"/>
              <w:spacing w:line="240" w:lineRule="auto"/>
              <w:ind w:firstLine="0"/>
              <w:jc w:val="center"/>
              <w:rPr>
                <w:rFonts w:ascii="GHEA Grapalat" w:hAnsi="GHEA Grapalat"/>
                <w:lang w:val="hy-AM"/>
              </w:rPr>
            </w:pPr>
            <w:r>
              <w:rPr>
                <w:rFonts w:ascii="GHEA Grapalat" w:hAnsi="GHEA Grapalat"/>
                <w:lang w:val="hy-AM"/>
              </w:rPr>
              <w:t>31</w:t>
            </w:r>
          </w:p>
        </w:tc>
        <w:tc>
          <w:tcPr>
            <w:tcW w:w="2536" w:type="dxa"/>
            <w:vAlign w:val="center"/>
          </w:tcPr>
          <w:p w:rsidR="00CB471D" w:rsidRDefault="00CB471D" w:rsidP="00CB471D">
            <w:pPr>
              <w:jc w:val="center"/>
              <w:rPr>
                <w:rFonts w:ascii="Arial LatArm" w:hAnsi="Arial LatArm" w:cs="Arial"/>
              </w:rPr>
            </w:pPr>
          </w:p>
        </w:tc>
        <w:tc>
          <w:tcPr>
            <w:tcW w:w="5168"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Крезодент паста 25 г</w:t>
            </w:r>
          </w:p>
        </w:tc>
      </w:tr>
      <w:tr w:rsidR="00CB471D" w:rsidRPr="008944CC" w:rsidTr="005C51B4">
        <w:trPr>
          <w:trHeight w:val="476"/>
          <w:jc w:val="center"/>
        </w:trPr>
        <w:tc>
          <w:tcPr>
            <w:tcW w:w="1530" w:type="dxa"/>
            <w:vAlign w:val="center"/>
          </w:tcPr>
          <w:p w:rsidR="00CB471D" w:rsidRDefault="00A833B3" w:rsidP="00CB471D">
            <w:pPr>
              <w:pStyle w:val="23"/>
              <w:spacing w:line="240" w:lineRule="auto"/>
              <w:ind w:firstLine="0"/>
              <w:jc w:val="center"/>
              <w:rPr>
                <w:rFonts w:ascii="GHEA Grapalat" w:hAnsi="GHEA Grapalat"/>
                <w:lang w:val="hy-AM"/>
              </w:rPr>
            </w:pPr>
            <w:r>
              <w:rPr>
                <w:rFonts w:ascii="GHEA Grapalat" w:hAnsi="GHEA Grapalat"/>
                <w:lang w:val="hy-AM"/>
              </w:rPr>
              <w:t>32</w:t>
            </w:r>
          </w:p>
        </w:tc>
        <w:tc>
          <w:tcPr>
            <w:tcW w:w="2536" w:type="dxa"/>
            <w:vAlign w:val="center"/>
          </w:tcPr>
          <w:p w:rsidR="00CB471D" w:rsidRDefault="00CB471D" w:rsidP="00CB471D">
            <w:pPr>
              <w:jc w:val="center"/>
              <w:rPr>
                <w:rFonts w:ascii="Arial LatArm" w:hAnsi="Arial LatArm" w:cs="Arial"/>
              </w:rPr>
            </w:pPr>
          </w:p>
        </w:tc>
        <w:tc>
          <w:tcPr>
            <w:tcW w:w="5168"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Пульпоэкстрактор N100</w:t>
            </w:r>
          </w:p>
        </w:tc>
      </w:tr>
      <w:tr w:rsidR="00CB471D" w:rsidRPr="008944CC" w:rsidTr="005C51B4">
        <w:trPr>
          <w:trHeight w:val="476"/>
          <w:jc w:val="center"/>
        </w:trPr>
        <w:tc>
          <w:tcPr>
            <w:tcW w:w="1530" w:type="dxa"/>
            <w:vAlign w:val="center"/>
          </w:tcPr>
          <w:p w:rsidR="00CB471D" w:rsidRDefault="00A833B3" w:rsidP="00CB471D">
            <w:pPr>
              <w:pStyle w:val="23"/>
              <w:spacing w:line="240" w:lineRule="auto"/>
              <w:ind w:firstLine="0"/>
              <w:jc w:val="center"/>
              <w:rPr>
                <w:rFonts w:ascii="GHEA Grapalat" w:hAnsi="GHEA Grapalat"/>
                <w:lang w:val="hy-AM"/>
              </w:rPr>
            </w:pPr>
            <w:r>
              <w:rPr>
                <w:rFonts w:ascii="GHEA Grapalat" w:hAnsi="GHEA Grapalat"/>
                <w:lang w:val="hy-AM"/>
              </w:rPr>
              <w:t>33</w:t>
            </w:r>
          </w:p>
        </w:tc>
        <w:tc>
          <w:tcPr>
            <w:tcW w:w="2536" w:type="dxa"/>
            <w:vAlign w:val="center"/>
          </w:tcPr>
          <w:p w:rsidR="00CB471D" w:rsidRDefault="00CB471D" w:rsidP="00CB471D">
            <w:pPr>
              <w:jc w:val="center"/>
              <w:rPr>
                <w:rFonts w:ascii="Arial LatArm" w:hAnsi="Arial LatArm" w:cs="Arial"/>
              </w:rPr>
            </w:pPr>
          </w:p>
        </w:tc>
        <w:tc>
          <w:tcPr>
            <w:tcW w:w="5168"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Корневые иглы Миллера N100</w:t>
            </w:r>
          </w:p>
        </w:tc>
      </w:tr>
      <w:tr w:rsidR="00CB471D" w:rsidRPr="008944CC" w:rsidTr="005C51B4">
        <w:trPr>
          <w:trHeight w:val="476"/>
          <w:jc w:val="center"/>
        </w:trPr>
        <w:tc>
          <w:tcPr>
            <w:tcW w:w="1530" w:type="dxa"/>
            <w:vAlign w:val="center"/>
          </w:tcPr>
          <w:p w:rsidR="00CB471D" w:rsidRDefault="00A833B3" w:rsidP="00CB471D">
            <w:pPr>
              <w:pStyle w:val="23"/>
              <w:spacing w:line="240" w:lineRule="auto"/>
              <w:ind w:firstLine="0"/>
              <w:jc w:val="center"/>
              <w:rPr>
                <w:rFonts w:ascii="GHEA Grapalat" w:hAnsi="GHEA Grapalat"/>
                <w:lang w:val="hy-AM"/>
              </w:rPr>
            </w:pPr>
            <w:r>
              <w:rPr>
                <w:rFonts w:ascii="GHEA Grapalat" w:hAnsi="GHEA Grapalat"/>
                <w:lang w:val="hy-AM"/>
              </w:rPr>
              <w:t>34</w:t>
            </w:r>
          </w:p>
        </w:tc>
        <w:tc>
          <w:tcPr>
            <w:tcW w:w="2536" w:type="dxa"/>
            <w:vAlign w:val="center"/>
          </w:tcPr>
          <w:p w:rsidR="00CB471D" w:rsidRDefault="00CB471D" w:rsidP="00CB471D">
            <w:pPr>
              <w:jc w:val="center"/>
              <w:rPr>
                <w:rFonts w:ascii="Arial LatArm" w:hAnsi="Arial LatArm" w:cs="Arial"/>
              </w:rPr>
            </w:pPr>
          </w:p>
        </w:tc>
        <w:tc>
          <w:tcPr>
            <w:tcW w:w="5168"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Стоматологические файлы H и K N6 (15–40)</w:t>
            </w:r>
          </w:p>
        </w:tc>
      </w:tr>
      <w:tr w:rsidR="00CB471D" w:rsidRPr="008944CC" w:rsidTr="005C51B4">
        <w:trPr>
          <w:trHeight w:val="476"/>
          <w:jc w:val="center"/>
        </w:trPr>
        <w:tc>
          <w:tcPr>
            <w:tcW w:w="1530" w:type="dxa"/>
            <w:vAlign w:val="center"/>
          </w:tcPr>
          <w:p w:rsidR="00CB471D" w:rsidRDefault="00A833B3" w:rsidP="00CB471D">
            <w:pPr>
              <w:pStyle w:val="23"/>
              <w:spacing w:line="240" w:lineRule="auto"/>
              <w:ind w:firstLine="0"/>
              <w:jc w:val="center"/>
              <w:rPr>
                <w:rFonts w:ascii="GHEA Grapalat" w:hAnsi="GHEA Grapalat"/>
                <w:lang w:val="hy-AM"/>
              </w:rPr>
            </w:pPr>
            <w:r>
              <w:rPr>
                <w:rFonts w:ascii="GHEA Grapalat" w:hAnsi="GHEA Grapalat"/>
                <w:lang w:val="hy-AM"/>
              </w:rPr>
              <w:t>35</w:t>
            </w:r>
          </w:p>
        </w:tc>
        <w:tc>
          <w:tcPr>
            <w:tcW w:w="2536" w:type="dxa"/>
            <w:vAlign w:val="center"/>
          </w:tcPr>
          <w:p w:rsidR="00CB471D" w:rsidRDefault="00CB471D" w:rsidP="00CB471D">
            <w:pPr>
              <w:jc w:val="center"/>
              <w:rPr>
                <w:rFonts w:ascii="Arial LatArm" w:hAnsi="Arial LatArm" w:cs="Arial"/>
              </w:rPr>
            </w:pPr>
          </w:p>
        </w:tc>
        <w:tc>
          <w:tcPr>
            <w:tcW w:w="5168"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Стоматологические алмазные боры (шаровидные, конические, пирамидальные)</w:t>
            </w:r>
          </w:p>
        </w:tc>
      </w:tr>
      <w:tr w:rsidR="00CB471D" w:rsidRPr="008944CC" w:rsidTr="005C51B4">
        <w:trPr>
          <w:trHeight w:val="476"/>
          <w:jc w:val="center"/>
        </w:trPr>
        <w:tc>
          <w:tcPr>
            <w:tcW w:w="1530" w:type="dxa"/>
            <w:vAlign w:val="center"/>
          </w:tcPr>
          <w:p w:rsidR="00CB471D" w:rsidRDefault="00A833B3" w:rsidP="00CB471D">
            <w:pPr>
              <w:pStyle w:val="23"/>
              <w:spacing w:line="240" w:lineRule="auto"/>
              <w:ind w:firstLine="0"/>
              <w:jc w:val="center"/>
              <w:rPr>
                <w:rFonts w:ascii="GHEA Grapalat" w:hAnsi="GHEA Grapalat"/>
                <w:lang w:val="hy-AM"/>
              </w:rPr>
            </w:pPr>
            <w:r>
              <w:rPr>
                <w:rFonts w:ascii="GHEA Grapalat" w:hAnsi="GHEA Grapalat"/>
                <w:lang w:val="hy-AM"/>
              </w:rPr>
              <w:t>36</w:t>
            </w:r>
          </w:p>
        </w:tc>
        <w:tc>
          <w:tcPr>
            <w:tcW w:w="2536" w:type="dxa"/>
            <w:vAlign w:val="center"/>
          </w:tcPr>
          <w:p w:rsidR="00CB471D" w:rsidRDefault="00CB471D" w:rsidP="00CB471D">
            <w:pPr>
              <w:jc w:val="center"/>
              <w:rPr>
                <w:rFonts w:ascii="Arial LatArm" w:hAnsi="Arial LatArm" w:cs="Arial"/>
              </w:rPr>
            </w:pPr>
          </w:p>
        </w:tc>
        <w:tc>
          <w:tcPr>
            <w:tcW w:w="5168"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Септонест с адреналином 1:100000 1,7 мл N50</w:t>
            </w:r>
          </w:p>
        </w:tc>
      </w:tr>
      <w:tr w:rsidR="00CB471D" w:rsidRPr="008944CC" w:rsidTr="005C51B4">
        <w:trPr>
          <w:trHeight w:val="476"/>
          <w:jc w:val="center"/>
        </w:trPr>
        <w:tc>
          <w:tcPr>
            <w:tcW w:w="1530" w:type="dxa"/>
            <w:vAlign w:val="center"/>
          </w:tcPr>
          <w:p w:rsidR="00CB471D" w:rsidRDefault="00A833B3" w:rsidP="00CB471D">
            <w:pPr>
              <w:pStyle w:val="23"/>
              <w:spacing w:line="240" w:lineRule="auto"/>
              <w:ind w:firstLine="0"/>
              <w:jc w:val="center"/>
              <w:rPr>
                <w:rFonts w:ascii="GHEA Grapalat" w:hAnsi="GHEA Grapalat"/>
                <w:lang w:val="hy-AM"/>
              </w:rPr>
            </w:pPr>
            <w:r>
              <w:rPr>
                <w:rFonts w:ascii="GHEA Grapalat" w:hAnsi="GHEA Grapalat"/>
                <w:lang w:val="hy-AM"/>
              </w:rPr>
              <w:t>37</w:t>
            </w:r>
          </w:p>
        </w:tc>
        <w:tc>
          <w:tcPr>
            <w:tcW w:w="2536" w:type="dxa"/>
            <w:vAlign w:val="center"/>
          </w:tcPr>
          <w:p w:rsidR="00CB471D" w:rsidRDefault="00CB471D" w:rsidP="00CB471D">
            <w:pPr>
              <w:jc w:val="center"/>
              <w:rPr>
                <w:rFonts w:ascii="Arial LatArm" w:hAnsi="Arial LatArm" w:cs="Arial"/>
              </w:rPr>
            </w:pPr>
          </w:p>
        </w:tc>
        <w:tc>
          <w:tcPr>
            <w:tcW w:w="5168"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Иглы стоматологические инъекционные G25 N100</w:t>
            </w:r>
          </w:p>
        </w:tc>
      </w:tr>
      <w:tr w:rsidR="00CB471D" w:rsidRPr="008944CC" w:rsidTr="005C51B4">
        <w:trPr>
          <w:trHeight w:val="476"/>
          <w:jc w:val="center"/>
        </w:trPr>
        <w:tc>
          <w:tcPr>
            <w:tcW w:w="1530" w:type="dxa"/>
            <w:vAlign w:val="center"/>
          </w:tcPr>
          <w:p w:rsidR="00CB471D" w:rsidRDefault="00A833B3" w:rsidP="00CB471D">
            <w:pPr>
              <w:pStyle w:val="23"/>
              <w:spacing w:line="240" w:lineRule="auto"/>
              <w:ind w:firstLine="0"/>
              <w:jc w:val="center"/>
              <w:rPr>
                <w:rFonts w:ascii="GHEA Grapalat" w:hAnsi="GHEA Grapalat"/>
                <w:lang w:val="hy-AM"/>
              </w:rPr>
            </w:pPr>
            <w:r>
              <w:rPr>
                <w:rFonts w:ascii="GHEA Grapalat" w:hAnsi="GHEA Grapalat"/>
                <w:lang w:val="hy-AM"/>
              </w:rPr>
              <w:t>38</w:t>
            </w:r>
          </w:p>
        </w:tc>
        <w:tc>
          <w:tcPr>
            <w:tcW w:w="2536" w:type="dxa"/>
            <w:vAlign w:val="center"/>
          </w:tcPr>
          <w:p w:rsidR="00CB471D" w:rsidRDefault="00CB471D" w:rsidP="00CB471D">
            <w:pPr>
              <w:jc w:val="center"/>
              <w:rPr>
                <w:rFonts w:ascii="Arial LatArm" w:hAnsi="Arial LatArm" w:cs="Arial"/>
              </w:rPr>
            </w:pPr>
          </w:p>
        </w:tc>
        <w:tc>
          <w:tcPr>
            <w:tcW w:w="5168"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Перчатки медицинские N100 (M)</w:t>
            </w:r>
          </w:p>
        </w:tc>
      </w:tr>
      <w:tr w:rsidR="00CB471D" w:rsidRPr="008944CC" w:rsidTr="005C51B4">
        <w:trPr>
          <w:trHeight w:val="476"/>
          <w:jc w:val="center"/>
        </w:trPr>
        <w:tc>
          <w:tcPr>
            <w:tcW w:w="1530" w:type="dxa"/>
            <w:vAlign w:val="center"/>
          </w:tcPr>
          <w:p w:rsidR="00CB471D" w:rsidRDefault="00A833B3" w:rsidP="00CB471D">
            <w:pPr>
              <w:pStyle w:val="23"/>
              <w:spacing w:line="240" w:lineRule="auto"/>
              <w:ind w:firstLine="0"/>
              <w:jc w:val="center"/>
              <w:rPr>
                <w:rFonts w:ascii="GHEA Grapalat" w:hAnsi="GHEA Grapalat"/>
                <w:lang w:val="hy-AM"/>
              </w:rPr>
            </w:pPr>
            <w:r>
              <w:rPr>
                <w:rFonts w:ascii="GHEA Grapalat" w:hAnsi="GHEA Grapalat"/>
                <w:lang w:val="hy-AM"/>
              </w:rPr>
              <w:t>39</w:t>
            </w:r>
          </w:p>
        </w:tc>
        <w:tc>
          <w:tcPr>
            <w:tcW w:w="2536" w:type="dxa"/>
            <w:vAlign w:val="center"/>
          </w:tcPr>
          <w:p w:rsidR="00CB471D" w:rsidRDefault="00CB471D" w:rsidP="00CB471D">
            <w:pPr>
              <w:jc w:val="center"/>
              <w:rPr>
                <w:rFonts w:ascii="Arial LatArm" w:hAnsi="Arial LatArm" w:cs="Arial"/>
              </w:rPr>
            </w:pPr>
          </w:p>
        </w:tc>
        <w:tc>
          <w:tcPr>
            <w:tcW w:w="5168"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Ватные валики N20</w:t>
            </w:r>
          </w:p>
        </w:tc>
      </w:tr>
      <w:tr w:rsidR="00CB471D" w:rsidRPr="008944CC" w:rsidTr="005C51B4">
        <w:trPr>
          <w:trHeight w:val="476"/>
          <w:jc w:val="center"/>
        </w:trPr>
        <w:tc>
          <w:tcPr>
            <w:tcW w:w="1530" w:type="dxa"/>
            <w:vAlign w:val="center"/>
          </w:tcPr>
          <w:p w:rsidR="00CB471D" w:rsidRDefault="00A833B3" w:rsidP="00CB471D">
            <w:pPr>
              <w:pStyle w:val="23"/>
              <w:spacing w:line="240" w:lineRule="auto"/>
              <w:ind w:firstLine="0"/>
              <w:jc w:val="center"/>
              <w:rPr>
                <w:rFonts w:ascii="GHEA Grapalat" w:hAnsi="GHEA Grapalat"/>
                <w:lang w:val="hy-AM"/>
              </w:rPr>
            </w:pPr>
            <w:r>
              <w:rPr>
                <w:rFonts w:ascii="GHEA Grapalat" w:hAnsi="GHEA Grapalat"/>
                <w:lang w:val="hy-AM"/>
              </w:rPr>
              <w:t>40</w:t>
            </w:r>
          </w:p>
        </w:tc>
        <w:tc>
          <w:tcPr>
            <w:tcW w:w="2536" w:type="dxa"/>
            <w:vAlign w:val="center"/>
          </w:tcPr>
          <w:p w:rsidR="00CB471D" w:rsidRDefault="00CB471D" w:rsidP="00CB471D">
            <w:pPr>
              <w:jc w:val="center"/>
              <w:rPr>
                <w:rFonts w:ascii="Arial LatArm" w:hAnsi="Arial LatArm" w:cs="Arial"/>
              </w:rPr>
            </w:pPr>
          </w:p>
        </w:tc>
        <w:tc>
          <w:tcPr>
            <w:tcW w:w="5168"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Пейпер-пойнты N30</w:t>
            </w:r>
          </w:p>
        </w:tc>
      </w:tr>
      <w:tr w:rsidR="00CB471D" w:rsidRPr="008944CC" w:rsidTr="005C51B4">
        <w:trPr>
          <w:trHeight w:val="476"/>
          <w:jc w:val="center"/>
        </w:trPr>
        <w:tc>
          <w:tcPr>
            <w:tcW w:w="1530" w:type="dxa"/>
            <w:vAlign w:val="center"/>
          </w:tcPr>
          <w:p w:rsidR="00CB471D" w:rsidRDefault="00A833B3" w:rsidP="00CB471D">
            <w:pPr>
              <w:pStyle w:val="23"/>
              <w:spacing w:line="240" w:lineRule="auto"/>
              <w:ind w:firstLine="0"/>
              <w:jc w:val="center"/>
              <w:rPr>
                <w:rFonts w:ascii="GHEA Grapalat" w:hAnsi="GHEA Grapalat"/>
                <w:lang w:val="hy-AM"/>
              </w:rPr>
            </w:pPr>
            <w:r>
              <w:rPr>
                <w:rFonts w:ascii="GHEA Grapalat" w:hAnsi="GHEA Grapalat"/>
                <w:lang w:val="hy-AM"/>
              </w:rPr>
              <w:t>41</w:t>
            </w:r>
          </w:p>
        </w:tc>
        <w:tc>
          <w:tcPr>
            <w:tcW w:w="2536" w:type="dxa"/>
            <w:vAlign w:val="center"/>
          </w:tcPr>
          <w:p w:rsidR="00CB471D" w:rsidRDefault="00CB471D" w:rsidP="00CB471D">
            <w:pPr>
              <w:jc w:val="center"/>
              <w:rPr>
                <w:rFonts w:ascii="Arial LatArm" w:hAnsi="Arial LatArm" w:cs="Arial"/>
              </w:rPr>
            </w:pPr>
          </w:p>
        </w:tc>
        <w:tc>
          <w:tcPr>
            <w:tcW w:w="5168"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Пейпер-пойнты N35</w:t>
            </w:r>
          </w:p>
        </w:tc>
      </w:tr>
      <w:tr w:rsidR="00CB471D" w:rsidRPr="008944CC" w:rsidTr="005C51B4">
        <w:trPr>
          <w:trHeight w:val="476"/>
          <w:jc w:val="center"/>
        </w:trPr>
        <w:tc>
          <w:tcPr>
            <w:tcW w:w="1530" w:type="dxa"/>
            <w:vAlign w:val="center"/>
          </w:tcPr>
          <w:p w:rsidR="00CB471D" w:rsidRDefault="00A833B3" w:rsidP="00CB471D">
            <w:pPr>
              <w:pStyle w:val="23"/>
              <w:spacing w:line="240" w:lineRule="auto"/>
              <w:ind w:firstLine="0"/>
              <w:jc w:val="center"/>
              <w:rPr>
                <w:rFonts w:ascii="GHEA Grapalat" w:hAnsi="GHEA Grapalat"/>
                <w:lang w:val="hy-AM"/>
              </w:rPr>
            </w:pPr>
            <w:r>
              <w:rPr>
                <w:rFonts w:ascii="GHEA Grapalat" w:hAnsi="GHEA Grapalat"/>
                <w:lang w:val="hy-AM"/>
              </w:rPr>
              <w:t>42</w:t>
            </w:r>
          </w:p>
        </w:tc>
        <w:tc>
          <w:tcPr>
            <w:tcW w:w="2536" w:type="dxa"/>
            <w:vAlign w:val="center"/>
          </w:tcPr>
          <w:p w:rsidR="00CB471D" w:rsidRDefault="00CB471D" w:rsidP="00CB471D">
            <w:pPr>
              <w:jc w:val="center"/>
              <w:rPr>
                <w:rFonts w:ascii="Arial LatArm" w:hAnsi="Arial LatArm" w:cs="Arial"/>
              </w:rPr>
            </w:pPr>
          </w:p>
        </w:tc>
        <w:tc>
          <w:tcPr>
            <w:tcW w:w="5168"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Набор пейпер-пойнтов (15–40)</w:t>
            </w:r>
          </w:p>
        </w:tc>
      </w:tr>
      <w:tr w:rsidR="00CB471D" w:rsidRPr="008944CC" w:rsidTr="005C51B4">
        <w:trPr>
          <w:trHeight w:val="476"/>
          <w:jc w:val="center"/>
        </w:trPr>
        <w:tc>
          <w:tcPr>
            <w:tcW w:w="1530" w:type="dxa"/>
            <w:vAlign w:val="center"/>
          </w:tcPr>
          <w:p w:rsidR="00CB471D" w:rsidRDefault="00A833B3" w:rsidP="00CB471D">
            <w:pPr>
              <w:pStyle w:val="23"/>
              <w:spacing w:line="240" w:lineRule="auto"/>
              <w:ind w:firstLine="0"/>
              <w:jc w:val="center"/>
              <w:rPr>
                <w:rFonts w:ascii="GHEA Grapalat" w:hAnsi="GHEA Grapalat"/>
                <w:lang w:val="hy-AM"/>
              </w:rPr>
            </w:pPr>
            <w:r>
              <w:rPr>
                <w:rFonts w:ascii="GHEA Grapalat" w:hAnsi="GHEA Grapalat"/>
                <w:lang w:val="hy-AM"/>
              </w:rPr>
              <w:t>43</w:t>
            </w:r>
          </w:p>
        </w:tc>
        <w:tc>
          <w:tcPr>
            <w:tcW w:w="2536" w:type="dxa"/>
            <w:vAlign w:val="center"/>
          </w:tcPr>
          <w:p w:rsidR="00CB471D" w:rsidRDefault="00CB471D" w:rsidP="00CB471D">
            <w:pPr>
              <w:jc w:val="center"/>
              <w:rPr>
                <w:rFonts w:ascii="Arial LatArm" w:hAnsi="Arial LatArm" w:cs="Arial"/>
              </w:rPr>
            </w:pPr>
          </w:p>
        </w:tc>
        <w:tc>
          <w:tcPr>
            <w:tcW w:w="5168"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Гуттаперчевые штифты (15–40)</w:t>
            </w:r>
          </w:p>
        </w:tc>
      </w:tr>
      <w:tr w:rsidR="00CB471D" w:rsidRPr="008944CC" w:rsidTr="005C51B4">
        <w:trPr>
          <w:trHeight w:val="476"/>
          <w:jc w:val="center"/>
        </w:trPr>
        <w:tc>
          <w:tcPr>
            <w:tcW w:w="1530" w:type="dxa"/>
            <w:vAlign w:val="center"/>
          </w:tcPr>
          <w:p w:rsidR="00CB471D" w:rsidRDefault="00A833B3" w:rsidP="00CB471D">
            <w:pPr>
              <w:pStyle w:val="23"/>
              <w:spacing w:line="240" w:lineRule="auto"/>
              <w:ind w:firstLine="0"/>
              <w:jc w:val="center"/>
              <w:rPr>
                <w:rFonts w:ascii="GHEA Grapalat" w:hAnsi="GHEA Grapalat"/>
                <w:lang w:val="hy-AM"/>
              </w:rPr>
            </w:pPr>
            <w:r>
              <w:rPr>
                <w:rFonts w:ascii="GHEA Grapalat" w:hAnsi="GHEA Grapalat"/>
                <w:lang w:val="hy-AM"/>
              </w:rPr>
              <w:t>44</w:t>
            </w:r>
          </w:p>
        </w:tc>
        <w:tc>
          <w:tcPr>
            <w:tcW w:w="2536" w:type="dxa"/>
            <w:vAlign w:val="center"/>
          </w:tcPr>
          <w:p w:rsidR="00CB471D" w:rsidRDefault="00CB471D" w:rsidP="00CB471D">
            <w:pPr>
              <w:jc w:val="center"/>
              <w:rPr>
                <w:rFonts w:ascii="Arial LatArm" w:hAnsi="Arial LatArm" w:cs="Arial"/>
              </w:rPr>
            </w:pPr>
          </w:p>
        </w:tc>
        <w:tc>
          <w:tcPr>
            <w:tcW w:w="5168"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Игла для пломбирования корневых каналов N1</w:t>
            </w:r>
          </w:p>
        </w:tc>
      </w:tr>
      <w:tr w:rsidR="00CB471D" w:rsidRPr="008944CC" w:rsidTr="005C51B4">
        <w:trPr>
          <w:trHeight w:val="476"/>
          <w:jc w:val="center"/>
        </w:trPr>
        <w:tc>
          <w:tcPr>
            <w:tcW w:w="1530" w:type="dxa"/>
            <w:vAlign w:val="center"/>
          </w:tcPr>
          <w:p w:rsidR="00CB471D" w:rsidRDefault="00A833B3" w:rsidP="00CB471D">
            <w:pPr>
              <w:pStyle w:val="23"/>
              <w:spacing w:line="240" w:lineRule="auto"/>
              <w:ind w:firstLine="0"/>
              <w:jc w:val="center"/>
              <w:rPr>
                <w:rFonts w:ascii="GHEA Grapalat" w:hAnsi="GHEA Grapalat"/>
                <w:lang w:val="hy-AM"/>
              </w:rPr>
            </w:pPr>
            <w:r>
              <w:rPr>
                <w:rFonts w:ascii="GHEA Grapalat" w:hAnsi="GHEA Grapalat"/>
                <w:lang w:val="hy-AM"/>
              </w:rPr>
              <w:t>45</w:t>
            </w:r>
          </w:p>
        </w:tc>
        <w:tc>
          <w:tcPr>
            <w:tcW w:w="2536" w:type="dxa"/>
            <w:vAlign w:val="center"/>
          </w:tcPr>
          <w:p w:rsidR="00CB471D" w:rsidRDefault="00CB471D" w:rsidP="00CB471D">
            <w:pPr>
              <w:jc w:val="center"/>
              <w:rPr>
                <w:rFonts w:ascii="Arial LatArm" w:hAnsi="Arial LatArm" w:cs="Arial"/>
              </w:rPr>
            </w:pPr>
          </w:p>
        </w:tc>
        <w:tc>
          <w:tcPr>
            <w:tcW w:w="5168"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Головки стоматологического зеркала</w:t>
            </w:r>
          </w:p>
        </w:tc>
      </w:tr>
      <w:tr w:rsidR="00CB471D" w:rsidRPr="008944CC" w:rsidTr="005C51B4">
        <w:trPr>
          <w:trHeight w:val="476"/>
          <w:jc w:val="center"/>
        </w:trPr>
        <w:tc>
          <w:tcPr>
            <w:tcW w:w="1530" w:type="dxa"/>
            <w:vAlign w:val="center"/>
          </w:tcPr>
          <w:p w:rsidR="00CB471D" w:rsidRDefault="00A833B3" w:rsidP="00CB471D">
            <w:pPr>
              <w:pStyle w:val="23"/>
              <w:spacing w:line="240" w:lineRule="auto"/>
              <w:ind w:firstLine="0"/>
              <w:jc w:val="center"/>
              <w:rPr>
                <w:rFonts w:ascii="GHEA Grapalat" w:hAnsi="GHEA Grapalat"/>
                <w:lang w:val="hy-AM"/>
              </w:rPr>
            </w:pPr>
            <w:r>
              <w:rPr>
                <w:rFonts w:ascii="GHEA Grapalat" w:hAnsi="GHEA Grapalat"/>
                <w:lang w:val="hy-AM"/>
              </w:rPr>
              <w:t>46</w:t>
            </w:r>
          </w:p>
        </w:tc>
        <w:tc>
          <w:tcPr>
            <w:tcW w:w="2536" w:type="dxa"/>
            <w:vAlign w:val="center"/>
          </w:tcPr>
          <w:p w:rsidR="00CB471D" w:rsidRDefault="00CB471D" w:rsidP="00CB471D">
            <w:pPr>
              <w:jc w:val="center"/>
              <w:rPr>
                <w:rFonts w:ascii="Arial LatArm" w:hAnsi="Arial LatArm" w:cs="Arial"/>
              </w:rPr>
            </w:pPr>
          </w:p>
        </w:tc>
        <w:tc>
          <w:tcPr>
            <w:tcW w:w="5168"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Ручки для зеркала</w:t>
            </w:r>
          </w:p>
        </w:tc>
      </w:tr>
      <w:tr w:rsidR="00CB471D" w:rsidRPr="008944CC" w:rsidTr="005C51B4">
        <w:trPr>
          <w:trHeight w:val="476"/>
          <w:jc w:val="center"/>
        </w:trPr>
        <w:tc>
          <w:tcPr>
            <w:tcW w:w="1530" w:type="dxa"/>
            <w:vAlign w:val="center"/>
          </w:tcPr>
          <w:p w:rsidR="00CB471D" w:rsidRDefault="00A833B3" w:rsidP="00CB471D">
            <w:pPr>
              <w:pStyle w:val="23"/>
              <w:spacing w:line="240" w:lineRule="auto"/>
              <w:ind w:firstLine="0"/>
              <w:jc w:val="center"/>
              <w:rPr>
                <w:rFonts w:ascii="GHEA Grapalat" w:hAnsi="GHEA Grapalat"/>
                <w:lang w:val="hy-AM"/>
              </w:rPr>
            </w:pPr>
            <w:r>
              <w:rPr>
                <w:rFonts w:ascii="GHEA Grapalat" w:hAnsi="GHEA Grapalat"/>
                <w:lang w:val="hy-AM"/>
              </w:rPr>
              <w:t>47</w:t>
            </w:r>
          </w:p>
        </w:tc>
        <w:tc>
          <w:tcPr>
            <w:tcW w:w="2536" w:type="dxa"/>
            <w:vAlign w:val="center"/>
          </w:tcPr>
          <w:p w:rsidR="00CB471D" w:rsidRDefault="00CB471D" w:rsidP="00CB471D">
            <w:pPr>
              <w:jc w:val="center"/>
              <w:rPr>
                <w:rFonts w:ascii="Arial LatArm" w:hAnsi="Arial LatArm" w:cs="Arial"/>
              </w:rPr>
            </w:pPr>
          </w:p>
        </w:tc>
        <w:tc>
          <w:tcPr>
            <w:tcW w:w="5168"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Стоматологический зонд</w:t>
            </w:r>
          </w:p>
        </w:tc>
      </w:tr>
      <w:tr w:rsidR="00CB471D" w:rsidRPr="008944CC" w:rsidTr="005C51B4">
        <w:trPr>
          <w:trHeight w:val="476"/>
          <w:jc w:val="center"/>
        </w:trPr>
        <w:tc>
          <w:tcPr>
            <w:tcW w:w="1530" w:type="dxa"/>
            <w:vAlign w:val="center"/>
          </w:tcPr>
          <w:p w:rsidR="00CB471D" w:rsidRDefault="00A833B3" w:rsidP="00CB471D">
            <w:pPr>
              <w:pStyle w:val="23"/>
              <w:spacing w:line="240" w:lineRule="auto"/>
              <w:ind w:firstLine="0"/>
              <w:jc w:val="center"/>
              <w:rPr>
                <w:rFonts w:ascii="GHEA Grapalat" w:hAnsi="GHEA Grapalat"/>
                <w:lang w:val="hy-AM"/>
              </w:rPr>
            </w:pPr>
            <w:r>
              <w:rPr>
                <w:rFonts w:ascii="GHEA Grapalat" w:hAnsi="GHEA Grapalat"/>
                <w:lang w:val="hy-AM"/>
              </w:rPr>
              <w:t>48</w:t>
            </w:r>
          </w:p>
        </w:tc>
        <w:tc>
          <w:tcPr>
            <w:tcW w:w="2536" w:type="dxa"/>
            <w:vAlign w:val="center"/>
          </w:tcPr>
          <w:p w:rsidR="00CB471D" w:rsidRDefault="00CB471D" w:rsidP="00CB471D">
            <w:pPr>
              <w:jc w:val="center"/>
              <w:rPr>
                <w:rFonts w:ascii="Arial LatArm" w:hAnsi="Arial LatArm" w:cs="Arial"/>
              </w:rPr>
            </w:pPr>
          </w:p>
        </w:tc>
        <w:tc>
          <w:tcPr>
            <w:tcW w:w="5168"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Стоматологический пинцет</w:t>
            </w:r>
          </w:p>
        </w:tc>
      </w:tr>
      <w:tr w:rsidR="00CB471D" w:rsidRPr="008944CC" w:rsidTr="005C51B4">
        <w:trPr>
          <w:trHeight w:val="476"/>
          <w:jc w:val="center"/>
        </w:trPr>
        <w:tc>
          <w:tcPr>
            <w:tcW w:w="1530" w:type="dxa"/>
            <w:vAlign w:val="center"/>
          </w:tcPr>
          <w:p w:rsidR="00CB471D" w:rsidRDefault="00A833B3" w:rsidP="00CB471D">
            <w:pPr>
              <w:pStyle w:val="23"/>
              <w:spacing w:line="240" w:lineRule="auto"/>
              <w:ind w:firstLine="0"/>
              <w:jc w:val="center"/>
              <w:rPr>
                <w:rFonts w:ascii="GHEA Grapalat" w:hAnsi="GHEA Grapalat"/>
                <w:lang w:val="hy-AM"/>
              </w:rPr>
            </w:pPr>
            <w:r>
              <w:rPr>
                <w:rFonts w:ascii="GHEA Grapalat" w:hAnsi="GHEA Grapalat"/>
                <w:lang w:val="hy-AM"/>
              </w:rPr>
              <w:t>49</w:t>
            </w:r>
          </w:p>
        </w:tc>
        <w:tc>
          <w:tcPr>
            <w:tcW w:w="2536" w:type="dxa"/>
            <w:vAlign w:val="center"/>
          </w:tcPr>
          <w:p w:rsidR="00CB471D" w:rsidRDefault="00CB471D" w:rsidP="00CB471D">
            <w:pPr>
              <w:jc w:val="center"/>
              <w:rPr>
                <w:rFonts w:ascii="Arial LatArm" w:hAnsi="Arial LatArm" w:cs="Arial"/>
              </w:rPr>
            </w:pPr>
          </w:p>
        </w:tc>
        <w:tc>
          <w:tcPr>
            <w:tcW w:w="5168"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Кислота для пломб</w:t>
            </w:r>
          </w:p>
        </w:tc>
      </w:tr>
      <w:tr w:rsidR="00CB471D" w:rsidRPr="008944CC" w:rsidTr="005C51B4">
        <w:trPr>
          <w:trHeight w:val="476"/>
          <w:jc w:val="center"/>
        </w:trPr>
        <w:tc>
          <w:tcPr>
            <w:tcW w:w="1530" w:type="dxa"/>
            <w:vAlign w:val="center"/>
          </w:tcPr>
          <w:p w:rsidR="00CB471D" w:rsidRDefault="00A833B3" w:rsidP="00CB471D">
            <w:pPr>
              <w:pStyle w:val="23"/>
              <w:spacing w:line="240" w:lineRule="auto"/>
              <w:ind w:firstLine="0"/>
              <w:jc w:val="center"/>
              <w:rPr>
                <w:rFonts w:ascii="GHEA Grapalat" w:hAnsi="GHEA Grapalat"/>
                <w:lang w:val="hy-AM"/>
              </w:rPr>
            </w:pPr>
            <w:r>
              <w:rPr>
                <w:rFonts w:ascii="GHEA Grapalat" w:hAnsi="GHEA Grapalat"/>
                <w:lang w:val="hy-AM"/>
              </w:rPr>
              <w:t>50</w:t>
            </w:r>
          </w:p>
        </w:tc>
        <w:tc>
          <w:tcPr>
            <w:tcW w:w="2536" w:type="dxa"/>
            <w:vAlign w:val="center"/>
          </w:tcPr>
          <w:p w:rsidR="00CB471D" w:rsidRDefault="00CB471D" w:rsidP="00CB471D">
            <w:pPr>
              <w:jc w:val="center"/>
              <w:rPr>
                <w:rFonts w:ascii="Arial LatArm" w:hAnsi="Arial LatArm" w:cs="Arial"/>
              </w:rPr>
            </w:pPr>
          </w:p>
        </w:tc>
        <w:tc>
          <w:tcPr>
            <w:tcW w:w="5168"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Белодез 3% 100 мл</w:t>
            </w:r>
          </w:p>
        </w:tc>
      </w:tr>
      <w:tr w:rsidR="00CB471D" w:rsidRPr="008944CC" w:rsidTr="005C51B4">
        <w:trPr>
          <w:trHeight w:val="476"/>
          <w:jc w:val="center"/>
        </w:trPr>
        <w:tc>
          <w:tcPr>
            <w:tcW w:w="1530" w:type="dxa"/>
            <w:vAlign w:val="center"/>
          </w:tcPr>
          <w:p w:rsidR="00CB471D" w:rsidRDefault="00A833B3" w:rsidP="00CB471D">
            <w:pPr>
              <w:pStyle w:val="23"/>
              <w:spacing w:line="240" w:lineRule="auto"/>
              <w:ind w:firstLine="0"/>
              <w:jc w:val="center"/>
              <w:rPr>
                <w:rFonts w:ascii="GHEA Grapalat" w:hAnsi="GHEA Grapalat"/>
                <w:lang w:val="hy-AM"/>
              </w:rPr>
            </w:pPr>
            <w:r>
              <w:rPr>
                <w:rFonts w:ascii="GHEA Grapalat" w:hAnsi="GHEA Grapalat"/>
                <w:lang w:val="hy-AM"/>
              </w:rPr>
              <w:t>51</w:t>
            </w:r>
          </w:p>
        </w:tc>
        <w:tc>
          <w:tcPr>
            <w:tcW w:w="2536" w:type="dxa"/>
            <w:vAlign w:val="center"/>
          </w:tcPr>
          <w:p w:rsidR="00CB471D" w:rsidRDefault="00CB471D" w:rsidP="00CB471D">
            <w:pPr>
              <w:jc w:val="center"/>
              <w:rPr>
                <w:rFonts w:ascii="Arial LatArm" w:hAnsi="Arial LatArm" w:cs="Arial"/>
              </w:rPr>
            </w:pPr>
          </w:p>
        </w:tc>
        <w:tc>
          <w:tcPr>
            <w:tcW w:w="5168"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Бондинг 5 мл</w:t>
            </w:r>
          </w:p>
        </w:tc>
      </w:tr>
      <w:tr w:rsidR="00CB471D" w:rsidRPr="008944CC" w:rsidTr="005C51B4">
        <w:trPr>
          <w:trHeight w:val="476"/>
          <w:jc w:val="center"/>
        </w:trPr>
        <w:tc>
          <w:tcPr>
            <w:tcW w:w="1530" w:type="dxa"/>
            <w:vAlign w:val="center"/>
          </w:tcPr>
          <w:p w:rsidR="00CB471D" w:rsidRDefault="00A833B3" w:rsidP="00CB471D">
            <w:pPr>
              <w:pStyle w:val="23"/>
              <w:spacing w:line="240" w:lineRule="auto"/>
              <w:ind w:firstLine="0"/>
              <w:jc w:val="center"/>
              <w:rPr>
                <w:rFonts w:ascii="GHEA Grapalat" w:hAnsi="GHEA Grapalat"/>
                <w:lang w:val="hy-AM"/>
              </w:rPr>
            </w:pPr>
            <w:r>
              <w:rPr>
                <w:rFonts w:ascii="GHEA Grapalat" w:hAnsi="GHEA Grapalat"/>
                <w:lang w:val="hy-AM"/>
              </w:rPr>
              <w:t>52</w:t>
            </w:r>
          </w:p>
        </w:tc>
        <w:tc>
          <w:tcPr>
            <w:tcW w:w="2536" w:type="dxa"/>
            <w:vAlign w:val="center"/>
          </w:tcPr>
          <w:p w:rsidR="00CB471D" w:rsidRDefault="00CB471D" w:rsidP="00CB471D">
            <w:pPr>
              <w:jc w:val="center"/>
              <w:rPr>
                <w:rFonts w:ascii="Arial LatArm" w:hAnsi="Arial LatArm" w:cs="Arial"/>
              </w:rPr>
            </w:pPr>
          </w:p>
        </w:tc>
        <w:tc>
          <w:tcPr>
            <w:tcW w:w="5168"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«Аниос» спрей</w:t>
            </w:r>
          </w:p>
        </w:tc>
      </w:tr>
      <w:tr w:rsidR="00CB471D" w:rsidRPr="008944CC" w:rsidTr="005C51B4">
        <w:trPr>
          <w:trHeight w:val="476"/>
          <w:jc w:val="center"/>
        </w:trPr>
        <w:tc>
          <w:tcPr>
            <w:tcW w:w="1530" w:type="dxa"/>
            <w:vAlign w:val="center"/>
          </w:tcPr>
          <w:p w:rsidR="00CB471D" w:rsidRDefault="00A833B3" w:rsidP="00CB471D">
            <w:pPr>
              <w:pStyle w:val="23"/>
              <w:spacing w:line="240" w:lineRule="auto"/>
              <w:ind w:firstLine="0"/>
              <w:jc w:val="center"/>
              <w:rPr>
                <w:rFonts w:ascii="GHEA Grapalat" w:hAnsi="GHEA Grapalat"/>
                <w:lang w:val="hy-AM"/>
              </w:rPr>
            </w:pPr>
            <w:r>
              <w:rPr>
                <w:rFonts w:ascii="GHEA Grapalat" w:hAnsi="GHEA Grapalat"/>
                <w:lang w:val="hy-AM"/>
              </w:rPr>
              <w:t>53</w:t>
            </w:r>
          </w:p>
        </w:tc>
        <w:tc>
          <w:tcPr>
            <w:tcW w:w="2536" w:type="dxa"/>
            <w:vAlign w:val="center"/>
          </w:tcPr>
          <w:p w:rsidR="00CB471D" w:rsidRDefault="00CB471D" w:rsidP="00CB471D">
            <w:pPr>
              <w:jc w:val="center"/>
              <w:rPr>
                <w:rFonts w:ascii="Arial LatArm" w:hAnsi="Arial LatArm" w:cs="Arial"/>
              </w:rPr>
            </w:pPr>
          </w:p>
        </w:tc>
        <w:tc>
          <w:tcPr>
            <w:tcW w:w="5168"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Рентгеновская пленка N50</w:t>
            </w:r>
          </w:p>
        </w:tc>
      </w:tr>
      <w:tr w:rsidR="00CB471D" w:rsidRPr="008944CC" w:rsidTr="005C51B4">
        <w:trPr>
          <w:trHeight w:val="476"/>
          <w:jc w:val="center"/>
        </w:trPr>
        <w:tc>
          <w:tcPr>
            <w:tcW w:w="1530" w:type="dxa"/>
            <w:vAlign w:val="center"/>
          </w:tcPr>
          <w:p w:rsidR="00CB471D" w:rsidRDefault="00A833B3" w:rsidP="00CB471D">
            <w:pPr>
              <w:pStyle w:val="23"/>
              <w:spacing w:line="240" w:lineRule="auto"/>
              <w:ind w:firstLine="0"/>
              <w:jc w:val="center"/>
              <w:rPr>
                <w:rFonts w:ascii="GHEA Grapalat" w:hAnsi="GHEA Grapalat"/>
                <w:lang w:val="hy-AM"/>
              </w:rPr>
            </w:pPr>
            <w:r>
              <w:rPr>
                <w:rFonts w:ascii="GHEA Grapalat" w:hAnsi="GHEA Grapalat"/>
                <w:lang w:val="hy-AM"/>
              </w:rPr>
              <w:t>54</w:t>
            </w:r>
          </w:p>
        </w:tc>
        <w:tc>
          <w:tcPr>
            <w:tcW w:w="2536" w:type="dxa"/>
            <w:vAlign w:val="center"/>
          </w:tcPr>
          <w:p w:rsidR="00CB471D" w:rsidRDefault="00CB471D" w:rsidP="00CB471D">
            <w:pPr>
              <w:jc w:val="center"/>
              <w:rPr>
                <w:rFonts w:ascii="Arial LatArm" w:hAnsi="Arial LatArm" w:cs="Arial"/>
              </w:rPr>
            </w:pPr>
          </w:p>
        </w:tc>
        <w:tc>
          <w:tcPr>
            <w:tcW w:w="5168"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Стекловолоконные штифты конические M-1</w:t>
            </w:r>
          </w:p>
        </w:tc>
      </w:tr>
      <w:tr w:rsidR="00CB471D" w:rsidRPr="008944CC" w:rsidTr="005C51B4">
        <w:trPr>
          <w:trHeight w:val="476"/>
          <w:jc w:val="center"/>
        </w:trPr>
        <w:tc>
          <w:tcPr>
            <w:tcW w:w="1530" w:type="dxa"/>
            <w:vAlign w:val="center"/>
          </w:tcPr>
          <w:p w:rsidR="00CB471D" w:rsidRDefault="00A833B3" w:rsidP="00CB471D">
            <w:pPr>
              <w:pStyle w:val="23"/>
              <w:spacing w:line="240" w:lineRule="auto"/>
              <w:ind w:firstLine="0"/>
              <w:jc w:val="center"/>
              <w:rPr>
                <w:rFonts w:ascii="GHEA Grapalat" w:hAnsi="GHEA Grapalat"/>
                <w:lang w:val="hy-AM"/>
              </w:rPr>
            </w:pPr>
            <w:r>
              <w:rPr>
                <w:rFonts w:ascii="GHEA Grapalat" w:hAnsi="GHEA Grapalat"/>
                <w:lang w:val="hy-AM"/>
              </w:rPr>
              <w:t>55</w:t>
            </w:r>
          </w:p>
        </w:tc>
        <w:tc>
          <w:tcPr>
            <w:tcW w:w="2536" w:type="dxa"/>
            <w:vAlign w:val="center"/>
          </w:tcPr>
          <w:p w:rsidR="00CB471D" w:rsidRDefault="00CB471D" w:rsidP="00CB471D">
            <w:pPr>
              <w:jc w:val="center"/>
              <w:rPr>
                <w:rFonts w:ascii="Arial LatArm" w:hAnsi="Arial LatArm" w:cs="Arial"/>
              </w:rPr>
            </w:pPr>
          </w:p>
        </w:tc>
        <w:tc>
          <w:tcPr>
            <w:tcW w:w="5168" w:type="dxa"/>
            <w:vAlign w:val="bottom"/>
          </w:tcPr>
          <w:p w:rsidR="00CB471D" w:rsidRDefault="00CB471D" w:rsidP="00CB471D">
            <w:pPr>
              <w:rPr>
                <w:rFonts w:ascii="Calibri" w:hAnsi="Calibri" w:cs="Calibri"/>
                <w:color w:val="000000"/>
                <w:sz w:val="22"/>
                <w:szCs w:val="22"/>
              </w:rPr>
            </w:pPr>
            <w:r>
              <w:rPr>
                <w:rFonts w:ascii="Calibri" w:hAnsi="Calibri" w:cs="Calibri"/>
                <w:color w:val="000000"/>
                <w:sz w:val="22"/>
                <w:szCs w:val="22"/>
              </w:rPr>
              <w:t>Стекловолоконные штифты конические M-2</w:t>
            </w:r>
          </w:p>
        </w:tc>
      </w:tr>
    </w:tbl>
    <w:p w:rsidR="00251369" w:rsidRPr="00AF4F8A" w:rsidRDefault="00251369" w:rsidP="00251369">
      <w:pPr>
        <w:pStyle w:val="23"/>
        <w:widowControl w:val="0"/>
        <w:spacing w:after="160" w:line="240" w:lineRule="auto"/>
        <w:ind w:firstLine="567"/>
        <w:rPr>
          <w:rFonts w:ascii="GHEA Grapalat" w:hAnsi="GHEA Grapalat"/>
          <w:sz w:val="24"/>
          <w:szCs w:val="24"/>
        </w:rPr>
      </w:pPr>
      <w:r w:rsidRPr="007D79C8">
        <w:rPr>
          <w:rFonts w:ascii="GHEA Grapalat" w:hAnsi="GHEA Grapalat"/>
          <w:b/>
          <w:sz w:val="28"/>
          <w:szCs w:val="24"/>
        </w:rPr>
        <w:lastRenderedPageBreak/>
        <w:t xml:space="preserve">Закупка осуществляется на основании </w:t>
      </w:r>
      <w:r w:rsidRPr="006F2D5D">
        <w:rPr>
          <w:rFonts w:ascii="GHEA Grapalat" w:hAnsi="GHEA Grapalat"/>
          <w:b/>
          <w:sz w:val="28"/>
          <w:szCs w:val="24"/>
        </w:rPr>
        <w:t>пункта 2</w:t>
      </w:r>
      <w:r w:rsidRPr="00FD14D7">
        <w:rPr>
          <w:rFonts w:ascii="GHEA Grapalat" w:hAnsi="GHEA Grapalat"/>
          <w:b/>
          <w:sz w:val="28"/>
          <w:szCs w:val="24"/>
        </w:rPr>
        <w:t xml:space="preserve"> </w:t>
      </w:r>
      <w:r w:rsidRPr="007D79C8">
        <w:rPr>
          <w:rFonts w:ascii="GHEA Grapalat" w:hAnsi="GHEA Grapalat"/>
          <w:b/>
          <w:sz w:val="28"/>
          <w:szCs w:val="24"/>
        </w:rPr>
        <w:t>части 6 статьи 15 Закона РА "О закупках"</w:t>
      </w:r>
    </w:p>
    <w:p w:rsidR="00251369" w:rsidRPr="009044F1" w:rsidRDefault="00251369" w:rsidP="00251369">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Приложении № 6 к настоящему</w:t>
      </w:r>
      <w:r w:rsidRPr="009044F1">
        <w:rPr>
          <w:rFonts w:ascii="GHEA Grapalat" w:hAnsi="GHEA Grapalat"/>
          <w:sz w:val="24"/>
          <w:szCs w:val="24"/>
        </w:rPr>
        <w:t xml:space="preserve"> Приглашению.</w:t>
      </w:r>
    </w:p>
    <w:p w:rsidR="00251369" w:rsidRPr="00AA5BD2" w:rsidRDefault="00251369" w:rsidP="00251369">
      <w:pPr>
        <w:pStyle w:val="23"/>
        <w:widowControl w:val="0"/>
        <w:tabs>
          <w:tab w:val="left" w:pos="1134"/>
        </w:tabs>
        <w:spacing w:after="160"/>
        <w:ind w:firstLine="567"/>
        <w:rPr>
          <w:rFonts w:ascii="GHEA Grapalat" w:hAnsi="GHEA Grapalat"/>
          <w:sz w:val="24"/>
          <w:szCs w:val="24"/>
          <w:lang w:val="hy-AM"/>
        </w:rPr>
      </w:pPr>
      <w:r w:rsidRPr="00AA5BD2">
        <w:rPr>
          <w:rFonts w:ascii="GHEA Grapalat" w:hAnsi="GHEA Grapalat"/>
          <w:sz w:val="24"/>
          <w:szCs w:val="24"/>
          <w:lang w:val="hy-AM"/>
        </w:rPr>
        <w:t>1.2.</w:t>
      </w:r>
      <w:r w:rsidRPr="00AA5BD2">
        <w:rPr>
          <w:rFonts w:ascii="GHEA Grapalat" w:hAnsi="GHEA Grapalat"/>
          <w:sz w:val="24"/>
          <w:szCs w:val="24"/>
          <w:lang w:val="hy-AM"/>
        </w:rPr>
        <w:tab/>
      </w:r>
      <w:r w:rsidRPr="00AA5BD2">
        <w:rPr>
          <w:rFonts w:ascii="GHEA Grapalat" w:hAnsi="GHEA Grapalat"/>
          <w:sz w:val="24"/>
          <w:szCs w:val="24"/>
        </w:rPr>
        <w:t xml:space="preserve">В рамках настоящей процедуры </w:t>
      </w:r>
      <w:r>
        <w:rPr>
          <w:rFonts w:ascii="GHEA Grapalat" w:hAnsi="GHEA Grapalat"/>
          <w:sz w:val="24"/>
          <w:szCs w:val="24"/>
        </w:rPr>
        <w:t>предоплат</w:t>
      </w:r>
      <w:r>
        <w:rPr>
          <w:rFonts w:ascii="GHEA Grapalat" w:hAnsi="GHEA Grapalat"/>
          <w:sz w:val="24"/>
          <w:szCs w:val="24"/>
          <w:lang w:val="en-US"/>
        </w:rPr>
        <w:t>a</w:t>
      </w:r>
      <w:r w:rsidRPr="00C90F08">
        <w:rPr>
          <w:rFonts w:ascii="GHEA Grapalat" w:hAnsi="GHEA Grapalat"/>
          <w:sz w:val="24"/>
          <w:szCs w:val="24"/>
        </w:rPr>
        <w:t xml:space="preserve">  не</w:t>
      </w:r>
      <w:r w:rsidRPr="00C7414E">
        <w:rPr>
          <w:rFonts w:ascii="GHEA Grapalat" w:hAnsi="GHEA Grapalat"/>
          <w:sz w:val="24"/>
          <w:szCs w:val="24"/>
        </w:rPr>
        <w:t xml:space="preserve"> </w:t>
      </w:r>
      <w:r w:rsidRPr="00AA5BD2">
        <w:rPr>
          <w:rFonts w:ascii="GHEA Grapalat" w:hAnsi="GHEA Grapalat"/>
          <w:sz w:val="24"/>
          <w:szCs w:val="24"/>
        </w:rPr>
        <w:t>предоставл</w:t>
      </w:r>
      <w:r w:rsidRPr="00C90F08">
        <w:rPr>
          <w:rFonts w:ascii="GHEA Grapalat" w:hAnsi="GHEA Grapalat"/>
          <w:sz w:val="24"/>
          <w:szCs w:val="24"/>
        </w:rPr>
        <w:t>я</w:t>
      </w:r>
      <w:r w:rsidRPr="00BA62C5">
        <w:rPr>
          <w:rFonts w:ascii="GHEA Grapalat" w:hAnsi="GHEA Grapalat"/>
          <w:sz w:val="24"/>
          <w:szCs w:val="24"/>
        </w:rPr>
        <w:t>е</w:t>
      </w:r>
      <w:r w:rsidRPr="00C90F08">
        <w:rPr>
          <w:rFonts w:ascii="GHEA Grapalat" w:hAnsi="GHEA Grapalat"/>
          <w:sz w:val="24"/>
          <w:szCs w:val="24"/>
        </w:rPr>
        <w:t>ться</w:t>
      </w:r>
      <w:r w:rsidRPr="00AA5BD2">
        <w:rPr>
          <w:rFonts w:ascii="GHEA Grapalat" w:hAnsi="GHEA Grapalat"/>
          <w:sz w:val="24"/>
          <w:szCs w:val="24"/>
        </w:rPr>
        <w:t>:</w:t>
      </w: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507A99">
        <w:rPr>
          <w:rFonts w:ascii="GHEA Grapalat" w:hAnsi="GHEA Grapalat"/>
          <w:b/>
        </w:rPr>
        <w:t>ПОРЯДОК ИХ ОЦЕНКИ, УСЛОВИЯ ПРЕДСТАВЛЕНИЯ ОБЕСПЕЧЕНИЯ КВАЛИФИКАЦИИ В СЛУЧАЕ ПРИЗНАНИЯ ОТОБРАННЫМ  УЧАСТНИКОМ</w:t>
      </w:r>
      <w:r w:rsidR="00507A99">
        <w:rPr>
          <w:rFonts w:ascii="GHEA Grapalat" w:hAnsi="GHEA Grapalat"/>
          <w:b/>
        </w:rPr>
        <w:br/>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C3663">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F62D7A">
        <w:rPr>
          <w:rFonts w:ascii="GHEA Grapalat" w:hAnsi="GHEA Grapalat"/>
        </w:rPr>
        <w:t xml:space="preserve"> или  отменена</w:t>
      </w:r>
      <w:r w:rsidR="003240F7">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CB2FE2">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r w:rsidR="005F1D76" w:rsidRPr="005F1D76">
        <w:rPr>
          <w:rFonts w:ascii="GHEA Grapalat" w:hAnsi="GHEA Grapalat"/>
        </w:rPr>
        <w:t>;</w:t>
      </w:r>
    </w:p>
    <w:p w:rsidR="005F1D76" w:rsidRDefault="005F1D76" w:rsidP="005F1D76">
      <w:pPr>
        <w:widowControl w:val="0"/>
        <w:tabs>
          <w:tab w:val="left" w:pos="1134"/>
        </w:tabs>
        <w:ind w:firstLine="567"/>
        <w:jc w:val="both"/>
        <w:rPr>
          <w:rFonts w:ascii="GHEA Grapalat" w:hAnsi="GHEA Grapalat"/>
        </w:rPr>
      </w:pPr>
      <w:r w:rsidRPr="00F33229">
        <w:rPr>
          <w:rFonts w:ascii="GHEA Grapalat" w:hAnsi="GHEA Grapalat"/>
          <w:lang w:val="hy-AM"/>
        </w:rPr>
        <w:t>7</w:t>
      </w:r>
      <w:r w:rsidRPr="00F33229">
        <w:rPr>
          <w:rFonts w:ascii="GHEA Grapalat" w:hAnsi="GHEA Grapalat"/>
        </w:rPr>
        <w:t>)</w:t>
      </w:r>
      <w:r w:rsidRPr="00F8703D">
        <w:rPr>
          <w:rFonts w:ascii="GHEA Grapalat" w:hAnsi="GHEA Grapalat"/>
        </w:rPr>
        <w:t xml:space="preserve"> </w:t>
      </w:r>
      <w:r w:rsidRPr="0015049E">
        <w:rPr>
          <w:rFonts w:ascii="GHEA Grapalat" w:hAnsi="GHEA Grapalat"/>
        </w:rPr>
        <w:t xml:space="preserve">которые на основании </w:t>
      </w:r>
      <w:r>
        <w:rPr>
          <w:rFonts w:ascii="GHEA Grapalat" w:hAnsi="GHEA Grapalat"/>
        </w:rPr>
        <w:t xml:space="preserve">абзаца </w:t>
      </w:r>
      <w:r w:rsidRPr="0015049E">
        <w:rPr>
          <w:rFonts w:ascii="GHEA Grapalat" w:hAnsi="GHEA Grapalat"/>
        </w:rPr>
        <w:t>«е» подпункт</w:t>
      </w:r>
      <w:r>
        <w:rPr>
          <w:rFonts w:ascii="GHEA Grapalat" w:hAnsi="GHEA Grapalat"/>
        </w:rPr>
        <w:t xml:space="preserve">а </w:t>
      </w:r>
      <w:r w:rsidRPr="0015049E">
        <w:rPr>
          <w:rFonts w:ascii="GHEA Grapalat" w:hAnsi="GHEA Grapalat"/>
        </w:rPr>
        <w:t xml:space="preserve">2 пункта 1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 xml:space="preserve">г., </w:t>
      </w:r>
      <w:r w:rsidRPr="0015049E">
        <w:rPr>
          <w:rFonts w:ascii="GHEA Grapalat" w:hAnsi="GHEA Grapalat"/>
        </w:rPr>
        <w:t xml:space="preserve">на основании обязательств </w:t>
      </w:r>
      <w:r w:rsidRPr="00F33229">
        <w:rPr>
          <w:rFonts w:ascii="GHEA Grapalat" w:hAnsi="GHEA Grapalat"/>
        </w:rPr>
        <w:t xml:space="preserve"> </w:t>
      </w:r>
      <w:r>
        <w:rPr>
          <w:rFonts w:ascii="GHEA Grapalat" w:hAnsi="GHEA Grapalat"/>
        </w:rPr>
        <w:t>o не</w:t>
      </w:r>
      <w:r w:rsidRPr="0015049E">
        <w:rPr>
          <w:rFonts w:ascii="GHEA Grapalat" w:hAnsi="GHEA Grapalat"/>
        </w:rPr>
        <w:t>участ</w:t>
      </w:r>
      <w:r>
        <w:rPr>
          <w:rFonts w:ascii="GHEA Grapalat" w:hAnsi="GHEA Grapalat"/>
        </w:rPr>
        <w:t>ии</w:t>
      </w:r>
      <w:r w:rsidRPr="0015049E">
        <w:rPr>
          <w:rFonts w:ascii="GHEA Grapalat" w:hAnsi="GHEA Grapalat"/>
        </w:rPr>
        <w:t xml:space="preserve"> в процедурах</w:t>
      </w:r>
      <w:r>
        <w:rPr>
          <w:rFonts w:ascii="GHEA Grapalat" w:hAnsi="GHEA Grapalat"/>
        </w:rPr>
        <w:t>,</w:t>
      </w:r>
      <w:r w:rsidRPr="0015049E">
        <w:rPr>
          <w:rFonts w:ascii="GHEA Grapalat" w:hAnsi="GHEA Grapalat"/>
        </w:rPr>
        <w:t xml:space="preserve"> на дату подачи заяв</w:t>
      </w:r>
      <w:r>
        <w:rPr>
          <w:rFonts w:ascii="GHEA Grapalat" w:hAnsi="GHEA Grapalat"/>
        </w:rPr>
        <w:t>ки</w:t>
      </w:r>
      <w:r w:rsidRPr="0015049E">
        <w:rPr>
          <w:rFonts w:ascii="GHEA Grapalat" w:hAnsi="GHEA Grapalat"/>
        </w:rPr>
        <w:t xml:space="preserve"> </w:t>
      </w:r>
      <w:r w:rsidRPr="000F78B8">
        <w:rPr>
          <w:rFonts w:ascii="GHEA Grapalat" w:hAnsi="GHEA Grapalat"/>
        </w:rPr>
        <w:t xml:space="preserve">включены в </w:t>
      </w:r>
      <w:r>
        <w:rPr>
          <w:rFonts w:ascii="GHEA Grapalat" w:hAnsi="GHEA Grapalat"/>
        </w:rPr>
        <w:t>список</w:t>
      </w:r>
      <w:r w:rsidRPr="000F78B8">
        <w:rPr>
          <w:rFonts w:ascii="GHEA Grapalat" w:hAnsi="GHEA Grapalat"/>
        </w:rPr>
        <w:t xml:space="preserve">, предусмотренный подпунктом 2 пункта 2 того же </w:t>
      </w:r>
      <w:r>
        <w:rPr>
          <w:rFonts w:ascii="GHEA Grapalat" w:hAnsi="GHEA Grapalat"/>
        </w:rPr>
        <w:t>постановления.</w:t>
      </w:r>
    </w:p>
    <w:p w:rsidR="00445D45" w:rsidRDefault="00445D45" w:rsidP="00B46D58">
      <w:pPr>
        <w:widowControl w:val="0"/>
        <w:tabs>
          <w:tab w:val="left" w:pos="1134"/>
        </w:tabs>
        <w:spacing w:after="160"/>
        <w:ind w:firstLine="567"/>
        <w:jc w:val="both"/>
        <w:rPr>
          <w:rFonts w:ascii="GHEA Grapalat" w:hAnsi="GHEA Grapalat"/>
        </w:rPr>
      </w:pPr>
    </w:p>
    <w:p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622A4" w:rsidRPr="006622A4" w:rsidRDefault="006622A4" w:rsidP="006622A4">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6622A4" w:rsidRPr="006622A4" w:rsidRDefault="006622A4" w:rsidP="006622A4">
      <w:pPr>
        <w:pStyle w:val="aff"/>
        <w:widowControl w:val="0"/>
        <w:numPr>
          <w:ilvl w:val="0"/>
          <w:numId w:val="31"/>
        </w:numPr>
        <w:tabs>
          <w:tab w:val="left" w:pos="1134"/>
        </w:tabs>
        <w:ind w:left="426"/>
        <w:contextualSpacing/>
        <w:jc w:val="both"/>
        <w:rPr>
          <w:rFonts w:ascii="GHEA Grapalat" w:hAnsi="GHEA Grapalat"/>
        </w:rPr>
      </w:pPr>
      <w:r w:rsidRPr="006622A4">
        <w:rPr>
          <w:rFonts w:ascii="GHEA Grapalat" w:hAnsi="GHEA Grapalat"/>
        </w:rPr>
        <w:lastRenderedPageBreak/>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6622A4" w:rsidRPr="006622A4" w:rsidRDefault="006622A4" w:rsidP="006622A4">
      <w:pPr>
        <w:pStyle w:val="aff"/>
        <w:widowControl w:val="0"/>
        <w:numPr>
          <w:ilvl w:val="0"/>
          <w:numId w:val="31"/>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rsidR="006622A4" w:rsidRPr="009044F1" w:rsidRDefault="006622A4" w:rsidP="00B46D58">
      <w:pPr>
        <w:widowControl w:val="0"/>
        <w:tabs>
          <w:tab w:val="left" w:pos="1134"/>
        </w:tabs>
        <w:spacing w:after="160"/>
        <w:ind w:firstLine="567"/>
        <w:jc w:val="both"/>
        <w:rPr>
          <w:rFonts w:ascii="GHEA Grapalat" w:hAnsi="GHEA Grapalat" w:cs="Sylfaen"/>
        </w:rPr>
      </w:pP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445D45">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445D45" w:rsidRPr="000B29DC">
        <w:rPr>
          <w:rFonts w:ascii="GHEA Grapalat" w:hAnsi="GHEA Grapalat"/>
        </w:rPr>
        <w:t xml:space="preserve">Включение участника в </w:t>
      </w:r>
      <w:r w:rsidR="00445D45">
        <w:rPr>
          <w:rFonts w:ascii="GHEA Grapalat" w:hAnsi="GHEA Grapalat"/>
        </w:rPr>
        <w:t>списки</w:t>
      </w:r>
      <w:r w:rsidR="00445D45" w:rsidRPr="000B29DC">
        <w:rPr>
          <w:rFonts w:ascii="GHEA Grapalat" w:hAnsi="GHEA Grapalat"/>
        </w:rPr>
        <w:t>, предусмотренны</w:t>
      </w:r>
      <w:r w:rsidR="00445D45">
        <w:rPr>
          <w:rFonts w:ascii="GHEA Grapalat" w:hAnsi="GHEA Grapalat"/>
        </w:rPr>
        <w:t>е</w:t>
      </w:r>
      <w:r w:rsidR="00445D45" w:rsidRPr="000B29DC">
        <w:rPr>
          <w:rFonts w:ascii="GHEA Grapalat" w:hAnsi="GHEA Grapalat"/>
        </w:rPr>
        <w:t xml:space="preserve"> пунктом 6 части 1 статьи 6 Закона</w:t>
      </w:r>
      <w:r w:rsidR="00445D45">
        <w:rPr>
          <w:rFonts w:ascii="GHEA Grapalat" w:hAnsi="GHEA Grapalat"/>
        </w:rPr>
        <w:t xml:space="preserve">, а также </w:t>
      </w:r>
      <w:r w:rsidR="00445D45" w:rsidRPr="000F78B8">
        <w:rPr>
          <w:rFonts w:ascii="GHEA Grapalat" w:hAnsi="GHEA Grapalat"/>
        </w:rPr>
        <w:t xml:space="preserve">подпунктом 2 пункта 2 </w:t>
      </w:r>
      <w:r w:rsidR="00445D45">
        <w:rPr>
          <w:rFonts w:ascii="GHEA Grapalat" w:hAnsi="GHEA Grapalat"/>
        </w:rPr>
        <w:t>постановления Правительства РА N</w:t>
      </w:r>
      <w:r w:rsidR="00445D45">
        <w:rPr>
          <w:rFonts w:ascii="GHEA Grapalat" w:hAnsi="GHEA Grapalat"/>
          <w:lang w:val="hy-AM"/>
        </w:rPr>
        <w:t>817-</w:t>
      </w:r>
      <w:r w:rsidR="00445D45">
        <w:rPr>
          <w:rFonts w:ascii="GHEA Grapalat" w:hAnsi="GHEA Grapalat"/>
        </w:rPr>
        <w:t xml:space="preserve">А от </w:t>
      </w:r>
      <w:r w:rsidR="00445D45">
        <w:rPr>
          <w:rFonts w:ascii="GHEA Grapalat" w:hAnsi="GHEA Grapalat"/>
          <w:lang w:val="hy-AM"/>
        </w:rPr>
        <w:t>20.06.2025</w:t>
      </w:r>
      <w:r w:rsidR="00445D45">
        <w:rPr>
          <w:rFonts w:ascii="GHEA Grapalat" w:hAnsi="GHEA Grapalat"/>
        </w:rPr>
        <w:t>г</w:t>
      </w:r>
      <w:r w:rsidR="00445D45" w:rsidRPr="000B29DC">
        <w:rPr>
          <w:rFonts w:ascii="GHEA Grapalat" w:hAnsi="GHEA Grapalat"/>
        </w:rPr>
        <w:t>, в период его нахождения автоматически приводит к ограничению права аффилированных с ним лиц на участие в процессе закупок</w:t>
      </w:r>
      <w:r w:rsidR="00445D45">
        <w:rPr>
          <w:rFonts w:ascii="GHEA Grapalat" w:hAnsi="GHEA Grapalat"/>
        </w:rPr>
        <w:t>.</w:t>
      </w:r>
      <w:r w:rsidR="00116AD8" w:rsidRPr="00116AD8">
        <w:rPr>
          <w:rFonts w:ascii="GHEA Grapalat" w:hAnsi="GHEA Grapalat"/>
        </w:rPr>
        <w:t xml:space="preserve"> </w:t>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 xml:space="preserve">сотрудником юридического лица, который работает под непосредственным руководством исполнительного директора либо имеет существенное влияние в </w:t>
      </w:r>
      <w:r w:rsidRPr="009044F1">
        <w:rPr>
          <w:rFonts w:ascii="GHEA Grapalat" w:hAnsi="GHEA Grapalat"/>
          <w:color w:val="000000"/>
        </w:rPr>
        <w:lastRenderedPageBreak/>
        <w:t>вопросе принятия решений органами управления юридического лица;</w:t>
      </w:r>
    </w:p>
    <w:p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Pr>
          <w:rFonts w:ascii="GHEA Grapalat" w:hAnsi="GHEA Grapalat"/>
          <w:color w:val="000000"/>
        </w:rPr>
        <w:t>внуки,</w:t>
      </w:r>
      <w:ins w:id="1" w:author="Vardan" w:date="2022-10-29T23:46:00Z">
        <w:r w:rsidR="006E007C">
          <w:rPr>
            <w:rFonts w:ascii="GHEA Grapalat" w:hAnsi="GHEA Grapalat"/>
            <w:color w:val="000000"/>
          </w:rPr>
          <w:t xml:space="preserve"> </w:t>
        </w:r>
      </w:ins>
      <w:r w:rsidRPr="009044F1">
        <w:rPr>
          <w:rFonts w:ascii="GHEA Grapalat" w:hAnsi="GHEA Grapalat"/>
          <w:color w:val="000000"/>
        </w:rPr>
        <w:t>супруг сестры или супруга брата и их дети.</w:t>
      </w:r>
    </w:p>
    <w:p w:rsidR="004175B6" w:rsidRPr="003F2899" w:rsidRDefault="00096865" w:rsidP="00B46D58">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00D13662" w:rsidRPr="003F2899">
        <w:rPr>
          <w:rFonts w:ascii="GHEA Grapalat" w:hAnsi="GHEA Grapalat"/>
        </w:rPr>
        <w:t>.</w:t>
      </w:r>
      <w:r w:rsidR="00E1385B" w:rsidRPr="003F2899">
        <w:rPr>
          <w:rFonts w:ascii="GHEA Grapalat" w:hAnsi="GHEA Grapalat"/>
        </w:rPr>
        <w:tab/>
      </w:r>
      <w:r w:rsidRPr="003F2899">
        <w:rPr>
          <w:rFonts w:ascii="GHEA Grapalat" w:hAnsi="GHEA Grapalat"/>
        </w:rPr>
        <w:t>Участник</w:t>
      </w:r>
      <w:r w:rsidR="000C3F69" w:rsidRPr="003F2899">
        <w:rPr>
          <w:rFonts w:ascii="GHEA Grapalat" w:hAnsi="GHEA Grapalat"/>
        </w:rPr>
        <w:t>,</w:t>
      </w:r>
      <w:r w:rsidRPr="003F2899">
        <w:rPr>
          <w:rFonts w:ascii="GHEA Grapalat" w:hAnsi="GHEA Grapalat"/>
        </w:rPr>
        <w:t xml:space="preserve"> </w:t>
      </w:r>
      <w:r w:rsidR="002C1D72" w:rsidRPr="003F2899">
        <w:rPr>
          <w:rFonts w:ascii="GHEA Grapalat" w:hAnsi="GHEA Grapalat"/>
        </w:rPr>
        <w:t xml:space="preserve">в случае признания </w:t>
      </w:r>
      <w:r w:rsidR="00876D7D" w:rsidRPr="003F2899">
        <w:rPr>
          <w:rFonts w:ascii="GHEA Grapalat" w:hAnsi="GHEA Grapalat"/>
        </w:rPr>
        <w:t>ото</w:t>
      </w:r>
      <w:r w:rsidR="002C1D72" w:rsidRPr="003F2899">
        <w:rPr>
          <w:rFonts w:ascii="GHEA Grapalat" w:hAnsi="GHEA Grapalat"/>
        </w:rPr>
        <w:t>бранным участником</w:t>
      </w:r>
      <w:r w:rsidR="000C3F69" w:rsidRPr="003F2899">
        <w:rPr>
          <w:rFonts w:ascii="GHEA Grapalat" w:hAnsi="GHEA Grapalat"/>
        </w:rPr>
        <w:t>,</w:t>
      </w:r>
      <w:r w:rsidR="002C1D72" w:rsidRPr="003F2899">
        <w:rPr>
          <w:rFonts w:ascii="GHEA Grapalat" w:hAnsi="GHEA Grapalat"/>
        </w:rPr>
        <w:t xml:space="preserve"> </w:t>
      </w:r>
      <w:r w:rsidR="00A7559E" w:rsidRPr="00AC3C74">
        <w:rPr>
          <w:rFonts w:ascii="GHEA Grapalat" w:hAnsi="GHEA Grapalat"/>
        </w:rPr>
        <w:t>представляет обеспечение квалификации в порядке и размере, установленны</w:t>
      </w:r>
      <w:r w:rsidR="00A7559E">
        <w:rPr>
          <w:rFonts w:ascii="GHEA Grapalat" w:hAnsi="GHEA Grapalat"/>
        </w:rPr>
        <w:t>ми</w:t>
      </w:r>
      <w:r w:rsidR="00A7559E" w:rsidRPr="00AC3C74">
        <w:rPr>
          <w:rFonts w:ascii="GHEA Grapalat" w:hAnsi="GHEA Grapalat"/>
        </w:rPr>
        <w:t xml:space="preserve"> настоящим приглашением</w:t>
      </w:r>
      <w:r w:rsidR="00A7559E">
        <w:rPr>
          <w:rFonts w:ascii="GHEA Grapalat" w:hAnsi="GHEA Grapalat"/>
          <w:lang w:val="hy-AM"/>
        </w:rPr>
        <w:t>.</w:t>
      </w:r>
      <w:r w:rsidR="00A425E2" w:rsidRPr="003F2899">
        <w:t xml:space="preserve"> </w:t>
      </w:r>
      <w:r w:rsidR="00A425E2" w:rsidRPr="003F2899">
        <w:rPr>
          <w:rFonts w:ascii="GHEA Grapalat" w:hAnsi="GHEA Grapalat"/>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3F2899">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xml:space="preserve">. В случае </w:t>
      </w:r>
      <w:r w:rsidR="000A6B75" w:rsidRPr="009044F1">
        <w:rPr>
          <w:rFonts w:ascii="GHEA Grapalat" w:hAnsi="GHEA Grapalat"/>
          <w:sz w:val="24"/>
          <w:szCs w:val="24"/>
        </w:rPr>
        <w:lastRenderedPageBreak/>
        <w:t>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32548E"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0B3864">
        <w:rPr>
          <w:rStyle w:val="af6"/>
          <w:rFonts w:ascii="GHEA Grapalat" w:hAnsi="GHEA Grapalat"/>
        </w:rPr>
        <w:footnoteReference w:customMarkFollows="1" w:id="1"/>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lastRenderedPageBreak/>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r w:rsidR="003E40A7">
        <w:rPr>
          <w:rStyle w:val="af6"/>
          <w:rFonts w:ascii="GHEA Grapalat" w:hAnsi="GHEA Grapalat"/>
        </w:rPr>
        <w:footnoteReference w:customMarkFollows="1" w:id="2"/>
        <w:t>6</w:t>
      </w:r>
      <w:r w:rsidRPr="009044F1">
        <w:rPr>
          <w:rFonts w:ascii="GHEA Grapalat" w:hAnsi="GHEA Grapalat"/>
        </w:rPr>
        <w:t xml:space="preserve">.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w:t>
      </w:r>
      <w:r w:rsidR="00081646">
        <w:rPr>
          <w:rFonts w:ascii="GHEA Grapalat" w:hAnsi="GHEA Grapalat"/>
          <w:sz w:val="24"/>
          <w:szCs w:val="24"/>
        </w:rPr>
        <w:t>товке заявок на запрос котировок</w:t>
      </w:r>
      <w:r w:rsidRPr="009044F1">
        <w:rPr>
          <w:rFonts w:ascii="GHEA Grapalat" w:hAnsi="GHEA Grapalat"/>
          <w:sz w:val="24"/>
          <w:szCs w:val="24"/>
        </w:rPr>
        <w:t>.</w:t>
      </w:r>
    </w:p>
    <w:p w:rsidR="00F057BE" w:rsidRPr="00956B41" w:rsidRDefault="00F057BE" w:rsidP="00F057BE">
      <w:pPr>
        <w:pStyle w:val="23"/>
        <w:widowControl w:val="0"/>
        <w:tabs>
          <w:tab w:val="left" w:pos="1134"/>
        </w:tabs>
        <w:spacing w:after="160" w:line="240" w:lineRule="auto"/>
        <w:ind w:firstLine="567"/>
        <w:rPr>
          <w:rFonts w:ascii="GHEA Grapalat" w:hAnsi="GHEA Grapalat"/>
          <w:b/>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sidRPr="002C7467">
        <w:rPr>
          <w:rFonts w:ascii="GHEA Grapalat" w:hAnsi="GHEA Grapalat"/>
          <w:b/>
          <w:sz w:val="24"/>
          <w:szCs w:val="24"/>
        </w:rPr>
        <w:t xml:space="preserve">Заявки на процедуру необходимо представить в комиссию по адресу  РА </w:t>
      </w:r>
      <w:r w:rsidR="005C51B4">
        <w:rPr>
          <w:rFonts w:ascii="GHEA Grapalat" w:hAnsi="GHEA Grapalat"/>
          <w:b/>
          <w:sz w:val="24"/>
          <w:szCs w:val="24"/>
        </w:rPr>
        <w:t>с</w:t>
      </w:r>
      <w:r w:rsidRPr="002C7467">
        <w:rPr>
          <w:rFonts w:ascii="GHEA Grapalat" w:hAnsi="GHEA Grapalat"/>
          <w:b/>
          <w:sz w:val="24"/>
          <w:szCs w:val="24"/>
        </w:rPr>
        <w:t>.</w:t>
      </w:r>
      <w:r>
        <w:rPr>
          <w:rFonts w:ascii="GHEA Grapalat" w:hAnsi="GHEA Grapalat"/>
          <w:b/>
          <w:sz w:val="24"/>
          <w:szCs w:val="24"/>
        </w:rPr>
        <w:t xml:space="preserve"> </w:t>
      </w:r>
      <w:r w:rsidR="005C51B4">
        <w:rPr>
          <w:rFonts w:ascii="GHEA Grapalat" w:hAnsi="GHEA Grapalat"/>
          <w:b/>
          <w:sz w:val="24"/>
          <w:szCs w:val="24"/>
        </w:rPr>
        <w:t>Нор  Харберд</w:t>
      </w:r>
      <w:r w:rsidRPr="002C7467">
        <w:rPr>
          <w:rFonts w:ascii="GHEA Grapalat" w:hAnsi="GHEA Grapalat"/>
          <w:b/>
          <w:sz w:val="24"/>
          <w:szCs w:val="24"/>
        </w:rPr>
        <w:t xml:space="preserve">, ул. </w:t>
      </w:r>
      <w:r w:rsidR="005C51B4">
        <w:rPr>
          <w:rFonts w:ascii="GHEA Grapalat" w:hAnsi="GHEA Grapalat"/>
          <w:b/>
          <w:sz w:val="24"/>
          <w:szCs w:val="24"/>
        </w:rPr>
        <w:t>Баграмян 38</w:t>
      </w:r>
      <w:r w:rsidRPr="002C7467">
        <w:rPr>
          <w:rFonts w:ascii="GHEA Grapalat" w:hAnsi="GHEA Grapalat"/>
          <w:b/>
          <w:sz w:val="24"/>
          <w:szCs w:val="24"/>
        </w:rPr>
        <w:t>, не позднее, чем 1</w:t>
      </w:r>
      <w:r w:rsidR="005C51B4">
        <w:rPr>
          <w:rFonts w:ascii="GHEA Grapalat" w:hAnsi="GHEA Grapalat"/>
          <w:b/>
          <w:sz w:val="24"/>
          <w:szCs w:val="24"/>
        </w:rPr>
        <w:t>3</w:t>
      </w:r>
      <w:r w:rsidRPr="002C7467">
        <w:rPr>
          <w:rFonts w:ascii="GHEA Grapalat" w:hAnsi="GHEA Grapalat"/>
          <w:b/>
          <w:sz w:val="24"/>
          <w:szCs w:val="24"/>
        </w:rPr>
        <w:t xml:space="preserve">:00  часов </w:t>
      </w:r>
      <w:r w:rsidR="005C51B4">
        <w:rPr>
          <w:rFonts w:ascii="GHEA Grapalat" w:hAnsi="GHEA Grapalat"/>
          <w:b/>
          <w:sz w:val="24"/>
          <w:szCs w:val="24"/>
        </w:rPr>
        <w:t>9</w:t>
      </w:r>
      <w:r w:rsidRPr="002C7467">
        <w:rPr>
          <w:rFonts w:ascii="GHEA Grapalat" w:hAnsi="GHEA Grapalat"/>
          <w:b/>
          <w:sz w:val="24"/>
          <w:szCs w:val="24"/>
        </w:rPr>
        <w:t xml:space="preserve">-го  дня с даты опубликования в бюллетене объявления и приглашения на настоящую процедуру. </w:t>
      </w:r>
    </w:p>
    <w:p w:rsidR="00A80ECD" w:rsidRDefault="00A80ECD" w:rsidP="008C6890">
      <w:pPr>
        <w:pStyle w:val="23"/>
        <w:widowControl w:val="0"/>
        <w:spacing w:after="160" w:line="240" w:lineRule="auto"/>
        <w:ind w:firstLine="567"/>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1E100B" w:rsidRPr="001E100B">
        <w:rPr>
          <w:rFonts w:ascii="GHEA Grapalat" w:hAnsi="GHEA Grapalat"/>
          <w:sz w:val="24"/>
          <w:szCs w:val="24"/>
        </w:rPr>
        <w:t xml:space="preserve">Армен </w:t>
      </w:r>
      <w:r w:rsidR="001E100B" w:rsidRPr="00D967B8">
        <w:rPr>
          <w:rFonts w:ascii="GHEA Grapalat" w:hAnsi="GHEA Grapalat"/>
          <w:sz w:val="24"/>
          <w:szCs w:val="24"/>
        </w:rPr>
        <w:t>М</w:t>
      </w:r>
      <w:r w:rsidR="001E100B" w:rsidRPr="001E100B">
        <w:rPr>
          <w:rFonts w:ascii="GHEA Grapalat" w:hAnsi="GHEA Grapalat"/>
          <w:sz w:val="24"/>
          <w:szCs w:val="24"/>
        </w:rPr>
        <w:t>инасян</w:t>
      </w:r>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lastRenderedPageBreak/>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ins w:id="2" w:author="Vardan" w:date="2022-10-29T23:48:00Z">
        <w:r w:rsidR="00E32603">
          <w:rPr>
            <w:rFonts w:ascii="GHEA Grapalat" w:hAnsi="GHEA Grapalat"/>
          </w:rPr>
          <w:t xml:space="preserve"> </w:t>
        </w:r>
      </w:ins>
      <w:r w:rsidR="00E32603">
        <w:rPr>
          <w:rFonts w:ascii="GHEA Grapalat" w:hAnsi="GHEA Grapalat"/>
        </w:rPr>
        <w:t xml:space="preserve">и </w:t>
      </w:r>
      <w:r w:rsidR="00E32603" w:rsidRPr="004F6AC1">
        <w:rPr>
          <w:rFonts w:ascii="GHEA Grapalat" w:hAnsi="GHEA Grapalat"/>
        </w:rPr>
        <w:t>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w:t>
      </w:r>
      <w:r w:rsidR="00883734" w:rsidRPr="003C5795">
        <w:rPr>
          <w:rFonts w:ascii="GHEA Grapalat" w:hAnsi="GHEA Grapalat"/>
        </w:rPr>
        <w:t>настоящ</w:t>
      </w:r>
      <w:r w:rsidR="00883734">
        <w:rPr>
          <w:rFonts w:ascii="GHEA Grapalat" w:hAnsi="GHEA Grapalat"/>
        </w:rPr>
        <w:t>им</w:t>
      </w:r>
      <w:r w:rsidR="00883734" w:rsidRPr="003C5795">
        <w:rPr>
          <w:rFonts w:ascii="GHEA Grapalat" w:hAnsi="GHEA Grapalat"/>
        </w:rPr>
        <w:t xml:space="preserve"> </w:t>
      </w:r>
      <w:r w:rsidR="00CC2B97" w:rsidRPr="003C5795">
        <w:rPr>
          <w:rFonts w:ascii="GHEA Grapalat" w:hAnsi="GHEA Grapalat"/>
        </w:rPr>
        <w:t>приглашени</w:t>
      </w:r>
      <w:r w:rsidR="00CC2B97">
        <w:rPr>
          <w:rFonts w:ascii="GHEA Grapalat" w:hAnsi="GHEA Grapalat"/>
        </w:rPr>
        <w:t xml:space="preserve">ем </w:t>
      </w:r>
      <w:r w:rsidR="00023F8F">
        <w:rPr>
          <w:rFonts w:ascii="GHEA Grapalat" w:hAnsi="GHEA Grapalat"/>
        </w:rPr>
        <w:t>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в) объявление об отсутствии</w:t>
      </w:r>
      <w:r w:rsidR="00FD4D68">
        <w:rPr>
          <w:rFonts w:ascii="GHEA Grapalat" w:hAnsi="GHEA Grapalat"/>
        </w:rPr>
        <w:t xml:space="preserve"> недобросовестной конкуренции,</w:t>
      </w:r>
      <w:r>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650DCD" w:rsidRDefault="001361B2" w:rsidP="00B46D58">
      <w:pPr>
        <w:pStyle w:val="norm"/>
        <w:widowControl w:val="0"/>
        <w:tabs>
          <w:tab w:val="left" w:pos="1134"/>
        </w:tabs>
        <w:spacing w:after="160" w:line="240" w:lineRule="auto"/>
        <w:ind w:firstLine="284"/>
        <w:rPr>
          <w:rFonts w:ascii="GHEA Grapalat" w:hAnsi="GHEA Grapalat"/>
          <w:sz w:val="24"/>
          <w:szCs w:val="24"/>
        </w:rPr>
      </w:pPr>
      <w:r w:rsidRPr="00650DCD">
        <w:rPr>
          <w:rFonts w:ascii="GHEA Grapalat" w:hAnsi="GHEA Grapalat"/>
          <w:sz w:val="24"/>
          <w:szCs w:val="24"/>
        </w:rPr>
        <w:t xml:space="preserve">д) </w:t>
      </w:r>
      <w:r w:rsidR="00B5181E" w:rsidRPr="00F057BE">
        <w:rPr>
          <w:rFonts w:ascii="GHEA Grapalat" w:hAnsi="GHEA Grapalat"/>
          <w:b/>
          <w:sz w:val="24"/>
          <w:szCs w:val="24"/>
        </w:rPr>
        <w:t>д</w:t>
      </w:r>
      <w:r w:rsidR="00695E8D" w:rsidRPr="00F057BE">
        <w:rPr>
          <w:rFonts w:ascii="GHEA Grapalat" w:hAnsi="GHEA Grapalat"/>
          <w:b/>
          <w:sz w:val="24"/>
          <w:szCs w:val="24"/>
        </w:rPr>
        <w:t>екларацию</w:t>
      </w:r>
      <w:r w:rsidR="006A7E82" w:rsidRPr="00F057BE">
        <w:rPr>
          <w:rFonts w:ascii="GHEA Grapalat" w:hAnsi="GHEA Grapalat"/>
          <w:b/>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F057BE">
        <w:rPr>
          <w:rFonts w:ascii="GHEA Grapalat" w:hAnsi="GHEA Grapalat"/>
          <w:b/>
          <w:sz w:val="24"/>
          <w:szCs w:val="24"/>
        </w:rPr>
        <w:t xml:space="preserve">При этом, если участник объявляется отобранным участником, то предусмотренная настоящим абзацем </w:t>
      </w:r>
      <w:r w:rsidR="006A7E82" w:rsidRPr="00F057BE">
        <w:rPr>
          <w:rFonts w:ascii="GHEA Grapalat" w:hAnsi="GHEA Grapalat"/>
          <w:b/>
          <w:sz w:val="24"/>
          <w:szCs w:val="24"/>
        </w:rPr>
        <w:t>деклация</w:t>
      </w:r>
      <w:r w:rsidRPr="00F057BE">
        <w:rPr>
          <w:rFonts w:ascii="GHEA Grapalat" w:hAnsi="GHEA Grapalat"/>
          <w:b/>
          <w:sz w:val="24"/>
          <w:szCs w:val="24"/>
        </w:rPr>
        <w:t>, после вскрытия заявок публик</w:t>
      </w:r>
      <w:r w:rsidR="006A7E82" w:rsidRPr="00F057BE">
        <w:rPr>
          <w:rFonts w:ascii="GHEA Grapalat" w:hAnsi="GHEA Grapalat"/>
          <w:b/>
          <w:sz w:val="24"/>
          <w:szCs w:val="24"/>
        </w:rPr>
        <w:t>у</w:t>
      </w:r>
      <w:r w:rsidRPr="00F057BE">
        <w:rPr>
          <w:rFonts w:ascii="GHEA Grapalat" w:hAnsi="GHEA Grapalat"/>
          <w:b/>
          <w:sz w:val="24"/>
          <w:szCs w:val="24"/>
        </w:rPr>
        <w:t>ется в бюллетене вместе с объявлением о решении заключить договор;</w:t>
      </w:r>
      <w:r w:rsidR="005F25EF" w:rsidRPr="00F057BE">
        <w:rPr>
          <w:rFonts w:ascii="GHEA Grapalat" w:hAnsi="GHEA Grapalat"/>
          <w:b/>
          <w:sz w:val="24"/>
          <w:szCs w:val="24"/>
        </w:rPr>
        <w:t xml:space="preserve"> </w:t>
      </w:r>
      <w:r w:rsidR="00E80312" w:rsidRPr="00F057BE">
        <w:rPr>
          <w:rFonts w:ascii="GHEA Grapalat" w:hAnsi="GHEA Grapalat"/>
          <w:b/>
          <w:sz w:val="24"/>
          <w:szCs w:val="24"/>
          <w:vertAlign w:val="superscript"/>
        </w:rPr>
        <w:t>6</w:t>
      </w:r>
      <w:r w:rsidR="005D5092" w:rsidRPr="00F057BE">
        <w:rPr>
          <w:rFonts w:ascii="GHEA Grapalat" w:hAnsi="GHEA Grapalat"/>
          <w:b/>
          <w:sz w:val="24"/>
          <w:szCs w:val="24"/>
          <w:vertAlign w:val="superscript"/>
          <w:lang w:val="hy-AM"/>
        </w:rPr>
        <w:t>.1</w:t>
      </w:r>
      <w:r w:rsidR="005F25EF" w:rsidRPr="00E80312">
        <w:rPr>
          <w:rFonts w:ascii="GHEA Grapalat" w:hAnsi="GHEA Grapalat"/>
          <w:sz w:val="24"/>
          <w:szCs w:val="24"/>
          <w:vertAlign w:val="superscript"/>
        </w:rPr>
        <w:t xml:space="preserve"> </w:t>
      </w:r>
    </w:p>
    <w:p w:rsidR="00071119" w:rsidRPr="00AA129F" w:rsidRDefault="00EA0D10" w:rsidP="00B46D58">
      <w:pPr>
        <w:pStyle w:val="norm"/>
        <w:widowControl w:val="0"/>
        <w:tabs>
          <w:tab w:val="left" w:pos="1134"/>
        </w:tabs>
        <w:spacing w:after="160" w:line="240" w:lineRule="auto"/>
        <w:ind w:firstLine="284"/>
        <w:rPr>
          <w:rFonts w:ascii="GHEA Grapalat" w:hAnsi="GHEA Grapalat"/>
          <w:b/>
          <w:lang w:val="hy-AM"/>
        </w:rPr>
      </w:pPr>
      <w:r w:rsidRPr="00AA129F">
        <w:rPr>
          <w:rFonts w:ascii="GHEA Grapalat" w:hAnsi="GHEA Grapalat"/>
          <w:b/>
        </w:rPr>
        <w:t xml:space="preserve">  </w:t>
      </w:r>
      <w:r w:rsidR="00932115" w:rsidRPr="00AA129F">
        <w:rPr>
          <w:rFonts w:ascii="GHEA Grapalat" w:hAnsi="GHEA Grapalat"/>
          <w:b/>
        </w:rPr>
        <w:t>2</w:t>
      </w:r>
      <w:r w:rsidR="005F25EF" w:rsidRPr="00AA129F">
        <w:rPr>
          <w:rFonts w:ascii="GHEA Grapalat" w:hAnsi="GHEA Grapalat"/>
          <w:b/>
        </w:rPr>
        <w:t xml:space="preserve">) </w:t>
      </w:r>
      <w:r w:rsidR="005F25EF" w:rsidRPr="00AA129F">
        <w:rPr>
          <w:rFonts w:ascii="GHEA Grapalat" w:hAnsi="GHEA Grapalat"/>
          <w:b/>
          <w:sz w:val="24"/>
          <w:szCs w:val="24"/>
        </w:rPr>
        <w:t>технические характеристики</w:t>
      </w:r>
      <w:r w:rsidR="00932115" w:rsidRPr="00AA129F">
        <w:rPr>
          <w:rFonts w:ascii="GHEA Grapalat" w:hAnsi="GHEA Grapalat" w:cs="Sylfaen"/>
          <w:b/>
          <w:sz w:val="24"/>
          <w:szCs w:val="24"/>
        </w:rPr>
        <w:t xml:space="preserve"> предлагаемого им товара</w:t>
      </w:r>
      <w:r w:rsidR="005F25EF" w:rsidRPr="00AA129F">
        <w:rPr>
          <w:rFonts w:ascii="GHEA Grapalat" w:hAnsi="GHEA Grapalat"/>
          <w:b/>
          <w:sz w:val="24"/>
          <w:szCs w:val="24"/>
        </w:rPr>
        <w:t xml:space="preserve">, а также товарный знак, </w:t>
      </w:r>
      <w:r w:rsidR="00932115" w:rsidRPr="00AA129F">
        <w:rPr>
          <w:rFonts w:ascii="GHEA Grapalat" w:hAnsi="GHEA Grapalat" w:cs="Sylfaen"/>
          <w:b/>
          <w:sz w:val="24"/>
          <w:szCs w:val="24"/>
        </w:rPr>
        <w:t xml:space="preserve">фирменное наименование, </w:t>
      </w:r>
      <w:r w:rsidR="005F6602" w:rsidRPr="00AA129F">
        <w:rPr>
          <w:rFonts w:ascii="GHEA Grapalat" w:hAnsi="GHEA Grapalat" w:cs="Sylfaen"/>
          <w:b/>
          <w:sz w:val="24"/>
          <w:szCs w:val="24"/>
        </w:rPr>
        <w:t xml:space="preserve">модель </w:t>
      </w:r>
      <w:r w:rsidR="00932115" w:rsidRPr="00AA129F">
        <w:rPr>
          <w:rFonts w:ascii="GHEA Grapalat" w:hAnsi="GHEA Grapalat" w:cs="Sylfaen"/>
          <w:b/>
          <w:sz w:val="24"/>
          <w:szCs w:val="24"/>
        </w:rPr>
        <w:t>и</w:t>
      </w:r>
      <w:r w:rsidR="00932115" w:rsidRPr="00AA129F">
        <w:rPr>
          <w:rFonts w:ascii="GHEA Grapalat" w:hAnsi="GHEA Grapalat"/>
          <w:b/>
          <w:sz w:val="24"/>
          <w:szCs w:val="24"/>
        </w:rPr>
        <w:t xml:space="preserve"> </w:t>
      </w:r>
      <w:r w:rsidR="005F25EF" w:rsidRPr="00AA129F">
        <w:rPr>
          <w:rFonts w:ascii="GHEA Grapalat" w:hAnsi="GHEA Grapalat"/>
          <w:b/>
          <w:sz w:val="24"/>
          <w:szCs w:val="24"/>
        </w:rPr>
        <w:t>наименование производителя, (далее — полное описание товара</w:t>
      </w:r>
      <w:r w:rsidR="005F25EF" w:rsidRPr="00AA129F">
        <w:rPr>
          <w:rFonts w:ascii="GHEA Grapalat" w:hAnsi="GHEA Grapalat"/>
          <w:b/>
        </w:rPr>
        <w:t>)</w:t>
      </w:r>
      <w:r w:rsidR="00B82520" w:rsidRPr="00AA129F">
        <w:rPr>
          <w:rFonts w:ascii="GHEA Grapalat" w:hAnsi="GHEA Grapalat"/>
          <w:b/>
        </w:rPr>
        <w:t xml:space="preserve">. </w:t>
      </w:r>
      <w:r w:rsidR="00B82520" w:rsidRPr="00AA129F">
        <w:rPr>
          <w:rFonts w:ascii="GHEA Grapalat" w:hAnsi="GHEA Grapalat"/>
          <w:b/>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AA129F">
        <w:rPr>
          <w:rFonts w:ascii="GHEA Grapalat" w:hAnsi="GHEA Grapalat"/>
          <w:b/>
          <w:sz w:val="24"/>
          <w:szCs w:val="24"/>
        </w:rPr>
        <w:t xml:space="preserve">модель </w:t>
      </w:r>
      <w:r w:rsidR="005F6602" w:rsidRPr="00AA129F">
        <w:rPr>
          <w:rFonts w:ascii="GHEA Grapalat" w:hAnsi="GHEA Grapalat"/>
          <w:b/>
        </w:rPr>
        <w:t>если не применяется условие, установленное последним предложением пункта 1.1 настоящей части</w:t>
      </w:r>
      <w:r w:rsidR="00B82520" w:rsidRPr="00AA129F" w:rsidDel="001B47B5">
        <w:rPr>
          <w:rFonts w:ascii="GHEA Grapalat" w:hAnsi="GHEA Grapalat"/>
          <w:b/>
        </w:rPr>
        <w:t xml:space="preserve"> </w:t>
      </w:r>
      <w:r w:rsidR="00EA6AE0" w:rsidRPr="00AA129F">
        <w:rPr>
          <w:rStyle w:val="af6"/>
          <w:rFonts w:ascii="GHEA Grapalat" w:hAnsi="GHEA Grapalat" w:cs="Sylfaen"/>
          <w:b/>
          <w:sz w:val="24"/>
          <w:szCs w:val="24"/>
        </w:rPr>
        <w:footnoteReference w:customMarkFollows="1" w:id="3"/>
        <w:t>7</w:t>
      </w:r>
      <w:r w:rsidR="005F25EF" w:rsidRPr="00AA129F">
        <w:rPr>
          <w:rFonts w:ascii="GHEA Grapalat" w:hAnsi="GHEA Grapalat" w:cs="Sylfaen"/>
          <w:b/>
          <w:sz w:val="24"/>
          <w:szCs w:val="24"/>
        </w:rPr>
        <w:t>:</w:t>
      </w:r>
      <w:r w:rsidR="00932115" w:rsidRPr="00AA129F">
        <w:rPr>
          <w:b/>
        </w:rPr>
        <w:t xml:space="preserve"> </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xml:space="preserve">. В случае несоблюдения </w:t>
      </w:r>
      <w:r>
        <w:rPr>
          <w:rFonts w:ascii="GHEA Grapalat" w:hAnsi="GHEA Grapalat" w:cs="Sylfaen"/>
        </w:rPr>
        <w:lastRenderedPageBreak/>
        <w:t>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w:t>
      </w:r>
      <w:r w:rsidR="00AE1E38" w:rsidRPr="00147FD7">
        <w:rPr>
          <w:rFonts w:ascii="GHEA Grapalat" w:hAnsi="GHEA Grapalat"/>
          <w:sz w:val="24"/>
          <w:szCs w:val="24"/>
        </w:rPr>
        <w:lastRenderedPageBreak/>
        <w:t xml:space="preserve">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23"/>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B571A1" w:rsidRDefault="00FD2748" w:rsidP="00B571A1">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B571A1" w:rsidRPr="009044F1">
        <w:rPr>
          <w:rFonts w:ascii="GHEA Grapalat" w:hAnsi="GHEA Grapalat"/>
          <w:sz w:val="24"/>
          <w:szCs w:val="24"/>
        </w:rPr>
        <w:t>Вскрытие заявок произойдет на "</w:t>
      </w:r>
      <w:r w:rsidR="00B571A1" w:rsidRPr="00016450">
        <w:rPr>
          <w:rFonts w:ascii="GHEA Grapalat" w:hAnsi="GHEA Grapalat"/>
        </w:rPr>
        <w:t>"</w:t>
      </w:r>
      <w:r w:rsidR="005C51B4">
        <w:rPr>
          <w:rFonts w:ascii="GHEA Grapalat" w:hAnsi="GHEA Grapalat"/>
        </w:rPr>
        <w:t>9</w:t>
      </w:r>
      <w:r w:rsidR="00B571A1">
        <w:rPr>
          <w:rFonts w:ascii="GHEA Grapalat" w:hAnsi="GHEA Grapalat"/>
          <w:sz w:val="24"/>
          <w:szCs w:val="24"/>
        </w:rPr>
        <w:t>"-</w:t>
      </w:r>
      <w:r w:rsidR="00B571A1" w:rsidRPr="009044F1">
        <w:rPr>
          <w:rFonts w:ascii="GHEA Grapalat" w:hAnsi="GHEA Grapalat"/>
          <w:sz w:val="24"/>
          <w:szCs w:val="24"/>
        </w:rPr>
        <w:t>й день в "</w:t>
      </w:r>
      <w:r w:rsidR="00B571A1" w:rsidRPr="00016450">
        <w:rPr>
          <w:rFonts w:ascii="GHEA Grapalat" w:hAnsi="GHEA Grapalat"/>
        </w:rPr>
        <w:t>"</w:t>
      </w:r>
      <w:r w:rsidR="00B571A1" w:rsidRPr="00EB1B19">
        <w:rPr>
          <w:rFonts w:ascii="GHEA Grapalat" w:hAnsi="GHEA Grapalat"/>
        </w:rPr>
        <w:t>1</w:t>
      </w:r>
      <w:r w:rsidR="005C51B4">
        <w:rPr>
          <w:rFonts w:ascii="GHEA Grapalat" w:hAnsi="GHEA Grapalat"/>
        </w:rPr>
        <w:t>3</w:t>
      </w:r>
      <w:r w:rsidR="00B571A1" w:rsidRPr="00EB1B19">
        <w:rPr>
          <w:rFonts w:ascii="GHEA Grapalat" w:hAnsi="GHEA Grapalat"/>
        </w:rPr>
        <w:t>:</w:t>
      </w:r>
      <w:r w:rsidR="00B571A1" w:rsidRPr="00C90F08">
        <w:rPr>
          <w:rFonts w:ascii="GHEA Grapalat" w:hAnsi="GHEA Grapalat"/>
        </w:rPr>
        <w:t>0</w:t>
      </w:r>
      <w:r w:rsidR="00B571A1" w:rsidRPr="00EB1B19">
        <w:rPr>
          <w:rFonts w:ascii="GHEA Grapalat" w:hAnsi="GHEA Grapalat"/>
        </w:rPr>
        <w:t>0</w:t>
      </w:r>
      <w:r w:rsidR="00B571A1" w:rsidRPr="00016450">
        <w:rPr>
          <w:rFonts w:ascii="GHEA Grapalat" w:hAnsi="GHEA Grapalat"/>
        </w:rPr>
        <w:t xml:space="preserve">" </w:t>
      </w:r>
      <w:r w:rsidR="00B571A1" w:rsidRPr="009044F1">
        <w:rPr>
          <w:rFonts w:ascii="GHEA Grapalat" w:hAnsi="GHEA Grapalat"/>
          <w:sz w:val="24"/>
          <w:szCs w:val="24"/>
        </w:rPr>
        <w:t xml:space="preserve">" со дня опубликования в </w:t>
      </w:r>
      <w:r w:rsidR="00B571A1">
        <w:rPr>
          <w:rFonts w:ascii="GHEA Grapalat" w:hAnsi="GHEA Grapalat"/>
          <w:sz w:val="24"/>
          <w:szCs w:val="24"/>
        </w:rPr>
        <w:t>бюллетене</w:t>
      </w:r>
      <w:r w:rsidR="00B571A1" w:rsidRPr="009044F1">
        <w:rPr>
          <w:rFonts w:ascii="GHEA Grapalat" w:hAnsi="GHEA Grapalat"/>
          <w:sz w:val="24"/>
          <w:szCs w:val="24"/>
        </w:rPr>
        <w:t xml:space="preserve"> объявления и приглашения на настоящую процедуру. </w:t>
      </w:r>
    </w:p>
    <w:p w:rsidR="00C64E56" w:rsidRPr="0052423E" w:rsidRDefault="009B6D58" w:rsidP="00B571A1">
      <w:pPr>
        <w:pStyle w:val="23"/>
        <w:widowControl w:val="0"/>
        <w:tabs>
          <w:tab w:val="left" w:pos="1134"/>
        </w:tabs>
        <w:spacing w:after="160" w:line="240" w:lineRule="auto"/>
        <w:ind w:firstLine="567"/>
        <w:rPr>
          <w:rFonts w:ascii="GHEA Grapalat" w:hAnsi="GHEA Grapalat"/>
          <w:sz w:val="24"/>
          <w:szCs w:val="24"/>
        </w:rPr>
      </w:pPr>
      <w:r w:rsidRPr="0052423E">
        <w:rPr>
          <w:rFonts w:ascii="GHEA Grapalat" w:hAnsi="GHEA Grapalat"/>
          <w:sz w:val="24"/>
          <w:szCs w:val="24"/>
        </w:rPr>
        <w:t>На заседании по вскрытию</w:t>
      </w:r>
      <w:r w:rsidR="001F2926" w:rsidRPr="0052423E">
        <w:rPr>
          <w:rFonts w:ascii="GHEA Grapalat" w:hAnsi="GHEA Grapalat"/>
          <w:sz w:val="24"/>
          <w:szCs w:val="24"/>
        </w:rPr>
        <w:t xml:space="preserve"> и оценке</w:t>
      </w:r>
      <w:r w:rsidRPr="0052423E">
        <w:rPr>
          <w:rFonts w:ascii="GHEA Grapalat" w:hAnsi="GHEA Grapalat"/>
          <w:sz w:val="24"/>
          <w:szCs w:val="24"/>
        </w:rPr>
        <w:t xml:space="preserve"> заявок</w:t>
      </w:r>
      <w:r w:rsidR="00C64E56" w:rsidRPr="0052423E">
        <w:rPr>
          <w:rFonts w:ascii="GHEA Grapalat" w:hAnsi="GHEA Grapalat"/>
          <w:sz w:val="24"/>
          <w:szCs w:val="24"/>
        </w:rPr>
        <w:t>:</w:t>
      </w:r>
    </w:p>
    <w:p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sidR="00A11105">
        <w:rPr>
          <w:rFonts w:ascii="GHEA Grapalat" w:hAnsi="GHEA Grapalat"/>
        </w:rPr>
        <w:t xml:space="preserve">закупки </w:t>
      </w:r>
      <w:r w:rsidR="00576D5D" w:rsidRPr="009044F1">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lastRenderedPageBreak/>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D3681C">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0C324B">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6A4E85">
        <w:rPr>
          <w:rFonts w:ascii="GHEA Grapalat" w:hAnsi="GHEA Grapalat"/>
        </w:rPr>
        <w:t>и/или обеспечение заявки,</w:t>
      </w:r>
      <w:r w:rsidR="006A4E85" w:rsidRPr="009044F1">
        <w:rPr>
          <w:rFonts w:ascii="GHEA Grapalat" w:hAnsi="GHEA Grapalat"/>
        </w:rPr>
        <w:t xml:space="preserve"> </w:t>
      </w:r>
      <w:r w:rsidR="006A4E85">
        <w:rPr>
          <w:rFonts w:ascii="GHEA Grapalat" w:hAnsi="GHEA Grapalat"/>
        </w:rPr>
        <w:t xml:space="preserve">или </w:t>
      </w:r>
      <w:r w:rsidRPr="009044F1">
        <w:rPr>
          <w:rFonts w:ascii="GHEA Grapalat" w:hAnsi="GHEA Grapalat"/>
        </w:rPr>
        <w:t>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6D73FB">
        <w:rPr>
          <w:rFonts w:ascii="GHEA Grapalat" w:hAnsi="GHEA Grapalat"/>
          <w:sz w:val="24"/>
          <w:szCs w:val="24"/>
        </w:rPr>
        <w:t xml:space="preserve">или </w:t>
      </w:r>
      <w:r w:rsidR="006D73FB" w:rsidRPr="003F64C5">
        <w:rPr>
          <w:rFonts w:ascii="GHEA Grapalat" w:hAnsi="GHEA Grapalat"/>
          <w:sz w:val="24"/>
          <w:szCs w:val="24"/>
        </w:rPr>
        <w:t>непризнанны</w:t>
      </w:r>
      <w:r w:rsidR="006D73FB">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00B25E1F"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B25E1F" w:rsidRPr="00C90F08">
        <w:rPr>
          <w:rFonts w:ascii="GHEA Grapalat" w:hAnsi="GHEA Grapalat"/>
          <w:i w:val="0"/>
          <w:sz w:val="24"/>
          <w:szCs w:val="24"/>
        </w:rPr>
        <w:t xml:space="preserve">ЦБ </w:t>
      </w:r>
      <w:r w:rsidR="00B25E1F" w:rsidRPr="00016450">
        <w:rPr>
          <w:rFonts w:ascii="GHEA Grapalat" w:hAnsi="GHEA Grapalat"/>
          <w:i w:val="0"/>
          <w:sz w:val="24"/>
          <w:szCs w:val="24"/>
        </w:rPr>
        <w:t xml:space="preserve"> </w:t>
      </w:r>
      <w:r w:rsidR="00B25E1F" w:rsidRPr="00C90F08">
        <w:rPr>
          <w:rFonts w:ascii="GHEA Grapalat" w:hAnsi="GHEA Grapalat"/>
          <w:i w:val="0"/>
          <w:sz w:val="24"/>
          <w:szCs w:val="24"/>
        </w:rPr>
        <w:t>Армении</w:t>
      </w:r>
      <w:r w:rsidR="003C78D9">
        <w:rPr>
          <w:rStyle w:val="af6"/>
          <w:rFonts w:ascii="GHEA Grapalat" w:hAnsi="GHEA Grapalat"/>
          <w:i w:val="0"/>
          <w:sz w:val="24"/>
          <w:szCs w:val="24"/>
        </w:rPr>
        <w:footnoteReference w:customMarkFollows="1" w:id="4"/>
        <w:t>10</w:t>
      </w:r>
      <w:r w:rsidR="00A01157">
        <w:rPr>
          <w:rFonts w:ascii="GHEA Grapalat" w:hAnsi="GHEA Grapalat"/>
          <w:i w:val="0"/>
          <w:sz w:val="24"/>
          <w:szCs w:val="24"/>
        </w:rPr>
        <w:t>.</w:t>
      </w:r>
    </w:p>
    <w:p w:rsidR="00B15493" w:rsidRDefault="00FD274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1E1D4C">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Pr>
          <w:rFonts w:ascii="GHEA Grapalat" w:hAnsi="GHEA Grapalat"/>
          <w:sz w:val="24"/>
          <w:szCs w:val="24"/>
        </w:rPr>
        <w:t xml:space="preserve">отобранного или </w:t>
      </w:r>
      <w:r w:rsidR="00A33A7B" w:rsidRPr="003F64C5">
        <w:rPr>
          <w:rFonts w:ascii="GHEA Grapalat" w:hAnsi="GHEA Grapalat"/>
          <w:sz w:val="24"/>
          <w:szCs w:val="24"/>
        </w:rPr>
        <w:t>непризнанны</w:t>
      </w:r>
      <w:r w:rsidR="00A33A7B">
        <w:rPr>
          <w:rFonts w:ascii="GHEA Grapalat" w:hAnsi="GHEA Grapalat"/>
          <w:sz w:val="24"/>
          <w:szCs w:val="24"/>
        </w:rPr>
        <w:t>х таковыми участников</w:t>
      </w:r>
      <w:r w:rsidRPr="009044F1">
        <w:rPr>
          <w:rFonts w:ascii="GHEA Grapalat" w:hAnsi="GHEA Grapalat"/>
          <w:sz w:val="24"/>
          <w:szCs w:val="24"/>
        </w:rPr>
        <w:t xml:space="preserve">.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При равенстве предложенных наименьших цен</w:t>
      </w:r>
      <w:del w:id="4" w:author="Vardan" w:date="2022-10-29T23:54:00Z">
        <w:r w:rsidRPr="009044F1" w:rsidDel="002164B3">
          <w:rPr>
            <w:rFonts w:ascii="GHEA Grapalat" w:hAnsi="GHEA Grapalat"/>
            <w:sz w:val="24"/>
            <w:szCs w:val="24"/>
          </w:rPr>
          <w:delText xml:space="preserve"> </w:delText>
        </w:r>
      </w:del>
      <w:r w:rsidR="00186559">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w:t>
      </w:r>
      <w:r w:rsidR="00FC5859">
        <w:rPr>
          <w:rFonts w:ascii="GHEA Grapalat" w:hAnsi="GHEA Grapalat"/>
          <w:sz w:val="24"/>
          <w:szCs w:val="24"/>
        </w:rPr>
        <w:t xml:space="preserve">отобранного </w:t>
      </w:r>
      <w:r w:rsidR="002F27C9">
        <w:rPr>
          <w:rFonts w:ascii="GHEA Grapalat" w:hAnsi="GHEA Grapalat"/>
          <w:sz w:val="24"/>
          <w:szCs w:val="24"/>
        </w:rPr>
        <w:t>и</w:t>
      </w:r>
      <w:r w:rsidR="00FC5859">
        <w:rPr>
          <w:rFonts w:ascii="GHEA Grapalat" w:hAnsi="GHEA Grapalat"/>
          <w:sz w:val="24"/>
          <w:szCs w:val="24"/>
        </w:rPr>
        <w:t xml:space="preserve"> </w:t>
      </w:r>
      <w:r w:rsidR="00FC5859" w:rsidRPr="003F64C5">
        <w:rPr>
          <w:rFonts w:ascii="GHEA Grapalat" w:hAnsi="GHEA Grapalat"/>
          <w:sz w:val="24"/>
          <w:szCs w:val="24"/>
        </w:rPr>
        <w:t>непризнанны</w:t>
      </w:r>
      <w:r w:rsidR="00FC5859">
        <w:rPr>
          <w:rFonts w:ascii="GHEA Grapalat" w:hAnsi="GHEA Grapalat"/>
          <w:sz w:val="24"/>
          <w:szCs w:val="24"/>
        </w:rPr>
        <w:t xml:space="preserve">х таковыми </w:t>
      </w:r>
      <w:r w:rsidRPr="009044F1">
        <w:rPr>
          <w:rFonts w:ascii="GHEA Grapalat" w:hAnsi="GHEA Grapalat"/>
          <w:sz w:val="24"/>
          <w:szCs w:val="24"/>
        </w:rPr>
        <w:t xml:space="preserve">участников, </w:t>
      </w:r>
      <w:r w:rsidR="00A55C6C">
        <w:rPr>
          <w:rFonts w:ascii="GHEA Grapalat" w:hAnsi="GHEA Grapalat"/>
          <w:sz w:val="24"/>
          <w:szCs w:val="24"/>
        </w:rPr>
        <w:t>на заседаниии комиссии</w:t>
      </w:r>
      <w:r w:rsidR="00A55C6C" w:rsidRPr="009044F1">
        <w:rPr>
          <w:rFonts w:ascii="GHEA Grapalat" w:hAnsi="GHEA Grapalat"/>
          <w:sz w:val="24"/>
          <w:szCs w:val="24"/>
        </w:rPr>
        <w:t xml:space="preserve"> </w:t>
      </w:r>
      <w:r w:rsidR="00A55C6C" w:rsidRPr="00334F26">
        <w:rPr>
          <w:rFonts w:ascii="GHEA Grapalat" w:hAnsi="GHEA Grapalat"/>
          <w:sz w:val="24"/>
          <w:szCs w:val="24"/>
        </w:rPr>
        <w:t>с предложившими равные цены участниками,</w:t>
      </w:r>
      <w:r w:rsidRPr="009044F1">
        <w:rPr>
          <w:rFonts w:ascii="GHEA Grapalat" w:hAnsi="GHEA Grapalat"/>
          <w:sz w:val="24"/>
          <w:szCs w:val="24"/>
        </w:rPr>
        <w:t xml:space="preserve"> проводятся одновременные переговоры, если </w:t>
      </w:r>
      <w:r w:rsidR="006248D3">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75330D" w:rsidRPr="0075330D">
        <w:rPr>
          <w:rFonts w:ascii="GHEA Grapalat" w:hAnsi="GHEA Grapalat"/>
          <w:sz w:val="24"/>
          <w:szCs w:val="24"/>
        </w:rPr>
        <w:t xml:space="preserve"> </w:t>
      </w:r>
      <w:r w:rsidR="0075330D" w:rsidRPr="009044F1">
        <w:rPr>
          <w:rFonts w:ascii="GHEA Grapalat" w:hAnsi="GHEA Grapalat"/>
          <w:sz w:val="24"/>
          <w:szCs w:val="24"/>
        </w:rPr>
        <w:t>присутствуют</w:t>
      </w:r>
      <w:r w:rsidR="0075330D" w:rsidRPr="0075330D">
        <w:rPr>
          <w:rFonts w:ascii="GHEA Grapalat" w:hAnsi="GHEA Grapalat"/>
          <w:sz w:val="24"/>
          <w:szCs w:val="24"/>
        </w:rPr>
        <w:t xml:space="preserve"> </w:t>
      </w:r>
      <w:r w:rsidR="0075330D" w:rsidRPr="009044F1">
        <w:rPr>
          <w:rFonts w:ascii="GHEA Grapalat" w:hAnsi="GHEA Grapalat"/>
          <w:sz w:val="24"/>
          <w:szCs w:val="24"/>
        </w:rPr>
        <w:t>на заседании</w:t>
      </w:r>
      <w:r w:rsidR="0075330D">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участников</w:t>
      </w:r>
      <w:r w:rsidR="002615E2">
        <w:rPr>
          <w:rFonts w:ascii="GHEA Grapalat" w:hAnsi="GHEA Grapalat"/>
          <w:sz w:val="24"/>
          <w:szCs w:val="24"/>
        </w:rPr>
        <w:t xml:space="preserve"> представившими равные цены</w:t>
      </w:r>
      <w:r w:rsidRPr="009044F1">
        <w:rPr>
          <w:rFonts w:ascii="GHEA Grapalat" w:hAnsi="GHEA Grapalat"/>
          <w:sz w:val="24"/>
          <w:szCs w:val="24"/>
        </w:rPr>
        <w:t xml:space="preserve"> </w:t>
      </w:r>
      <w:r w:rsidR="00BB7A52">
        <w:rPr>
          <w:rFonts w:ascii="GHEA Grapalat" w:hAnsi="GHEA Grapalat"/>
          <w:sz w:val="24"/>
          <w:szCs w:val="24"/>
        </w:rPr>
        <w:t xml:space="preserve">об </w:t>
      </w:r>
      <w:r w:rsidR="00BB7A52" w:rsidRPr="00C87FA4">
        <w:rPr>
          <w:rFonts w:ascii="GHEA Grapalat" w:hAnsi="GHEA Grapalat"/>
          <w:sz w:val="24"/>
          <w:szCs w:val="24"/>
        </w:rPr>
        <w:t>условия</w:t>
      </w:r>
      <w:r w:rsidR="00BB7A52">
        <w:rPr>
          <w:rFonts w:ascii="GHEA Grapalat" w:hAnsi="GHEA Grapalat"/>
          <w:sz w:val="24"/>
          <w:szCs w:val="24"/>
        </w:rPr>
        <w:t>х</w:t>
      </w:r>
      <w:r w:rsidR="00BB7A52" w:rsidRPr="00C87FA4">
        <w:rPr>
          <w:rFonts w:ascii="GHEA Grapalat" w:hAnsi="GHEA Grapalat"/>
          <w:sz w:val="24"/>
          <w:szCs w:val="24"/>
        </w:rPr>
        <w:t>, продолжительност</w:t>
      </w:r>
      <w:r w:rsidR="00BB7A52">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Pr>
          <w:rFonts w:ascii="GHEA Grapalat" w:hAnsi="GHEA Grapalat"/>
          <w:sz w:val="24"/>
          <w:szCs w:val="24"/>
        </w:rPr>
        <w:t>другого участника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D64A0E" w:rsidRDefault="009B6D58" w:rsidP="00D64A0E">
      <w:pPr>
        <w:pStyle w:val="norm"/>
        <w:widowControl w:val="0"/>
        <w:tabs>
          <w:tab w:val="left" w:pos="1134"/>
        </w:tabs>
        <w:spacing w:after="160" w:line="240" w:lineRule="auto"/>
        <w:ind w:firstLine="567"/>
        <w:rPr>
          <w:ins w:id="5" w:author="Vardan" w:date="2022-10-29T23:58:00Z"/>
          <w:rFonts w:ascii="GHEA Grapalat" w:hAnsi="GHEA Grapalat"/>
          <w:sz w:val="24"/>
          <w:szCs w:val="24"/>
        </w:rPr>
      </w:pPr>
      <w:r w:rsidRPr="009044F1">
        <w:rPr>
          <w:rFonts w:ascii="GHEA Grapalat" w:hAnsi="GHEA Grapalat"/>
          <w:sz w:val="24"/>
          <w:szCs w:val="24"/>
        </w:rPr>
        <w:lastRenderedPageBreak/>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2F27C9">
        <w:rPr>
          <w:rFonts w:ascii="GHEA Grapalat" w:hAnsi="GHEA Grapalat"/>
          <w:sz w:val="24"/>
          <w:szCs w:val="24"/>
        </w:rPr>
        <w:t xml:space="preserve">и </w:t>
      </w:r>
      <w:r w:rsidR="00CD7A4E">
        <w:rPr>
          <w:rFonts w:ascii="GHEA Grapalat" w:hAnsi="GHEA Grapalat"/>
          <w:sz w:val="24"/>
          <w:szCs w:val="24"/>
        </w:rPr>
        <w:t xml:space="preserve"> </w:t>
      </w:r>
      <w:r w:rsidR="00CD7A4E" w:rsidRPr="003F64C5">
        <w:rPr>
          <w:rFonts w:ascii="GHEA Grapalat" w:hAnsi="GHEA Grapalat"/>
          <w:sz w:val="24"/>
          <w:szCs w:val="24"/>
        </w:rPr>
        <w:t>непризнанны</w:t>
      </w:r>
      <w:r w:rsidR="00CD7A4E">
        <w:rPr>
          <w:rFonts w:ascii="GHEA Grapalat" w:hAnsi="GHEA Grapalat"/>
          <w:sz w:val="24"/>
          <w:szCs w:val="24"/>
        </w:rPr>
        <w:t>е таковыми</w:t>
      </w:r>
      <w:r w:rsidRPr="009044F1">
        <w:rPr>
          <w:rFonts w:ascii="GHEA Grapalat" w:hAnsi="GHEA Grapalat"/>
          <w:sz w:val="24"/>
          <w:szCs w:val="24"/>
        </w:rPr>
        <w:t xml:space="preserve"> участники</w:t>
      </w:r>
      <w:r w:rsidR="00D64A0E" w:rsidRPr="00D64A0E">
        <w:rPr>
          <w:rFonts w:ascii="GHEA Grapalat" w:hAnsi="GHEA Grapalat"/>
          <w:sz w:val="24"/>
          <w:szCs w:val="24"/>
        </w:rPr>
        <w:t xml:space="preserve"> </w:t>
      </w:r>
      <w:r w:rsidR="00D64A0E"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D64A0E">
        <w:rPr>
          <w:rFonts w:ascii="GHEA Grapalat" w:hAnsi="GHEA Grapalat"/>
          <w:sz w:val="24"/>
          <w:szCs w:val="24"/>
        </w:rPr>
        <w:t>.</w:t>
      </w:r>
    </w:p>
    <w:p w:rsidR="00B05FE6" w:rsidRDefault="00B05FE6" w:rsidP="00B05FE6">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8.</w:t>
      </w:r>
      <w:r w:rsidR="00222CDB">
        <w:rPr>
          <w:rFonts w:ascii="GHEA Grapalat" w:hAnsi="GHEA Grapalat"/>
          <w:sz w:val="24"/>
          <w:szCs w:val="24"/>
        </w:rPr>
        <w:t>6</w:t>
      </w:r>
      <w:r>
        <w:rPr>
          <w:rFonts w:ascii="GHEA Grapalat" w:hAnsi="GHEA Grapalat"/>
          <w:sz w:val="24"/>
          <w:szCs w:val="24"/>
        </w:rPr>
        <w:t xml:space="preserve">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B05FE6" w:rsidRPr="009044F1" w:rsidRDefault="00B05FE6" w:rsidP="00B05FE6">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00433568" w:rsidRPr="00433568">
        <w:rPr>
          <w:rFonts w:ascii="GHEA Grapalat" w:hAnsi="GHEA Grapalat"/>
          <w:sz w:val="24"/>
          <w:szCs w:val="24"/>
        </w:rPr>
        <w:t>включая случаи,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/исполнителя/,</w:t>
      </w:r>
      <w:r w:rsidR="00433568">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34742C" w:rsidRPr="00AA7117" w:rsidRDefault="0034742C" w:rsidP="0034742C">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cs="Sylfaen"/>
          <w:sz w:val="24"/>
          <w:szCs w:val="24"/>
        </w:rPr>
        <w:t xml:space="preserve">8.8.1. </w:t>
      </w:r>
      <w:r w:rsidRPr="0034742C">
        <w:rPr>
          <w:rFonts w:ascii="GHEA Grapalat" w:hAnsi="GHEA Grapalat" w:cs="Sylfaen"/>
          <w:sz w:val="24"/>
          <w:szCs w:val="24"/>
        </w:rPr>
        <w:t>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участник исправляет зафиксированное несоответствие в срок, </w:t>
      </w:r>
      <w:r w:rsidRPr="009044F1">
        <w:rPr>
          <w:rFonts w:ascii="GHEA Grapalat" w:hAnsi="GHEA Grapalat"/>
          <w:sz w:val="24"/>
          <w:szCs w:val="24"/>
        </w:rPr>
        <w:lastRenderedPageBreak/>
        <w:t>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6A649A"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6A649A"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B6749E" w:rsidDel="00A5199D">
        <w:rPr>
          <w:rFonts w:ascii="GHEA Grapalat" w:hAnsi="GHEA Grapalat"/>
          <w:sz w:val="24"/>
          <w:szCs w:val="24"/>
        </w:rPr>
        <w:t xml:space="preserve"> </w:t>
      </w:r>
      <w:r w:rsidR="006A649A"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52468C"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52468C" w:rsidRPr="00551FD6">
        <w:rPr>
          <w:rFonts w:ascii="GHEA Grapalat" w:hAnsi="GHEA Grapalat"/>
        </w:rPr>
        <w:t xml:space="preserve">В случае выявления </w:t>
      </w:r>
      <w:r w:rsidR="0052468C" w:rsidRPr="00681C1F">
        <w:rPr>
          <w:rFonts w:ascii="GHEA Grapalat" w:hAnsi="GHEA Grapalat"/>
          <w:color w:val="000000" w:themeColor="text1"/>
        </w:rPr>
        <w:t xml:space="preserve">оснований, предусмотренных пунктом 6 части 1 статьи 6 Закона, </w:t>
      </w:r>
      <w:r w:rsidR="0052468C"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D17C45" w:rsidRPr="00DB680D">
        <w:rPr>
          <w:rFonts w:ascii="GHEA Grapalat" w:hAnsi="GHEA Grapalat"/>
        </w:rPr>
        <w:t>.</w:t>
      </w:r>
      <w:r w:rsidR="0088745E" w:rsidRPr="00DB680D">
        <w:rPr>
          <w:rFonts w:ascii="GHEA Grapalat" w:hAnsi="GHEA Grapalat"/>
        </w:rPr>
        <w:t xml:space="preserve"> </w:t>
      </w:r>
      <w:r w:rsidR="00D17C45" w:rsidRPr="00DB680D">
        <w:rPr>
          <w:rFonts w:ascii="GHEA Grapalat" w:hAnsi="GHEA Grapalat"/>
        </w:rPr>
        <w:t xml:space="preserve">Мотивированное решение руководителя </w:t>
      </w:r>
      <w:r w:rsidR="00D17C45" w:rsidRPr="00982592">
        <w:rPr>
          <w:rFonts w:ascii="GHEA Grapalat" w:hAnsi="GHEA Grapalat"/>
        </w:rPr>
        <w:t>заказчика уполномоченный орган публикует в бюллетене</w:t>
      </w:r>
      <w:r w:rsidR="00507A99" w:rsidRPr="009022F9">
        <w:rPr>
          <w:rFonts w:ascii="GHEA Grapalat" w:hAnsi="GHEA Grapalat"/>
        </w:rPr>
        <w:t xml:space="preserve"> </w:t>
      </w:r>
      <w:r w:rsidR="00507A99">
        <w:rPr>
          <w:rFonts w:ascii="GHEA Grapalat" w:hAnsi="GHEA Grapalat"/>
        </w:rPr>
        <w:t xml:space="preserve">в течение пяти рабочих дней, </w:t>
      </w:r>
      <w:r w:rsidR="00507A99">
        <w:rPr>
          <w:rStyle w:val="ezkurwreuab5ozgtqnkl"/>
          <w:rFonts w:ascii="GHEA Grapalat" w:hAnsi="GHEA Grapalat"/>
        </w:rPr>
        <w:t>следующих</w:t>
      </w:r>
      <w:r w:rsidR="00507A99">
        <w:rPr>
          <w:rFonts w:ascii="GHEA Grapalat" w:hAnsi="GHEA Grapalat"/>
        </w:rPr>
        <w:t xml:space="preserve"> </w:t>
      </w:r>
      <w:r w:rsidR="00507A99">
        <w:rPr>
          <w:rStyle w:val="ezkurwreuab5ozgtqnkl"/>
          <w:rFonts w:ascii="GHEA Grapalat" w:hAnsi="GHEA Grapalat"/>
        </w:rPr>
        <w:t>за днем</w:t>
      </w:r>
      <w:r w:rsidR="00507A99">
        <w:rPr>
          <w:rFonts w:ascii="GHEA Grapalat" w:hAnsi="GHEA Grapalat"/>
        </w:rPr>
        <w:t xml:space="preserve"> </w:t>
      </w:r>
      <w:r w:rsidR="00507A99">
        <w:rPr>
          <w:rStyle w:val="ezkurwreuab5ozgtqnkl"/>
          <w:rFonts w:ascii="GHEA Grapalat" w:hAnsi="GHEA Grapalat"/>
        </w:rPr>
        <w:t>получения</w:t>
      </w:r>
      <w:r w:rsidR="00507A99">
        <w:rPr>
          <w:rFonts w:ascii="GHEA Grapalat" w:hAnsi="GHEA Grapalat"/>
        </w:rPr>
        <w:t xml:space="preserve"> </w:t>
      </w:r>
      <w:r w:rsidR="00507A99">
        <w:rPr>
          <w:rStyle w:val="ezkurwreuab5ozgtqnkl"/>
          <w:rFonts w:ascii="GHEA Grapalat" w:hAnsi="GHEA Grapalat"/>
        </w:rPr>
        <w:t>решения</w:t>
      </w:r>
      <w:r w:rsidR="00D17C45" w:rsidRPr="00982592">
        <w:rPr>
          <w:rFonts w:ascii="GHEA Grapalat" w:hAnsi="GHEA Grapalat"/>
        </w:rPr>
        <w:t>.</w:t>
      </w:r>
      <w:r w:rsidR="0052468C" w:rsidRPr="00570BBD">
        <w:t xml:space="preserve"> </w:t>
      </w:r>
      <w:r w:rsidR="0052468C" w:rsidRPr="00551FD6">
        <w:rPr>
          <w:rFonts w:ascii="GHEA Grapalat" w:hAnsi="GHEA Grapalat"/>
        </w:rPr>
        <w:t xml:space="preserve">При этом указанное в настоящем пункте решение руководитель заказчика выносит </w:t>
      </w:r>
      <w:r w:rsidR="0052468C">
        <w:rPr>
          <w:rFonts w:ascii="GHEA Grapalat" w:hAnsi="GHEA Grapalat"/>
        </w:rPr>
        <w:t>на десятый ден</w:t>
      </w:r>
      <w:r w:rsidR="00C143D2">
        <w:rPr>
          <w:rFonts w:ascii="GHEA Grapalat" w:hAnsi="GHEA Grapalat"/>
        </w:rPr>
        <w:t>ь</w:t>
      </w:r>
      <w:r w:rsidR="0052468C" w:rsidRPr="00551FD6">
        <w:rPr>
          <w:rFonts w:ascii="GHEA Grapalat" w:hAnsi="GHEA Grapalat"/>
        </w:rPr>
        <w:t xml:space="preserve"> следующи</w:t>
      </w:r>
      <w:r w:rsidR="0052468C">
        <w:rPr>
          <w:rFonts w:ascii="GHEA Grapalat" w:hAnsi="GHEA Grapalat"/>
        </w:rPr>
        <w:t>й</w:t>
      </w:r>
      <w:r w:rsidR="0052468C" w:rsidRPr="00551FD6">
        <w:rPr>
          <w:rFonts w:ascii="GHEA Grapalat" w:hAnsi="GHEA Grapalat"/>
        </w:rPr>
        <w:t xml:space="preserve"> за </w:t>
      </w:r>
      <w:r w:rsidR="0052468C">
        <w:rPr>
          <w:rFonts w:ascii="GHEA Grapalat" w:hAnsi="GHEA Grapalat"/>
        </w:rPr>
        <w:t>д</w:t>
      </w:r>
      <w:r w:rsidR="0052468C" w:rsidRPr="00551FD6">
        <w:rPr>
          <w:rFonts w:ascii="GHEA Grapalat" w:hAnsi="GHEA Grapalat"/>
        </w:rPr>
        <w:t>нем объявления процедуры закуп</w:t>
      </w:r>
      <w:r w:rsidR="0052468C">
        <w:rPr>
          <w:rFonts w:ascii="GHEA Grapalat" w:hAnsi="GHEA Grapalat"/>
        </w:rPr>
        <w:t>ки</w:t>
      </w:r>
      <w:r w:rsidR="0052468C" w:rsidRPr="00551FD6">
        <w:rPr>
          <w:rFonts w:ascii="GHEA Grapalat" w:hAnsi="GHEA Grapalat"/>
        </w:rPr>
        <w:t xml:space="preserve"> несостоявшейся или опубликования объявления о заключенном договоре</w:t>
      </w:r>
      <w:r w:rsidR="0052468C">
        <w:rPr>
          <w:rFonts w:ascii="GHEA Grapalat" w:hAnsi="GHEA Grapalat"/>
        </w:rPr>
        <w:t>,</w:t>
      </w:r>
      <w:r w:rsidR="0052468C" w:rsidRPr="00551FD6">
        <w:rPr>
          <w:rFonts w:ascii="GHEA Grapalat" w:hAnsi="GHEA Grapalat"/>
        </w:rPr>
        <w:t xml:space="preserve"> или опубликования объявления</w:t>
      </w:r>
      <w:r w:rsidR="0052468C">
        <w:rPr>
          <w:rFonts w:ascii="GHEA Grapalat" w:hAnsi="GHEA Grapalat"/>
        </w:rPr>
        <w:t xml:space="preserve"> (уведомления)</w:t>
      </w:r>
      <w:r w:rsidR="0052468C" w:rsidRPr="00551FD6">
        <w:rPr>
          <w:rFonts w:ascii="GHEA Grapalat" w:hAnsi="GHEA Grapalat"/>
        </w:rPr>
        <w:t xml:space="preserve"> о расторжении договора в одностороннем порядке</w:t>
      </w:r>
      <w:r w:rsidR="0052468C">
        <w:rPr>
          <w:rFonts w:ascii="GHEA Grapalat" w:hAnsi="GHEA Grapalat"/>
        </w:rPr>
        <w:t xml:space="preserve">. </w:t>
      </w:r>
      <w:r w:rsidR="0052468C"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52468C">
        <w:rPr>
          <w:rFonts w:ascii="GHEA Grapalat" w:hAnsi="GHEA Grapalat"/>
        </w:rPr>
        <w:t xml:space="preserve">. </w:t>
      </w:r>
      <w:r w:rsidR="0052468C" w:rsidRPr="00AA7DF7">
        <w:rPr>
          <w:rFonts w:ascii="GHEA Grapalat" w:hAnsi="GHEA Grapalat"/>
        </w:rPr>
        <w:t xml:space="preserve">Уполномоченный орган включает участника в список участников, не имеющих права </w:t>
      </w:r>
      <w:r w:rsidR="0052468C" w:rsidRPr="00AA7DF7">
        <w:rPr>
          <w:rFonts w:ascii="GHEA Grapalat" w:hAnsi="GHEA Grapalat"/>
        </w:rPr>
        <w:lastRenderedPageBreak/>
        <w:t xml:space="preserve">на участие в процессе закупок, </w:t>
      </w:r>
      <w:r w:rsidR="0052468C">
        <w:rPr>
          <w:rFonts w:ascii="GHEA Grapalat" w:hAnsi="GHEA Grapalat"/>
        </w:rPr>
        <w:t>на пятый</w:t>
      </w:r>
      <w:r w:rsidR="0052468C" w:rsidRPr="00AA7DF7">
        <w:rPr>
          <w:rFonts w:ascii="GHEA Grapalat" w:hAnsi="GHEA Grapalat"/>
        </w:rPr>
        <w:t xml:space="preserve"> д</w:t>
      </w:r>
      <w:r w:rsidR="0052468C">
        <w:rPr>
          <w:rFonts w:ascii="GHEA Grapalat" w:hAnsi="GHEA Grapalat"/>
        </w:rPr>
        <w:t>е</w:t>
      </w:r>
      <w:r w:rsidR="0052468C" w:rsidRPr="00AA7DF7">
        <w:rPr>
          <w:rFonts w:ascii="GHEA Grapalat" w:hAnsi="GHEA Grapalat"/>
        </w:rPr>
        <w:t>н</w:t>
      </w:r>
      <w:r w:rsidR="0052468C">
        <w:rPr>
          <w:rFonts w:ascii="GHEA Grapalat" w:hAnsi="GHEA Grapalat"/>
        </w:rPr>
        <w:t>ь, следующий</w:t>
      </w:r>
      <w:r w:rsidR="0052468C"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52468C">
        <w:rPr>
          <w:rFonts w:ascii="GHEA Grapalat" w:hAnsi="GHEA Grapalat"/>
        </w:rPr>
        <w:t xml:space="preserve">обжаловании </w:t>
      </w:r>
      <w:r w:rsidR="0052468C" w:rsidRPr="00AA7DF7">
        <w:rPr>
          <w:rFonts w:ascii="GHEA Grapalat" w:hAnsi="GHEA Grapalat"/>
        </w:rPr>
        <w:t>решения участником по состоянию на сороковой день после получения решения</w:t>
      </w:r>
      <w:r w:rsidR="0052468C">
        <w:rPr>
          <w:rFonts w:ascii="GHEA Grapalat" w:hAnsi="GHEA Grapalat"/>
        </w:rPr>
        <w:t xml:space="preserve"> </w:t>
      </w:r>
      <w:r w:rsidR="0052468C" w:rsidRPr="00AA7DF7">
        <w:rPr>
          <w:rFonts w:ascii="GHEA Grapalat" w:hAnsi="GHEA Grapalat"/>
        </w:rPr>
        <w:t>-</w:t>
      </w:r>
      <w:r w:rsidR="0052468C">
        <w:rPr>
          <w:rFonts w:ascii="GHEA Grapalat" w:hAnsi="GHEA Grapalat"/>
        </w:rPr>
        <w:t xml:space="preserve"> на пятый день</w:t>
      </w:r>
      <w:r w:rsidR="0052468C" w:rsidRPr="00AA7DF7">
        <w:rPr>
          <w:rFonts w:ascii="GHEA Grapalat" w:hAnsi="GHEA Grapalat"/>
        </w:rPr>
        <w:t>, следующ</w:t>
      </w:r>
      <w:r w:rsidR="0052468C">
        <w:rPr>
          <w:rFonts w:ascii="GHEA Grapalat" w:hAnsi="GHEA Grapalat"/>
        </w:rPr>
        <w:t>ий</w:t>
      </w:r>
      <w:r w:rsidR="0052468C" w:rsidRPr="00AA7DF7">
        <w:rPr>
          <w:rFonts w:ascii="GHEA Grapalat" w:hAnsi="GHEA Grapalat"/>
        </w:rPr>
        <w:t xml:space="preserve"> за днем вступления в силу заключительного судебного акта по данному</w:t>
      </w:r>
      <w:r w:rsidR="0052468C">
        <w:rPr>
          <w:rFonts w:ascii="GHEA Grapalat" w:hAnsi="GHEA Grapalat"/>
        </w:rPr>
        <w:t xml:space="preserve"> судебному делу,</w:t>
      </w:r>
      <w:r w:rsidR="0052468C" w:rsidRPr="00570BBD">
        <w:t xml:space="preserve"> </w:t>
      </w:r>
      <w:r w:rsidR="0052468C" w:rsidRPr="006F0326">
        <w:rPr>
          <w:rFonts w:ascii="GHEA Grapalat" w:hAnsi="GHEA Grapalat"/>
        </w:rPr>
        <w:t>если по результатам судебного разбирательства возможность исполнения решения не исчезла</w:t>
      </w:r>
      <w:r w:rsidR="0052468C">
        <w:rPr>
          <w:rFonts w:ascii="GHEA Grapalat" w:hAnsi="GHEA Grapalat"/>
        </w:rPr>
        <w:t>.</w:t>
      </w:r>
    </w:p>
    <w:p w:rsidR="00B24E4B" w:rsidRPr="00B24E4B" w:rsidRDefault="000E53B7" w:rsidP="00B24E4B">
      <w:pPr>
        <w:widowControl w:val="0"/>
        <w:tabs>
          <w:tab w:val="left" w:pos="1276"/>
        </w:tabs>
        <w:rPr>
          <w:rFonts w:ascii="GHEA Grapalat" w:hAnsi="GHEA Grapalat"/>
        </w:rPr>
      </w:pPr>
      <w:r>
        <w:rPr>
          <w:rFonts w:ascii="GHEA Grapalat" w:hAnsi="GHEA Grapalat"/>
        </w:rPr>
        <w:t>Е</w:t>
      </w:r>
      <w:r w:rsidR="00B24E4B" w:rsidRPr="00B24E4B">
        <w:rPr>
          <w:rFonts w:ascii="GHEA Grapalat" w:hAnsi="GHEA Grapalat"/>
        </w:rPr>
        <w:t>сли:</w:t>
      </w:r>
    </w:p>
    <w:p w:rsidR="00B24E4B" w:rsidRPr="00B24E4B" w:rsidRDefault="00B24E4B" w:rsidP="00B24E4B">
      <w:pPr>
        <w:pStyle w:val="aff"/>
        <w:widowControl w:val="0"/>
        <w:numPr>
          <w:ilvl w:val="0"/>
          <w:numId w:val="31"/>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B24E4B" w:rsidRDefault="00B24E4B" w:rsidP="00B24E4B">
      <w:pPr>
        <w:pStyle w:val="aff"/>
        <w:widowControl w:val="0"/>
        <w:numPr>
          <w:ilvl w:val="0"/>
          <w:numId w:val="31"/>
        </w:numPr>
        <w:ind w:left="0" w:firstLine="284"/>
        <w:contextualSpacing/>
        <w:jc w:val="both"/>
        <w:rPr>
          <w:ins w:id="6" w:author="Vardan" w:date="2022-10-30T00:00:00Z"/>
          <w:rFonts w:ascii="GHEA Grapalat" w:hAnsi="GHEA Grapalat"/>
        </w:rPr>
      </w:pPr>
      <w:r w:rsidRPr="00B24E4B">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0A1DB5" w:rsidRPr="00357DB8">
        <w:rPr>
          <w:rFonts w:ascii="GHEA Grapalat" w:hAnsi="GHEA Grapalat"/>
        </w:rPr>
        <w:t>была осуществлена</w:t>
      </w:r>
      <w:r w:rsidRPr="00B24E4B">
        <w:rPr>
          <w:rFonts w:ascii="GHEA Grapalat" w:hAnsi="GHEA Grapalat"/>
        </w:rPr>
        <w:t xml:space="preserve"> по истечении срока представления решения уполномоченному органу, но не позднее </w:t>
      </w:r>
      <w:r w:rsidR="007E2805" w:rsidRPr="00155453">
        <w:rPr>
          <w:rFonts w:ascii="GHEA Grapalat" w:hAnsi="GHEA Grapalat"/>
        </w:rPr>
        <w:t xml:space="preserve">истечения </w:t>
      </w:r>
      <w:r w:rsidR="00F97C74" w:rsidRPr="006E181F">
        <w:rPr>
          <w:rFonts w:ascii="GHEA Grapalat" w:hAnsi="GHEA Grapalat"/>
        </w:rPr>
        <w:t>сорокодневного срока</w:t>
      </w:r>
      <w:r w:rsidR="00F97C74" w:rsidRPr="00155453" w:rsidDel="00F97C74">
        <w:rPr>
          <w:rFonts w:ascii="GHEA Grapalat" w:hAnsi="GHEA Grapalat"/>
        </w:rPr>
        <w:t xml:space="preserve"> </w:t>
      </w:r>
      <w:r w:rsidR="007E2805" w:rsidRPr="00155453">
        <w:rPr>
          <w:rFonts w:ascii="GHEA Grapalat" w:hAnsi="GHEA Grapalat"/>
        </w:rPr>
        <w:t>установленн</w:t>
      </w:r>
      <w:r w:rsidR="00F97C74" w:rsidRPr="00357DB8">
        <w:rPr>
          <w:rFonts w:ascii="GHEA Grapalat" w:hAnsi="GHEA Grapalat"/>
        </w:rPr>
        <w:t>ого</w:t>
      </w:r>
      <w:r w:rsidR="007E2805" w:rsidRPr="00155453">
        <w:rPr>
          <w:rFonts w:ascii="GHEA Grapalat" w:hAnsi="GHEA Grapalat"/>
        </w:rPr>
        <w:t xml:space="preserve"> для включения </w:t>
      </w:r>
      <w:r w:rsidR="00F97C74" w:rsidRPr="00155453">
        <w:rPr>
          <w:rFonts w:ascii="GHEA Grapalat" w:hAnsi="GHEA Grapalat"/>
        </w:rPr>
        <w:t xml:space="preserve">уполномоченным органом </w:t>
      </w:r>
      <w:r w:rsidR="007E2805" w:rsidRPr="00155453">
        <w:rPr>
          <w:rFonts w:ascii="GHEA Grapalat" w:hAnsi="GHEA Grapalat"/>
        </w:rPr>
        <w:t xml:space="preserve">участника </w:t>
      </w:r>
      <w:r w:rsidRPr="00B24E4B">
        <w:rPr>
          <w:rFonts w:ascii="GHEA Grapalat" w:hAnsi="GHEA Grapalat"/>
        </w:rPr>
        <w:t xml:space="preserve"> в список, </w:t>
      </w:r>
      <w:r w:rsidR="000A1DB5" w:rsidRPr="00357DB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0A1DB5">
        <w:rPr>
          <w:rFonts w:ascii="GHEA Grapalat" w:hAnsi="GHEA Grapalat"/>
        </w:rPr>
        <w:t xml:space="preserve"> </w:t>
      </w:r>
      <w:r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544A12" w:rsidRDefault="006435F5" w:rsidP="00637CD2">
      <w:pPr>
        <w:widowControl w:val="0"/>
        <w:tabs>
          <w:tab w:val="left" w:pos="1134"/>
        </w:tabs>
        <w:ind w:left="-360"/>
        <w:jc w:val="both"/>
        <w:rPr>
          <w:rFonts w:ascii="GHEA Grapalat" w:hAnsi="GHEA Grapalat" w:cs="Sylfaen"/>
        </w:rPr>
      </w:pPr>
      <w:r w:rsidRPr="00637CD2">
        <w:rPr>
          <w:rFonts w:ascii="GHEA Grapalat" w:hAnsi="GHEA Grapalat" w:cs="Sylfaen"/>
        </w:rPr>
        <w:t xml:space="preserve">       </w:t>
      </w:r>
      <w:r w:rsidR="00C20AD3" w:rsidRPr="00637CD2">
        <w:rPr>
          <w:rFonts w:ascii="GHEA Grapalat" w:hAnsi="GHEA Grapalat" w:cs="Sylfaen"/>
        </w:rPr>
        <w:t>При этом</w:t>
      </w:r>
      <w:r w:rsidR="00544A12">
        <w:rPr>
          <w:rFonts w:ascii="GHEA Grapalat" w:hAnsi="GHEA Grapalat" w:cs="Sylfaen"/>
        </w:rPr>
        <w:t>;</w:t>
      </w:r>
    </w:p>
    <w:p w:rsidR="00C20AD3" w:rsidRDefault="00544A12" w:rsidP="00637CD2">
      <w:pPr>
        <w:widowControl w:val="0"/>
        <w:tabs>
          <w:tab w:val="left" w:pos="1134"/>
        </w:tabs>
        <w:ind w:left="-360"/>
        <w:jc w:val="both"/>
        <w:rPr>
          <w:rFonts w:ascii="GHEA Grapalat" w:hAnsi="GHEA Grapalat" w:cs="Sylfaen"/>
        </w:rPr>
      </w:pPr>
      <w:r>
        <w:rPr>
          <w:rFonts w:ascii="GHEA Grapalat" w:hAnsi="GHEA Grapalat" w:cs="Sylfaen"/>
        </w:rPr>
        <w:t>-</w:t>
      </w:r>
      <w:r w:rsidR="00C20AD3" w:rsidRPr="00637CD2">
        <w:rPr>
          <w:rFonts w:ascii="GHEA Grapalat" w:hAnsi="GHEA Grapalat" w:cs="Sylfaen"/>
        </w:rPr>
        <w:t xml:space="preserve">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w:t>
      </w:r>
      <w:r w:rsidR="00F01662" w:rsidRPr="00F01662">
        <w:rPr>
          <w:rFonts w:ascii="GHEA Grapalat" w:hAnsi="GHEA Grapalat" w:cs="Sylfaen"/>
        </w:rPr>
        <w:t xml:space="preserve"> </w:t>
      </w:r>
      <w:r w:rsidR="00F01662">
        <w:rPr>
          <w:rFonts w:ascii="GHEA Grapalat" w:hAnsi="GHEA Grapalat" w:cs="Sylfaen"/>
        </w:rPr>
        <w:t xml:space="preserve">включая случаи, когда несоответствия, зафиксированные в результате оценки заявки, не исправляются или не исправляются полностью в установленные сроки, </w:t>
      </w:r>
      <w:r w:rsidRPr="00544A12">
        <w:rPr>
          <w:rFonts w:ascii="GHEA Grapalat" w:hAnsi="GHEA Grapalat" w:cs="Sylfaen"/>
        </w:rPr>
        <w:t>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w:t>
      </w:r>
      <w:r w:rsidR="00E176B0">
        <w:rPr>
          <w:rFonts w:ascii="GHEA Grapalat" w:hAnsi="GHEA Grapalat" w:cs="Sylfaen"/>
        </w:rPr>
        <w:t>,</w:t>
      </w:r>
      <w:r w:rsidRPr="004A296E">
        <w:rPr>
          <w:rFonts w:ascii="GHEA Grapalat" w:hAnsi="GHEA Grapalat" w:cs="Sylfaen"/>
        </w:rPr>
        <w:t xml:space="preserve"> </w:t>
      </w:r>
      <w:r w:rsidR="00C20AD3" w:rsidRPr="00637CD2">
        <w:rPr>
          <w:rFonts w:ascii="GHEA Grapalat" w:hAnsi="GHEA Grapalat" w:cs="Sylfaen"/>
        </w:rPr>
        <w:t>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r w:rsidR="004B64BD">
        <w:rPr>
          <w:rFonts w:ascii="GHEA Grapalat" w:hAnsi="GHEA Grapalat" w:cs="Sylfaen"/>
        </w:rPr>
        <w:t>,</w:t>
      </w:r>
    </w:p>
    <w:p w:rsidR="004B64BD" w:rsidRPr="00671189" w:rsidRDefault="004B64BD" w:rsidP="004B64BD">
      <w:pPr>
        <w:widowControl w:val="0"/>
        <w:tabs>
          <w:tab w:val="left" w:pos="0"/>
        </w:tabs>
        <w:ind w:left="-284" w:firstLine="785"/>
        <w:jc w:val="both"/>
        <w:rPr>
          <w:rFonts w:ascii="GHEA Grapalat" w:hAnsi="GHEA Grapalat" w:cs="Sylfaen"/>
        </w:rPr>
      </w:pPr>
      <w:r>
        <w:rPr>
          <w:rFonts w:ascii="GHEA Grapalat" w:hAnsi="GHEA Grapalat" w:cs="Sylfaen"/>
        </w:rPr>
        <w:t>-</w:t>
      </w:r>
      <w:r w:rsidRPr="00671189">
        <w:rPr>
          <w:rFonts w:ascii="GHEA Grapalat" w:hAnsi="GHEA Grapalat" w:cs="Sylfaen"/>
        </w:rPr>
        <w:t xml:space="preserve"> </w:t>
      </w:r>
      <w:r w:rsidR="00264F97" w:rsidRPr="00671189">
        <w:rPr>
          <w:rFonts w:ascii="GHEA Grapalat" w:hAnsi="GHEA Grapalat" w:cs="Sylfaen"/>
        </w:rPr>
        <w:t>о</w:t>
      </w:r>
      <w:r w:rsidRPr="00671189">
        <w:rPr>
          <w:rFonts w:ascii="GHEA Grapalat" w:hAnsi="GHEA Grapalat" w:cs="Sylfaen"/>
        </w:rPr>
        <w:t>бстоятельство, предусмотренное в пункте 8.8.1 части 1 настоящего приглашения, не считается нарушением обязательств, взятых в рамках процесса закупки.</w:t>
      </w:r>
    </w:p>
    <w:p w:rsidR="003822FA" w:rsidRDefault="003822FA" w:rsidP="00B46D58">
      <w:pPr>
        <w:widowControl w:val="0"/>
        <w:tabs>
          <w:tab w:val="left" w:pos="1276"/>
        </w:tabs>
        <w:spacing w:after="160"/>
        <w:ind w:firstLine="567"/>
        <w:jc w:val="both"/>
        <w:rPr>
          <w:rFonts w:ascii="GHEA Grapalat" w:hAnsi="GHEA Grapalat"/>
        </w:rPr>
      </w:pP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lastRenderedPageBreak/>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B21415">
        <w:rPr>
          <w:rFonts w:ascii="GHEA Grapalat" w:hAnsi="GHEA Grapalat"/>
          <w:b/>
          <w:sz w:val="24"/>
          <w:szCs w:val="24"/>
        </w:rPr>
        <w:t>Оценка заявок и определение отобранного участника осуществляются по отдельным лотам</w:t>
      </w:r>
      <w:r w:rsidR="00FE2802" w:rsidRPr="00B21415">
        <w:rPr>
          <w:rStyle w:val="af6"/>
          <w:rFonts w:ascii="GHEA Grapalat" w:hAnsi="GHEA Grapalat"/>
          <w:b/>
          <w:sz w:val="24"/>
          <w:szCs w:val="24"/>
        </w:rPr>
        <w:footnoteReference w:customMarkFollows="1" w:id="5"/>
        <w:t>11</w:t>
      </w:r>
      <w:r w:rsidRPr="009044F1">
        <w:rPr>
          <w:rFonts w:ascii="GHEA Grapalat" w:hAnsi="GHEA Grapalat"/>
          <w:sz w:val="24"/>
          <w:szCs w:val="24"/>
        </w:rPr>
        <w:t xml:space="preserve">.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 xml:space="preserve">Периодом ожидания является период времени между днем, следующим за днем опубликования объявления относительно решения о заключении договора, и </w:t>
      </w:r>
      <w:r w:rsidRPr="009044F1">
        <w:rPr>
          <w:rFonts w:ascii="GHEA Grapalat" w:hAnsi="GHEA Grapalat"/>
          <w:sz w:val="24"/>
          <w:szCs w:val="24"/>
        </w:rPr>
        <w:lastRenderedPageBreak/>
        <w:t>днем возникновения правомочия на заключение заказчиком договора.</w:t>
      </w:r>
    </w:p>
    <w:p w:rsidR="0084513E" w:rsidRDefault="00B21415" w:rsidP="0084513E">
      <w:pPr>
        <w:pStyle w:val="23"/>
        <w:widowControl w:val="0"/>
        <w:spacing w:after="160" w:line="240" w:lineRule="auto"/>
        <w:ind w:left="284" w:firstLine="567"/>
        <w:contextualSpacing/>
        <w:rPr>
          <w:rFonts w:ascii="GHEA Grapalat" w:hAnsi="GHEA Grapalat"/>
          <w:sz w:val="24"/>
          <w:szCs w:val="24"/>
        </w:rPr>
      </w:pPr>
      <w:r w:rsidRPr="00FD14D7">
        <w:rPr>
          <w:rFonts w:ascii="GHEA Grapalat" w:hAnsi="GHEA Grapalat"/>
          <w:b/>
          <w:sz w:val="24"/>
          <w:szCs w:val="24"/>
        </w:rPr>
        <w:t>Период ожидания в случае настоящей процедуры составляет "10" календарных дней. Период ожидания</w:t>
      </w:r>
      <w:r w:rsidR="0084513E">
        <w:rPr>
          <w:rFonts w:ascii="GHEA Grapalat" w:hAnsi="GHEA Grapalat"/>
          <w:sz w:val="24"/>
          <w:szCs w:val="24"/>
        </w:rPr>
        <w:t>:</w:t>
      </w:r>
    </w:p>
    <w:p w:rsidR="0084513E" w:rsidRPr="00B6749E" w:rsidRDefault="0084513E" w:rsidP="0084513E">
      <w:pPr>
        <w:pStyle w:val="23"/>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rsidR="0084513E" w:rsidRDefault="0084513E" w:rsidP="0084513E">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84513E" w:rsidRDefault="0084513E" w:rsidP="0084513E">
      <w:pPr>
        <w:pStyle w:val="norm"/>
        <w:widowControl w:val="0"/>
        <w:tabs>
          <w:tab w:val="left" w:pos="1276"/>
        </w:tabs>
        <w:spacing w:line="240" w:lineRule="auto"/>
        <w:ind w:left="284" w:firstLine="0"/>
        <w:contextualSpacing/>
        <w:rPr>
          <w:rFonts w:ascii="GHEA Grapalat" w:hAnsi="GHEA Grapalat"/>
          <w:sz w:val="24"/>
          <w:szCs w:val="24"/>
        </w:rPr>
      </w:pPr>
    </w:p>
    <w:p w:rsidR="0084513E" w:rsidRPr="00747338" w:rsidRDefault="0084513E" w:rsidP="0084513E">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47535" w:rsidRDefault="00B47535">
      <w:pPr>
        <w:rPr>
          <w:rFonts w:ascii="GHEA Grapalat" w:hAnsi="GHEA Grapalat"/>
          <w:b/>
        </w:rPr>
      </w:pPr>
      <w:r>
        <w:rPr>
          <w:rFonts w:ascii="GHEA Grapalat" w:hAnsi="GHEA Grapalat"/>
          <w:b/>
        </w:rPr>
        <w:br w:type="page"/>
      </w: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lastRenderedPageBreak/>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C961A9">
        <w:rPr>
          <w:rFonts w:ascii="GHEA Grapalat" w:hAnsi="GHEA Grapalat"/>
        </w:rPr>
        <w:t xml:space="preserve">На четвертый </w:t>
      </w:r>
      <w:r w:rsidRPr="009044F1">
        <w:rPr>
          <w:rFonts w:ascii="GHEA Grapalat" w:hAnsi="GHEA Grapalat"/>
        </w:rPr>
        <w:t>рабочи</w:t>
      </w:r>
      <w:r w:rsidR="00D11878">
        <w:rPr>
          <w:rFonts w:ascii="GHEA Grapalat" w:hAnsi="GHEA Grapalat"/>
        </w:rPr>
        <w:t>й</w:t>
      </w:r>
      <w:r w:rsidRPr="009044F1">
        <w:rPr>
          <w:rFonts w:ascii="GHEA Grapalat" w:hAnsi="GHEA Grapalat"/>
        </w:rPr>
        <w:t xml:space="preserve"> д</w:t>
      </w:r>
      <w:r w:rsidR="00D11878">
        <w:rPr>
          <w:rFonts w:ascii="GHEA Grapalat" w:hAnsi="GHEA Grapalat"/>
        </w:rPr>
        <w:t>е</w:t>
      </w:r>
      <w:r w:rsidRPr="009044F1">
        <w:rPr>
          <w:rFonts w:ascii="GHEA Grapalat" w:hAnsi="GHEA Grapalat"/>
        </w:rPr>
        <w:t>н</w:t>
      </w:r>
      <w:r w:rsidR="00D11878">
        <w:rPr>
          <w:rFonts w:ascii="GHEA Grapalat" w:hAnsi="GHEA Grapalat"/>
        </w:rPr>
        <w:t>ь</w:t>
      </w:r>
      <w:r w:rsidRPr="009044F1">
        <w:rPr>
          <w:rFonts w:ascii="GHEA Grapalat" w:hAnsi="GHEA Grapalat"/>
        </w:rPr>
        <w:t>, следующи</w:t>
      </w:r>
      <w:r w:rsidR="00D11878">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BD587C" w:rsidRDefault="00AA0AD8" w:rsidP="00BD587C">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D587C" w:rsidRPr="00681C1F">
        <w:rPr>
          <w:rFonts w:ascii="GHEA Grapalat" w:hAnsi="GHEA Grapalat"/>
          <w:color w:val="000000" w:themeColor="text1"/>
        </w:rPr>
        <w:t xml:space="preserve">Если отобранный участник </w:t>
      </w:r>
      <w:r w:rsidR="00BD587C">
        <w:rPr>
          <w:rFonts w:ascii="GHEA Grapalat" w:hAnsi="GHEA Grapalat"/>
          <w:color w:val="000000" w:themeColor="text1"/>
        </w:rPr>
        <w:t xml:space="preserve"> после </w:t>
      </w:r>
      <w:r w:rsidR="00BD587C" w:rsidRPr="00681C1F">
        <w:rPr>
          <w:rFonts w:ascii="GHEA Grapalat" w:hAnsi="GHEA Grapalat"/>
          <w:color w:val="000000" w:themeColor="text1"/>
        </w:rPr>
        <w:t xml:space="preserve">получения уведомления о заключении договора и проекта договора </w:t>
      </w:r>
      <w:r w:rsidR="00BD587C" w:rsidRPr="00996C18">
        <w:rPr>
          <w:rFonts w:ascii="GHEA Grapalat" w:hAnsi="GHEA Grapalat"/>
        </w:rPr>
        <w:t xml:space="preserve">в </w:t>
      </w:r>
      <w:r w:rsidR="00BD587C" w:rsidRPr="00C61190">
        <w:rPr>
          <w:rFonts w:ascii="GHEA Grapalat" w:hAnsi="GHEA Grapalat"/>
        </w:rPr>
        <w:t>срок, предусмотренный пунктом 10.1 настоящего приглашения</w:t>
      </w:r>
      <w:r w:rsidR="00BD587C">
        <w:rPr>
          <w:rFonts w:ascii="GHEA Grapalat" w:hAnsi="GHEA Grapalat"/>
        </w:rPr>
        <w:t>,</w:t>
      </w:r>
      <w:r w:rsidR="00BD587C" w:rsidRPr="00996C18">
        <w:rPr>
          <w:rFonts w:ascii="GHEA Grapalat" w:hAnsi="GHEA Grapalat"/>
        </w:rPr>
        <w:t xml:space="preserve"> </w:t>
      </w:r>
      <w:r w:rsidR="00BD587C" w:rsidRPr="00C61190">
        <w:rPr>
          <w:rFonts w:ascii="GHEA Grapalat" w:hAnsi="GHEA Grapalat"/>
        </w:rPr>
        <w:t>а в случае, если по заключаемому договору предусмотрен</w:t>
      </w:r>
      <w:r w:rsidR="00BD587C">
        <w:rPr>
          <w:rFonts w:ascii="GHEA Grapalat" w:hAnsi="GHEA Grapalat"/>
        </w:rPr>
        <w:t>а</w:t>
      </w:r>
      <w:r w:rsidR="00BD587C" w:rsidRPr="00C61190">
        <w:rPr>
          <w:rFonts w:ascii="GHEA Grapalat" w:hAnsi="GHEA Grapalat"/>
        </w:rPr>
        <w:t xml:space="preserve"> предоплата</w:t>
      </w:r>
      <w:r w:rsidR="00BD587C">
        <w:rPr>
          <w:rFonts w:ascii="GHEA Grapalat" w:hAnsi="GHEA Grapalat"/>
        </w:rPr>
        <w:t xml:space="preserve"> - </w:t>
      </w:r>
      <w:r w:rsidR="00BD587C" w:rsidRPr="00DF59E9">
        <w:rPr>
          <w:rFonts w:ascii="GHEA Grapalat" w:hAnsi="GHEA Grapalat"/>
        </w:rPr>
        <w:t>в течение 10 рабочих</w:t>
      </w:r>
      <w:r w:rsidR="00BD587C">
        <w:rPr>
          <w:rFonts w:ascii="GHEA Grapalat" w:hAnsi="GHEA Grapalat"/>
        </w:rPr>
        <w:t xml:space="preserve"> </w:t>
      </w:r>
      <w:r w:rsidR="00BD587C" w:rsidRPr="00DF59E9">
        <w:rPr>
          <w:rFonts w:ascii="GHEA Grapalat" w:hAnsi="GHEA Grapalat"/>
        </w:rPr>
        <w:t>дней</w:t>
      </w:r>
      <w:r w:rsidR="00BD587C" w:rsidRPr="00C61190">
        <w:rPr>
          <w:rFonts w:ascii="GHEA Grapalat" w:hAnsi="GHEA Grapalat"/>
        </w:rPr>
        <w:t xml:space="preserve">, </w:t>
      </w:r>
      <w:r w:rsidR="00BD587C" w:rsidRPr="00DF59E9">
        <w:rPr>
          <w:rFonts w:ascii="GHEA Grapalat" w:hAnsi="GHEA Grapalat"/>
        </w:rPr>
        <w:t xml:space="preserve">не подписывает договор и </w:t>
      </w:r>
      <w:r w:rsidR="00BD587C">
        <w:rPr>
          <w:rFonts w:ascii="GHEA Grapalat" w:hAnsi="GHEA Grapalat"/>
        </w:rPr>
        <w:t xml:space="preserve"> не </w:t>
      </w:r>
      <w:r w:rsidR="00BD587C" w:rsidRPr="00DF59E9">
        <w:rPr>
          <w:rFonts w:ascii="GHEA Grapalat" w:hAnsi="GHEA Grapalat"/>
        </w:rPr>
        <w:t>пред</w:t>
      </w:r>
      <w:r w:rsidR="00BD587C">
        <w:rPr>
          <w:rFonts w:ascii="GHEA Grapalat" w:hAnsi="GHEA Grapalat"/>
        </w:rPr>
        <w:t>о</w:t>
      </w:r>
      <w:r w:rsidR="00BD587C" w:rsidRPr="00DF59E9">
        <w:rPr>
          <w:rFonts w:ascii="GHEA Grapalat" w:hAnsi="GHEA Grapalat"/>
        </w:rPr>
        <w:t>ставляет заказчику обеспечени</w:t>
      </w:r>
      <w:r w:rsidR="00BD587C">
        <w:rPr>
          <w:rFonts w:ascii="GHEA Grapalat" w:hAnsi="GHEA Grapalat"/>
        </w:rPr>
        <w:t xml:space="preserve">я </w:t>
      </w:r>
      <w:r w:rsidR="00BD587C" w:rsidRPr="00DF59E9">
        <w:rPr>
          <w:rFonts w:ascii="GHEA Grapalat" w:hAnsi="GHEA Grapalat"/>
        </w:rPr>
        <w:t>квалификации и договора</w:t>
      </w:r>
      <w:r w:rsidR="00BD587C">
        <w:rPr>
          <w:rFonts w:ascii="GHEA Grapalat" w:hAnsi="GHEA Grapalat"/>
        </w:rPr>
        <w:t>,</w:t>
      </w:r>
      <w:r w:rsidR="00BD587C" w:rsidRPr="00C61190">
        <w:rPr>
          <w:rFonts w:ascii="GHEA Grapalat" w:hAnsi="GHEA Grapalat"/>
        </w:rPr>
        <w:t xml:space="preserve"> </w:t>
      </w:r>
      <w:r w:rsidR="00BD587C" w:rsidRPr="00106011">
        <w:rPr>
          <w:rFonts w:ascii="GHEA Grapalat" w:hAnsi="GHEA Grapalat"/>
        </w:rPr>
        <w:t>а в случае, если проектом заключаемого договора предусмотрена предоплата и</w:t>
      </w:r>
      <w:r w:rsidR="00BD587C">
        <w:rPr>
          <w:rFonts w:ascii="GHEA Grapalat" w:hAnsi="GHEA Grapalat"/>
        </w:rPr>
        <w:t xml:space="preserve"> при принятии </w:t>
      </w:r>
      <w:r w:rsidR="00BD587C" w:rsidRPr="00106011">
        <w:rPr>
          <w:rFonts w:ascii="GHEA Grapalat" w:hAnsi="GHEA Grapalat"/>
        </w:rPr>
        <w:t>это</w:t>
      </w:r>
      <w:r w:rsidR="00BD587C">
        <w:rPr>
          <w:rFonts w:ascii="GHEA Grapalat" w:hAnsi="GHEA Grapalat"/>
        </w:rPr>
        <w:t>го</w:t>
      </w:r>
      <w:r w:rsidR="00BD587C" w:rsidRPr="00106011">
        <w:rPr>
          <w:rFonts w:ascii="GHEA Grapalat" w:hAnsi="GHEA Grapalat"/>
        </w:rPr>
        <w:t xml:space="preserve"> услови</w:t>
      </w:r>
      <w:r w:rsidR="00BD587C">
        <w:rPr>
          <w:rFonts w:ascii="GHEA Grapalat" w:hAnsi="GHEA Grapalat"/>
        </w:rPr>
        <w:t>я</w:t>
      </w:r>
      <w:r w:rsidR="00BD587C" w:rsidRPr="00106011">
        <w:rPr>
          <w:rFonts w:ascii="GHEA Grapalat" w:hAnsi="GHEA Grapalat"/>
        </w:rPr>
        <w:t xml:space="preserve"> </w:t>
      </w:r>
      <w:r w:rsidR="00BD587C">
        <w:rPr>
          <w:rFonts w:ascii="GHEA Grapalat" w:hAnsi="GHEA Grapalat"/>
        </w:rPr>
        <w:t>ото</w:t>
      </w:r>
      <w:r w:rsidR="00BD587C" w:rsidRPr="00106011">
        <w:rPr>
          <w:rFonts w:ascii="GHEA Grapalat" w:hAnsi="GHEA Grapalat"/>
        </w:rPr>
        <w:t>бранным участником</w:t>
      </w:r>
      <w:r w:rsidR="00BD587C">
        <w:rPr>
          <w:rFonts w:ascii="GHEA Grapalat" w:hAnsi="GHEA Grapalat"/>
        </w:rPr>
        <w:t xml:space="preserve"> не представляется также обеспечение предоплаты,</w:t>
      </w:r>
      <w:r w:rsidR="00BD587C" w:rsidRPr="00D02623">
        <w:rPr>
          <w:rFonts w:ascii="GHEA Grapalat" w:hAnsi="GHEA Grapalat"/>
          <w:color w:val="000000" w:themeColor="text1"/>
        </w:rPr>
        <w:t xml:space="preserve"> </w:t>
      </w:r>
      <w:r w:rsidR="00BD587C" w:rsidRPr="00681C1F">
        <w:rPr>
          <w:rFonts w:ascii="GHEA Grapalat" w:hAnsi="GHEA Grapalat"/>
          <w:color w:val="000000" w:themeColor="text1"/>
        </w:rPr>
        <w:t>то он лишается права подписания договора.</w:t>
      </w:r>
    </w:p>
    <w:p w:rsidR="000313A6" w:rsidRPr="009044F1" w:rsidRDefault="000313A6" w:rsidP="00BD587C">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Pr>
          <w:rFonts w:ascii="GHEA Grapalat" w:hAnsi="GHEA Grapalat"/>
          <w:i w:val="0"/>
          <w:sz w:val="24"/>
          <w:szCs w:val="24"/>
          <w:lang w:val="hy-AM"/>
        </w:rPr>
        <w:t>,</w:t>
      </w:r>
      <w:r w:rsidR="00580E55" w:rsidRPr="00580E55">
        <w:rPr>
          <w:rFonts w:ascii="GHEA Grapalat" w:hAnsi="GHEA Grapalat"/>
          <w:i w:val="0"/>
          <w:sz w:val="24"/>
          <w:szCs w:val="24"/>
        </w:rPr>
        <w:t xml:space="preserve"> </w:t>
      </w:r>
      <w:r w:rsidR="00580E55" w:rsidRPr="00747338">
        <w:rPr>
          <w:rFonts w:ascii="GHEA Grapalat" w:hAnsi="GHEA Grapalat"/>
          <w:i w:val="0"/>
          <w:sz w:val="24"/>
          <w:szCs w:val="24"/>
        </w:rPr>
        <w:t xml:space="preserve">размера предоплаты или </w:t>
      </w:r>
      <w:r w:rsidR="00580E55" w:rsidRPr="009044F1">
        <w:rPr>
          <w:rFonts w:ascii="GHEA Grapalat" w:hAnsi="GHEA Grapalat"/>
          <w:i w:val="0"/>
          <w:sz w:val="24"/>
          <w:szCs w:val="24"/>
        </w:rPr>
        <w:t>увеличени</w:t>
      </w:r>
      <w:r w:rsidR="00580E55">
        <w:rPr>
          <w:rFonts w:ascii="GHEA Grapalat" w:hAnsi="GHEA Grapalat"/>
          <w:i w:val="0"/>
          <w:sz w:val="24"/>
          <w:szCs w:val="24"/>
        </w:rPr>
        <w:t>ю</w:t>
      </w:r>
      <w:r w:rsidR="00580E55">
        <w:rPr>
          <w:rFonts w:ascii="GHEA Grapalat" w:hAnsi="GHEA Grapalat"/>
          <w:i w:val="0"/>
          <w:sz w:val="24"/>
          <w:szCs w:val="24"/>
          <w:lang w:val="hy-AM"/>
        </w:rPr>
        <w:t xml:space="preserve"> </w:t>
      </w:r>
      <w:r w:rsidR="00580E55">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rsidR="003A4A85" w:rsidRDefault="003A4A85" w:rsidP="003A4A85">
      <w:pPr>
        <w:widowControl w:val="0"/>
        <w:tabs>
          <w:tab w:val="left" w:pos="1276"/>
        </w:tabs>
        <w:spacing w:after="160"/>
        <w:ind w:firstLine="567"/>
        <w:jc w:val="both"/>
        <w:rPr>
          <w:rFonts w:ascii="GHEA Grapalat" w:hAnsi="GHEA Grapalat"/>
        </w:rPr>
      </w:pPr>
      <w:r w:rsidRPr="009044F1">
        <w:rPr>
          <w:rFonts w:ascii="GHEA Grapalat" w:hAnsi="GHEA Grapalat"/>
        </w:rPr>
        <w:t>10.1</w:t>
      </w:r>
      <w:r w:rsidRPr="00DC30CC">
        <w:rPr>
          <w:rFonts w:ascii="GHEA Grapalat" w:hAnsi="GHEA Grapalat"/>
        </w:rPr>
        <w:t>.</w:t>
      </w:r>
      <w:r w:rsidRPr="005114D0">
        <w:rPr>
          <w:rFonts w:ascii="GHEA Grapalat" w:hAnsi="GHEA Grapalat"/>
        </w:rPr>
        <w:tab/>
      </w:r>
      <w:r w:rsidRPr="00681C1F">
        <w:rPr>
          <w:rFonts w:ascii="GHEA Grapalat" w:hAnsi="GHEA Grapalat"/>
          <w:color w:val="000000" w:themeColor="text1"/>
        </w:rPr>
        <w:t>На основании требования о предоставлении обеспечений</w:t>
      </w:r>
      <w:r>
        <w:rPr>
          <w:rFonts w:ascii="GHEA Grapalat" w:hAnsi="GHEA Grapalat"/>
          <w:color w:val="000000" w:themeColor="text1"/>
        </w:rPr>
        <w:t xml:space="preserve"> </w:t>
      </w:r>
      <w:r w:rsidRPr="00681C1F">
        <w:rPr>
          <w:rFonts w:ascii="GHEA Grapalat" w:hAnsi="GHEA Grapalat"/>
          <w:color w:val="000000" w:themeColor="text1"/>
        </w:rPr>
        <w:t xml:space="preserve">квалификации и договора отобранный участник </w:t>
      </w:r>
      <w:r w:rsidRPr="00FD14D7">
        <w:rPr>
          <w:rFonts w:ascii="GHEA Grapalat" w:hAnsi="GHEA Grapalat"/>
          <w:b/>
          <w:color w:val="000000" w:themeColor="text1"/>
        </w:rPr>
        <w:t>в течение 5-и рабочих дней после дня его получения,</w:t>
      </w:r>
      <w:r w:rsidRPr="00681C1F">
        <w:rPr>
          <w:rFonts w:ascii="GHEA Grapalat" w:hAnsi="GHEA Grapalat"/>
          <w:color w:val="000000" w:themeColor="text1"/>
        </w:rPr>
        <w:t xml:space="preserve"> обязан представить обеспечения квалификации и договора.</w:t>
      </w:r>
      <w:r w:rsidRPr="00EA7411">
        <w:rPr>
          <w:rFonts w:ascii="GHEA Grapalat" w:hAnsi="GHEA Grapalat"/>
        </w:rPr>
        <w:t xml:space="preserve"> </w:t>
      </w:r>
      <w:r w:rsidRPr="00681C1F">
        <w:rPr>
          <w:rFonts w:ascii="GHEA Grapalat" w:hAnsi="GHEA Grapalat"/>
          <w:color w:val="000000" w:themeColor="text1"/>
        </w:rPr>
        <w:t>С отобранным участником заключается договор, если он представляет обеспечения квалификации</w:t>
      </w:r>
      <w:r>
        <w:rPr>
          <w:rFonts w:ascii="GHEA Grapalat" w:hAnsi="GHEA Grapalat"/>
          <w:color w:val="000000" w:themeColor="text1"/>
        </w:rPr>
        <w:t xml:space="preserve"> </w:t>
      </w:r>
      <w:r w:rsidRPr="00681C1F">
        <w:rPr>
          <w:rFonts w:ascii="GHEA Grapalat" w:hAnsi="GHEA Grapalat"/>
          <w:color w:val="000000" w:themeColor="text1"/>
        </w:rPr>
        <w:t>и договора(</w:t>
      </w:r>
      <w:r>
        <w:rPr>
          <w:rFonts w:ascii="GHEA Grapalat" w:hAnsi="GHEA Grapalat"/>
          <w:color w:val="000000" w:themeColor="text1"/>
        </w:rPr>
        <w:t>предоплаты</w:t>
      </w:r>
      <w:r w:rsidRPr="00681C1F">
        <w:rPr>
          <w:rFonts w:ascii="GHEA Grapalat" w:hAnsi="GHEA Grapalat"/>
          <w:color w:val="000000" w:themeColor="text1"/>
        </w:rPr>
        <w:t>)</w:t>
      </w:r>
      <w:r w:rsidRPr="009044F1">
        <w:rPr>
          <w:rFonts w:ascii="GHEA Grapalat" w:hAnsi="GHEA Grapalat"/>
        </w:rPr>
        <w:t>.</w:t>
      </w:r>
      <w:r w:rsidRPr="002E57E8">
        <w:rPr>
          <w:rFonts w:ascii="GHEA Grapalat" w:hAnsi="GHEA Grapalat"/>
          <w:vertAlign w:val="superscript"/>
        </w:rPr>
        <w:t>11.1</w:t>
      </w:r>
    </w:p>
    <w:p w:rsidR="003A4A85" w:rsidRPr="003D57AD" w:rsidRDefault="003A4A85" w:rsidP="003A4A85">
      <w:pPr>
        <w:widowControl w:val="0"/>
        <w:tabs>
          <w:tab w:val="left" w:pos="1276"/>
        </w:tabs>
        <w:spacing w:after="160"/>
        <w:ind w:firstLine="567"/>
        <w:jc w:val="both"/>
        <w:rPr>
          <w:rFonts w:ascii="GHEA Grapalat" w:hAnsi="GHEA Grapalat"/>
          <w:lang w:val="hy-AM"/>
        </w:rPr>
      </w:pPr>
      <w:r>
        <w:rPr>
          <w:rFonts w:ascii="GHEA Grapalat" w:hAnsi="GHEA Grapalat"/>
        </w:rPr>
        <w:t xml:space="preserve">10.2 </w:t>
      </w:r>
      <w:r w:rsidRPr="00FD14D7">
        <w:rPr>
          <w:rFonts w:ascii="GHEA Grapalat" w:hAnsi="GHEA Grapalat"/>
          <w:b/>
        </w:rPr>
        <w:t xml:space="preserve">Размер обеспечения квалификации равен </w:t>
      </w:r>
      <w:r>
        <w:rPr>
          <w:rFonts w:ascii="GHEA Grapalat" w:hAnsi="GHEA Grapalat"/>
          <w:b/>
        </w:rPr>
        <w:t>15</w:t>
      </w:r>
      <w:r w:rsidRPr="00FD14D7">
        <w:rPr>
          <w:rFonts w:ascii="GHEA Grapalat" w:hAnsi="GHEA Grapalat"/>
          <w:b/>
        </w:rPr>
        <w:t xml:space="preserve"> процентам от цены закупки товаров закупаемых в рамках данной процедуры</w:t>
      </w:r>
      <w:r w:rsidRPr="008D2394">
        <w:rPr>
          <w:rFonts w:ascii="GHEA Grapalat" w:hAnsi="GHEA Grapalat"/>
        </w:rPr>
        <w:t>.</w:t>
      </w:r>
      <w:r w:rsidRPr="00370E40">
        <w:rPr>
          <w:rFonts w:ascii="GHEA Grapalat" w:hAnsi="GHEA Grapalat"/>
        </w:rPr>
        <w:t xml:space="preserve"> </w:t>
      </w:r>
      <w:r w:rsidRPr="00382A99">
        <w:rPr>
          <w:rFonts w:ascii="GHEA Grapalat" w:hAnsi="GHEA Grapalat"/>
        </w:rPr>
        <w:t>Если цена закупки товара меньше цены заключаемого договора, то размер обеспечения квалификации исчисляется в отношении цены договора.</w:t>
      </w:r>
      <w:r>
        <w:rPr>
          <w:rFonts w:ascii="GHEA Grapalat" w:hAnsi="GHEA Grapalat"/>
        </w:rPr>
        <w:t xml:space="preserve"> </w:t>
      </w:r>
      <w:r w:rsidRPr="00370E40">
        <w:rPr>
          <w:rFonts w:ascii="GHEA Grapalat" w:hAnsi="GHEA Grapalat"/>
        </w:rPr>
        <w:t>Обеспечение квалификации представляется в виде</w:t>
      </w:r>
      <w:r>
        <w:rPr>
          <w:rFonts w:ascii="GHEA Grapalat" w:hAnsi="GHEA Grapalat"/>
        </w:rPr>
        <w:t xml:space="preserve"> соглашения о неустойке</w:t>
      </w:r>
      <w:r w:rsidRPr="00174059">
        <w:rPr>
          <w:rFonts w:ascii="GHEA Grapalat" w:hAnsi="GHEA Grapalat"/>
        </w:rPr>
        <w:t xml:space="preserve"> (приложение 4. 2) или наличных денег, или гарантий, предоставленных банками.</w:t>
      </w:r>
      <w:r w:rsidRPr="00370E40">
        <w:rPr>
          <w:rFonts w:ascii="GHEA Grapalat" w:hAnsi="GHEA Grapalat"/>
        </w:rPr>
        <w:t xml:space="preserve"> Причем  обеспечение должно быть действительным как минимум включительно </w:t>
      </w:r>
      <w:r w:rsidRPr="00B81123">
        <w:rPr>
          <w:rFonts w:ascii="GHEA Grapalat" w:hAnsi="GHEA Grapalat"/>
        </w:rPr>
        <w:t xml:space="preserve">до </w:t>
      </w:r>
      <w:r>
        <w:rPr>
          <w:rFonts w:ascii="GHEA Grapalat" w:hAnsi="GHEA Grapalat"/>
        </w:rPr>
        <w:t>2</w:t>
      </w:r>
      <w:r w:rsidRPr="00B81123">
        <w:rPr>
          <w:rFonts w:ascii="GHEA Grapalat" w:hAnsi="GHEA Grapalat"/>
        </w:rPr>
        <w:t>0-го рабочего дня, следующего за днем полного принятия заказчиком результата выполнения контракта.</w:t>
      </w:r>
      <w:r w:rsidRPr="003D57AD">
        <w:rPr>
          <w:rFonts w:ascii="GHEA Grapalat" w:hAnsi="GHEA Grapalat"/>
          <w:vertAlign w:val="superscript"/>
          <w:lang w:val="hy-AM"/>
        </w:rPr>
        <w:t>12.1</w:t>
      </w:r>
    </w:p>
    <w:p w:rsidR="003A4A85" w:rsidRPr="00BF3E44" w:rsidRDefault="003A4A85" w:rsidP="003A4A85">
      <w:pPr>
        <w:widowControl w:val="0"/>
        <w:tabs>
          <w:tab w:val="left" w:pos="1276"/>
        </w:tabs>
        <w:spacing w:after="160"/>
        <w:ind w:firstLine="567"/>
        <w:jc w:val="both"/>
        <w:rPr>
          <w:rFonts w:ascii="GHEA Grapalat" w:hAnsi="GHEA Grapalat" w:cs="Sylfaen"/>
        </w:rPr>
      </w:pPr>
      <w:r w:rsidRPr="00BF3E44">
        <w:rPr>
          <w:rFonts w:ascii="GHEA Grapalat" w:hAnsi="GHEA Grapalat" w:cs="Sylfaen"/>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w:t>
      </w:r>
      <w:r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Pr>
          <w:rFonts w:ascii="GHEA Grapalat" w:hAnsi="GHEA Grapalat"/>
        </w:rPr>
        <w:t xml:space="preserve">сумме цен закупок представленных лотов, </w:t>
      </w:r>
      <w:r>
        <w:rPr>
          <w:rFonts w:ascii="GHEA Grapalat" w:hAnsi="GHEA Grapalat" w:cs="Sylfaen"/>
        </w:rPr>
        <w:t>с учетом требований абзаца «в» подпункта 1 пункта 32 Порядка</w:t>
      </w:r>
      <w:r>
        <w:rPr>
          <w:rFonts w:ascii="GHEA Grapalat" w:hAnsi="GHEA Grapalat"/>
          <w:color w:val="000000" w:themeColor="text1"/>
        </w:rPr>
        <w:t xml:space="preserve">. </w:t>
      </w:r>
      <w:r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w:t>
      </w:r>
      <w:r w:rsidRPr="00BF3E44">
        <w:rPr>
          <w:rFonts w:ascii="Calibri" w:hAnsi="Calibri" w:cs="Calibri"/>
        </w:rPr>
        <w:t> </w:t>
      </w:r>
      <w:r w:rsidRPr="00BF3E44">
        <w:rPr>
          <w:rFonts w:ascii="GHEA Grapalat" w:hAnsi="GHEA Grapalat" w:cs="GHEA Grapalat"/>
        </w:rPr>
        <w:t>«</w:t>
      </w:r>
      <w:r w:rsidRPr="00BF3E44">
        <w:rPr>
          <w:rFonts w:ascii="GHEA Grapalat" w:hAnsi="GHEA Grapalat" w:cs="Sylfaen"/>
        </w:rPr>
        <w:t>900008000698</w:t>
      </w:r>
      <w:r w:rsidRPr="00BF3E44">
        <w:rPr>
          <w:rFonts w:ascii="GHEA Grapalat" w:hAnsi="GHEA Grapalat" w:cs="GHEA Grapalat"/>
        </w:rPr>
        <w:t>»</w:t>
      </w:r>
      <w:r w:rsidRPr="00BF3E44">
        <w:rPr>
          <w:rFonts w:ascii="GHEA Grapalat" w:hAnsi="GHEA Grapalat" w:cs="Sylfaen"/>
        </w:rPr>
        <w:t xml:space="preserve"> </w:t>
      </w:r>
      <w:r w:rsidRPr="00BF3E44">
        <w:rPr>
          <w:rFonts w:ascii="GHEA Grapalat" w:hAnsi="GHEA Grapalat" w:cs="GHEA Grapalat"/>
        </w:rPr>
        <w:t>открытый</w:t>
      </w:r>
      <w:r w:rsidRPr="00BF3E44">
        <w:rPr>
          <w:rFonts w:ascii="GHEA Grapalat" w:hAnsi="GHEA Grapalat" w:cs="Sylfaen"/>
        </w:rPr>
        <w:t xml:space="preserve"> </w:t>
      </w:r>
      <w:r w:rsidRPr="00BF3E44">
        <w:rPr>
          <w:rFonts w:ascii="GHEA Grapalat" w:hAnsi="GHEA Grapalat" w:cs="GHEA Grapalat"/>
        </w:rPr>
        <w:t>в</w:t>
      </w:r>
      <w:r w:rsidRPr="00BF3E44">
        <w:rPr>
          <w:rFonts w:ascii="GHEA Grapalat" w:hAnsi="GHEA Grapalat" w:cs="Sylfaen"/>
        </w:rPr>
        <w:t xml:space="preserve"> </w:t>
      </w:r>
      <w:r w:rsidRPr="00BF3E44">
        <w:rPr>
          <w:rFonts w:ascii="GHEA Grapalat" w:hAnsi="GHEA Grapalat" w:cs="GHEA Grapalat"/>
        </w:rPr>
        <w:t>Центральном</w:t>
      </w:r>
      <w:r w:rsidRPr="00BF3E44">
        <w:rPr>
          <w:rFonts w:ascii="GHEA Grapalat" w:hAnsi="GHEA Grapalat" w:cs="Sylfaen"/>
        </w:rPr>
        <w:t xml:space="preserve"> </w:t>
      </w:r>
      <w:r w:rsidRPr="00BF3E44">
        <w:rPr>
          <w:rFonts w:ascii="GHEA Grapalat" w:hAnsi="GHEA Grapalat" w:cs="GHEA Grapalat"/>
        </w:rPr>
        <w:t>казначействе</w:t>
      </w:r>
      <w:r w:rsidRPr="00BF3E44">
        <w:rPr>
          <w:rFonts w:ascii="GHEA Grapalat" w:hAnsi="GHEA Grapalat" w:cs="Sylfaen"/>
        </w:rPr>
        <w:t xml:space="preserve"> </w:t>
      </w:r>
      <w:r w:rsidRPr="00BF3E44">
        <w:rPr>
          <w:rFonts w:ascii="GHEA Grapalat" w:hAnsi="GHEA Grapalat" w:cs="GHEA Grapalat"/>
        </w:rPr>
        <w:t>на</w:t>
      </w:r>
      <w:r w:rsidRPr="00BF3E44">
        <w:rPr>
          <w:rFonts w:ascii="GHEA Grapalat" w:hAnsi="GHEA Grapalat" w:cs="Sylfaen"/>
        </w:rPr>
        <w:t xml:space="preserve"> </w:t>
      </w:r>
      <w:r w:rsidRPr="00BF3E44">
        <w:rPr>
          <w:rFonts w:ascii="GHEA Grapalat" w:hAnsi="GHEA Grapalat" w:cs="GHEA Grapalat"/>
        </w:rPr>
        <w:t>имя</w:t>
      </w:r>
      <w:r w:rsidRPr="00BF3E44">
        <w:rPr>
          <w:rFonts w:ascii="GHEA Grapalat" w:hAnsi="GHEA Grapalat" w:cs="Sylfaen"/>
        </w:rPr>
        <w:t xml:space="preserve"> </w:t>
      </w:r>
      <w:r w:rsidRPr="00BF3E44">
        <w:rPr>
          <w:rFonts w:ascii="GHEA Grapalat" w:hAnsi="GHEA Grapalat" w:cs="GHEA Grapalat"/>
        </w:rPr>
        <w:t>уполномоченного</w:t>
      </w:r>
      <w:r w:rsidRPr="00BF3E44">
        <w:rPr>
          <w:rFonts w:ascii="GHEA Grapalat" w:hAnsi="GHEA Grapalat" w:cs="Sylfaen"/>
        </w:rPr>
        <w:t xml:space="preserve"> </w:t>
      </w:r>
      <w:r w:rsidRPr="00BF3E44">
        <w:rPr>
          <w:rFonts w:ascii="GHEA Grapalat" w:hAnsi="GHEA Grapalat" w:cs="GHEA Grapalat"/>
        </w:rPr>
        <w:t>органа</w:t>
      </w:r>
      <w:r w:rsidRPr="00BF3E44">
        <w:rPr>
          <w:rFonts w:ascii="GHEA Grapalat" w:hAnsi="GHEA Grapalat" w:cs="Sylfaen"/>
        </w:rPr>
        <w:t>.</w:t>
      </w:r>
    </w:p>
    <w:p w:rsidR="003A4A85" w:rsidRPr="00CE31A0" w:rsidRDefault="003A4A85" w:rsidP="003A4A85">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3A4A85" w:rsidRPr="004408E1" w:rsidRDefault="003A4A85" w:rsidP="003A4A85">
      <w:pPr>
        <w:widowControl w:val="0"/>
        <w:tabs>
          <w:tab w:val="left" w:pos="1276"/>
        </w:tabs>
        <w:spacing w:after="160"/>
        <w:ind w:firstLine="567"/>
        <w:jc w:val="both"/>
        <w:rPr>
          <w:rFonts w:ascii="GHEA Grapalat" w:hAnsi="GHEA Grapalat"/>
          <w:lang w:val="hy-AM"/>
        </w:rPr>
      </w:pPr>
      <w:r w:rsidRPr="004408E1">
        <w:rPr>
          <w:rFonts w:ascii="GHEA Grapalat" w:hAnsi="GHEA Grapalat"/>
        </w:rPr>
        <w:t>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rsidR="003A4A85" w:rsidRDefault="003A4A85" w:rsidP="003A4A85">
      <w:pPr>
        <w:widowControl w:val="0"/>
        <w:tabs>
          <w:tab w:val="left" w:pos="1276"/>
        </w:tabs>
        <w:spacing w:after="160"/>
        <w:ind w:firstLine="567"/>
        <w:jc w:val="both"/>
        <w:rPr>
          <w:rFonts w:ascii="GHEA Grapalat" w:hAnsi="GHEA Grapalat"/>
        </w:rPr>
      </w:pPr>
      <w:r w:rsidRPr="000C5529">
        <w:rPr>
          <w:rFonts w:ascii="GHEA Grapalat" w:hAnsi="GHEA Grapalat"/>
          <w:lang w:val="hy-AM"/>
        </w:rPr>
        <w:t>---------------------------</w:t>
      </w:r>
    </w:p>
    <w:p w:rsidR="003A4A85" w:rsidRPr="0052513C" w:rsidRDefault="003A4A85" w:rsidP="003A4A85">
      <w:pPr>
        <w:pStyle w:val="af2"/>
        <w:jc w:val="both"/>
        <w:rPr>
          <w:rFonts w:asciiTheme="minorHAnsi" w:hAnsiTheme="minorHAnsi"/>
          <w:i/>
        </w:rPr>
      </w:pPr>
      <w:r w:rsidRPr="0052513C">
        <w:rPr>
          <w:rFonts w:asciiTheme="minorHAnsi" w:hAnsiTheme="minorHAnsi"/>
          <w:i/>
          <w:vertAlign w:val="superscript"/>
        </w:rPr>
        <w:t>11.1</w:t>
      </w:r>
      <w:r w:rsidRPr="0052513C">
        <w:rPr>
          <w:rFonts w:asciiTheme="minorHAnsi" w:hAnsiTheme="minorHAnsi"/>
          <w:i/>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3A4A85" w:rsidRPr="0052513C" w:rsidRDefault="003A4A85" w:rsidP="003A4A85">
      <w:pPr>
        <w:pStyle w:val="af2"/>
        <w:jc w:val="both"/>
        <w:rPr>
          <w:rFonts w:asciiTheme="minorHAnsi" w:hAnsiTheme="minorHAnsi"/>
          <w:i/>
        </w:rPr>
      </w:pPr>
      <w:r w:rsidRPr="0052513C">
        <w:rPr>
          <w:rFonts w:asciiTheme="minorHAnsi" w:hAnsiTheme="minorHAnsi"/>
          <w:i/>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3A4A85" w:rsidRPr="0052513C" w:rsidRDefault="003A4A85" w:rsidP="003A4A85">
      <w:pPr>
        <w:pStyle w:val="af2"/>
        <w:jc w:val="both"/>
        <w:rPr>
          <w:rFonts w:asciiTheme="minorHAnsi" w:hAnsiTheme="minorHAnsi"/>
          <w:i/>
        </w:rPr>
      </w:pPr>
      <w:r w:rsidRPr="0052513C">
        <w:rPr>
          <w:rFonts w:asciiTheme="minorHAnsi" w:hAnsiTheme="minorHAnsi"/>
          <w:i/>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rsidR="003A4A85" w:rsidRPr="00564A46" w:rsidRDefault="003A4A85" w:rsidP="003A4A85">
      <w:pPr>
        <w:pStyle w:val="af2"/>
        <w:rPr>
          <w:rFonts w:asciiTheme="minorHAnsi" w:hAnsiTheme="minorHAnsi"/>
          <w:i/>
        </w:rPr>
      </w:pPr>
      <w:r w:rsidRPr="00564A46">
        <w:rPr>
          <w:rFonts w:ascii="GHEA Grapalat" w:hAnsi="GHEA Grapalat"/>
          <w:i/>
          <w:lang w:val="hy-AM"/>
        </w:rPr>
        <w:t xml:space="preserve">12.1 </w:t>
      </w:r>
      <w:r w:rsidRPr="00564A46">
        <w:rPr>
          <w:rFonts w:asciiTheme="minorHAnsi" w:hAnsiTheme="minorHAnsi"/>
          <w:i/>
        </w:rPr>
        <w:t xml:space="preserve">Если цена </w:t>
      </w:r>
      <w:r>
        <w:rPr>
          <w:rFonts w:asciiTheme="minorHAnsi" w:hAnsiTheme="minorHAnsi"/>
          <w:i/>
        </w:rPr>
        <w:t xml:space="preserve"> закупки </w:t>
      </w:r>
      <w:r w:rsidRPr="00564A46">
        <w:rPr>
          <w:rFonts w:asciiTheme="minorHAnsi" w:hAnsiTheme="minorHAnsi"/>
          <w:i/>
        </w:rPr>
        <w:t>данного лота по заявке на закупку․</w:t>
      </w:r>
    </w:p>
    <w:p w:rsidR="003A4A85" w:rsidRPr="00564A46" w:rsidRDefault="003A4A85" w:rsidP="003A4A85">
      <w:pPr>
        <w:pStyle w:val="af2"/>
        <w:jc w:val="both"/>
        <w:rPr>
          <w:rFonts w:asciiTheme="minorHAnsi" w:hAnsiTheme="minorHAnsi"/>
          <w:i/>
        </w:rPr>
      </w:pPr>
      <w:r w:rsidRPr="00564A46">
        <w:rPr>
          <w:rFonts w:asciiTheme="minorHAnsi" w:hAnsiTheme="minorHAnsi"/>
          <w:i/>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3A4A85" w:rsidRPr="00564A46" w:rsidRDefault="003A4A85" w:rsidP="003A4A85">
      <w:pPr>
        <w:widowControl w:val="0"/>
        <w:tabs>
          <w:tab w:val="left" w:pos="1276"/>
        </w:tabs>
        <w:spacing w:after="160"/>
        <w:jc w:val="both"/>
        <w:rPr>
          <w:rFonts w:asciiTheme="minorHAnsi" w:hAnsiTheme="minorHAnsi"/>
          <w:i/>
          <w:sz w:val="20"/>
          <w:szCs w:val="20"/>
        </w:rPr>
      </w:pPr>
      <w:r w:rsidRPr="00564A46">
        <w:rPr>
          <w:rFonts w:asciiTheme="minorHAnsi" w:hAnsiTheme="minorHAnsi"/>
          <w:i/>
          <w:sz w:val="20"/>
          <w:szCs w:val="20"/>
        </w:rPr>
        <w:t xml:space="preserve">- не превышает </w:t>
      </w:r>
      <w:r w:rsidRPr="0087562B">
        <w:rPr>
          <w:rFonts w:asciiTheme="minorHAnsi" w:hAnsiTheme="minorHAnsi"/>
          <w:i/>
          <w:sz w:val="20"/>
          <w:szCs w:val="20"/>
        </w:rPr>
        <w:t>восьмидесятикратный</w:t>
      </w:r>
      <w:r w:rsidRPr="00564A46">
        <w:rPr>
          <w:rFonts w:asciiTheme="minorHAnsi" w:hAnsiTheme="minorHAnsi"/>
          <w:i/>
          <w:sz w:val="20"/>
          <w:szCs w:val="20"/>
        </w:rPr>
        <w:t xml:space="preserve"> размер базовой единицы закупок, но более двадцатипятикратного размера, то из настоящего абзаца исключаются слова "соглашения о неустойке (приложение 4,2) или", а число " 20 " заменяется числом " 90",</w:t>
      </w:r>
    </w:p>
    <w:p w:rsidR="003A4A85" w:rsidRPr="00564A46" w:rsidRDefault="003A4A85" w:rsidP="003A4A85">
      <w:pPr>
        <w:pStyle w:val="af2"/>
        <w:jc w:val="both"/>
        <w:rPr>
          <w:rFonts w:asciiTheme="minorHAnsi" w:hAnsiTheme="minorHAnsi"/>
          <w:i/>
          <w:lang w:val="hy-AM"/>
        </w:rPr>
      </w:pPr>
      <w:r w:rsidRPr="00564A46">
        <w:rPr>
          <w:rFonts w:asciiTheme="minorHAnsi" w:hAnsiTheme="minorHAnsi"/>
          <w:i/>
        </w:rPr>
        <w:t xml:space="preserve">- превышает </w:t>
      </w:r>
      <w:r w:rsidRPr="00C257D6">
        <w:rPr>
          <w:rFonts w:asciiTheme="minorHAnsi" w:hAnsiTheme="minorHAnsi"/>
          <w:i/>
        </w:rPr>
        <w:t>восьмидесятикратный</w:t>
      </w:r>
      <w:r w:rsidRPr="00564A46">
        <w:rPr>
          <w:rFonts w:asciiTheme="minorHAnsi" w:hAnsiTheme="minorHAnsi"/>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Pr="00564A46">
        <w:rPr>
          <w:rFonts w:asciiTheme="minorHAnsi" w:hAnsiTheme="minorHAnsi"/>
          <w:i/>
          <w:lang w:val="hy-AM"/>
        </w:rPr>
        <w:t>.</w:t>
      </w:r>
    </w:p>
    <w:p w:rsidR="003A4A85" w:rsidRPr="00FF309F" w:rsidRDefault="003A4A85" w:rsidP="003A4A85">
      <w:pPr>
        <w:widowControl w:val="0"/>
        <w:tabs>
          <w:tab w:val="left" w:pos="1276"/>
        </w:tabs>
        <w:spacing w:after="160"/>
        <w:ind w:firstLine="567"/>
        <w:jc w:val="both"/>
        <w:rPr>
          <w:rFonts w:ascii="GHEA Grapalat" w:hAnsi="GHEA Grapalat"/>
          <w:color w:val="FF0000"/>
        </w:rPr>
      </w:pPr>
      <w:r w:rsidRPr="00FF309F">
        <w:rPr>
          <w:rFonts w:ascii="GHEA Grapalat" w:hAnsi="GHEA Grapalat"/>
          <w:color w:val="FF0000"/>
        </w:rPr>
        <w:t xml:space="preserve"> </w:t>
      </w:r>
    </w:p>
    <w:p w:rsidR="003A4A85" w:rsidRPr="00707948" w:rsidRDefault="003A4A85" w:rsidP="003A4A85">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rsidR="003A4A85" w:rsidRPr="009044F1" w:rsidRDefault="003A4A85" w:rsidP="003A4A85">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A4A85" w:rsidRDefault="003A4A85" w:rsidP="003A4A85">
      <w:pPr>
        <w:widowControl w:val="0"/>
        <w:tabs>
          <w:tab w:val="left" w:pos="1276"/>
        </w:tabs>
        <w:spacing w:after="160"/>
        <w:ind w:firstLine="567"/>
        <w:jc w:val="both"/>
        <w:rPr>
          <w:rFonts w:ascii="GHEA Grapalat" w:hAnsi="GHEA Grapalat"/>
        </w:rPr>
      </w:pPr>
      <w:r w:rsidRPr="009044F1">
        <w:rPr>
          <w:rFonts w:ascii="GHEA Grapalat" w:hAnsi="GHEA Grapalat"/>
        </w:rPr>
        <w:t>10.</w:t>
      </w:r>
      <w:r>
        <w:rPr>
          <w:rFonts w:ascii="GHEA Grapalat" w:hAnsi="GHEA Grapalat"/>
        </w:rPr>
        <w:t>3</w:t>
      </w:r>
      <w:r w:rsidRPr="00DC30CC">
        <w:rPr>
          <w:rFonts w:ascii="GHEA Grapalat" w:hAnsi="GHEA Grapalat"/>
        </w:rPr>
        <w:t>.</w:t>
      </w:r>
      <w:r w:rsidRPr="005114D0">
        <w:rPr>
          <w:rFonts w:ascii="GHEA Grapalat" w:hAnsi="GHEA Grapalat"/>
        </w:rPr>
        <w:tab/>
      </w:r>
      <w:r w:rsidRPr="00FD14D7">
        <w:rPr>
          <w:rFonts w:ascii="GHEA Grapalat" w:hAnsi="GHEA Grapalat"/>
          <w:b/>
        </w:rPr>
        <w:t xml:space="preserve">Размер обеспечения договора составляет 10 процентов от цены </w:t>
      </w:r>
      <w:r w:rsidRPr="00FD14D7">
        <w:rPr>
          <w:rFonts w:ascii="GHEA Grapalat" w:hAnsi="GHEA Grapalat"/>
          <w:b/>
        </w:rPr>
        <w:lastRenderedPageBreak/>
        <w:t xml:space="preserve">закупки. </w:t>
      </w:r>
      <w:r w:rsidRPr="002D492B">
        <w:rPr>
          <w:rFonts w:ascii="GHEA Grapalat" w:hAnsi="GHEA Grapalat"/>
        </w:rPr>
        <w:t xml:space="preserve">Если цена закупки товара меньше цены заключаемого договора, то размер обеспечения </w:t>
      </w:r>
      <w:r>
        <w:rPr>
          <w:rFonts w:ascii="GHEA Grapalat" w:hAnsi="GHEA Grapalat"/>
        </w:rPr>
        <w:t>договора</w:t>
      </w:r>
      <w:r w:rsidRPr="002D492B">
        <w:rPr>
          <w:rFonts w:ascii="GHEA Grapalat" w:hAnsi="GHEA Grapalat"/>
        </w:rPr>
        <w:t xml:space="preserve"> исчисляется в отношении цены договора.</w:t>
      </w:r>
      <w:r>
        <w:rPr>
          <w:rFonts w:ascii="GHEA Grapalat" w:hAnsi="GHEA Grapalat"/>
        </w:rPr>
        <w:t xml:space="preserve"> О</w:t>
      </w:r>
      <w:r w:rsidRPr="001647D2">
        <w:rPr>
          <w:rFonts w:ascii="GHEA Grapalat" w:hAnsi="GHEA Grapalat"/>
        </w:rPr>
        <w:t xml:space="preserve">беспечение </w:t>
      </w:r>
      <w:r>
        <w:rPr>
          <w:rFonts w:ascii="GHEA Grapalat" w:hAnsi="GHEA Grapalat"/>
        </w:rPr>
        <w:t>договора</w:t>
      </w:r>
      <w:r w:rsidRPr="001647D2">
        <w:rPr>
          <w:rFonts w:ascii="GHEA Grapalat" w:hAnsi="GHEA Grapalat"/>
        </w:rPr>
        <w:t xml:space="preserve"> представляется </w:t>
      </w:r>
      <w:r w:rsidRPr="00DA3D75">
        <w:rPr>
          <w:rFonts w:ascii="GHEA Grapalat" w:hAnsi="GHEA Grapalat"/>
        </w:rPr>
        <w:t>в одностороннем порядке утвержденного заявления-в виде неустойки (приложение 5.1) или наличных денег</w:t>
      </w:r>
      <w:r>
        <w:rPr>
          <w:rStyle w:val="af6"/>
          <w:rFonts w:ascii="GHEA Grapalat" w:hAnsi="GHEA Grapalat"/>
        </w:rPr>
        <w:t xml:space="preserve"> </w:t>
      </w:r>
      <w:r>
        <w:rPr>
          <w:rStyle w:val="af6"/>
          <w:rFonts w:ascii="GHEA Grapalat" w:hAnsi="GHEA Grapalat"/>
        </w:rPr>
        <w:footnoteReference w:customMarkFollows="1" w:id="6"/>
        <w:t>13</w:t>
      </w:r>
      <w:r>
        <w:rPr>
          <w:rFonts w:ascii="GHEA Grapalat" w:hAnsi="GHEA Grapalat"/>
        </w:rPr>
        <w:t>.</w:t>
      </w:r>
    </w:p>
    <w:p w:rsidR="003A4A85" w:rsidRDefault="003A4A85" w:rsidP="003A4A85">
      <w:pPr>
        <w:widowControl w:val="0"/>
        <w:tabs>
          <w:tab w:val="left" w:pos="1276"/>
        </w:tabs>
        <w:spacing w:after="160"/>
        <w:ind w:firstLine="567"/>
        <w:jc w:val="both"/>
        <w:rPr>
          <w:rFonts w:ascii="GHEA Grapalat" w:hAnsi="GHEA Grapalat"/>
        </w:rPr>
      </w:pPr>
      <w:r w:rsidRPr="0025254A">
        <w:rPr>
          <w:rFonts w:ascii="GHEA Grapalat" w:hAnsi="GHEA Grapalat"/>
        </w:rPr>
        <w:t xml:space="preserve">Если процедура закупки организована по лотам и участник признается отобранным участником по более чем одному лоту, </w:t>
      </w:r>
      <w:r w:rsidRPr="0025254A">
        <w:rPr>
          <w:rFonts w:ascii="GHEA Grapalat" w:hAnsi="GHEA Grapalat" w:cs="Sylfaen"/>
        </w:rPr>
        <w:t xml:space="preserve">то он может предоставить обеспечение договора как </w:t>
      </w:r>
      <w:r w:rsidRPr="0025254A">
        <w:rPr>
          <w:rFonts w:ascii="GHEA Grapalat" w:hAnsi="GHEA Grapalat"/>
        </w:rPr>
        <w:t xml:space="preserve">для каждого лота в отдельности, так и одно обеспечение для всех лотов. </w:t>
      </w:r>
      <w:r w:rsidRPr="00DA0D2B">
        <w:rPr>
          <w:rFonts w:ascii="GHEA Grapalat" w:hAnsi="GHEA Grapalat"/>
        </w:rPr>
        <w:t xml:space="preserve">При представлении одного обеспечения догогвора его сумма исчисляется по отношению </w:t>
      </w:r>
      <w:r w:rsidRPr="00DA0D2B">
        <w:rPr>
          <w:rFonts w:ascii="GHEA Grapalat" w:hAnsi="GHEA Grapalat" w:cs="Sylfaen"/>
        </w:rPr>
        <w:t>к сумме цен закупок представленных лотов</w:t>
      </w:r>
      <w:r w:rsidRPr="00DA0D2B">
        <w:rPr>
          <w:rFonts w:ascii="GHEA Grapalat" w:hAnsi="GHEA Grapalat"/>
          <w:color w:val="FF0000"/>
        </w:rPr>
        <w:t xml:space="preserve"> </w:t>
      </w:r>
      <w:r w:rsidRPr="00DA0D2B">
        <w:rPr>
          <w:rFonts w:ascii="GHEA Grapalat" w:hAnsi="GHEA Grapalat"/>
          <w:color w:val="000000" w:themeColor="text1"/>
        </w:rPr>
        <w:t>с учетом требований 9-ого подпункта 32-ого пункта</w:t>
      </w:r>
      <w:r w:rsidRPr="00DA0D2B">
        <w:rPr>
          <w:rFonts w:ascii="GHEA Grapalat" w:hAnsi="GHEA Grapalat"/>
        </w:rPr>
        <w:t>.</w:t>
      </w:r>
      <w:r>
        <w:rPr>
          <w:rFonts w:ascii="GHEA Grapalat" w:hAnsi="GHEA Grapalat"/>
        </w:rPr>
        <w:t xml:space="preserve"> </w:t>
      </w:r>
    </w:p>
    <w:p w:rsidR="003A4A85" w:rsidRPr="00DC30CC" w:rsidRDefault="003A4A85" w:rsidP="003A4A85">
      <w:pPr>
        <w:widowControl w:val="0"/>
        <w:tabs>
          <w:tab w:val="left" w:pos="1276"/>
        </w:tabs>
        <w:spacing w:after="160"/>
        <w:ind w:firstLine="567"/>
        <w:jc w:val="both"/>
        <w:rPr>
          <w:rFonts w:ascii="GHEA Grapalat" w:hAnsi="GHEA Grapalat"/>
        </w:rPr>
      </w:pPr>
      <w:r w:rsidRPr="009044F1">
        <w:rPr>
          <w:rFonts w:ascii="GHEA Grapalat" w:hAnsi="GHEA Grapalat"/>
        </w:rPr>
        <w:t xml:space="preserve"> Обеспечение договора должно быть действительно как минимум включительно до </w:t>
      </w:r>
      <w:r w:rsidRPr="00FD14D7">
        <w:rPr>
          <w:rFonts w:ascii="GHEA Grapalat" w:hAnsi="GHEA Grapalat"/>
        </w:rPr>
        <w:t>2</w:t>
      </w:r>
      <w:r>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Pr>
          <w:rFonts w:ascii="GHEA Grapalat" w:hAnsi="GHEA Grapalat"/>
        </w:rPr>
        <w:t>пяти</w:t>
      </w:r>
      <w:r w:rsidRPr="009044F1">
        <w:rPr>
          <w:rFonts w:ascii="GHEA Grapalat" w:hAnsi="GHEA Grapalat"/>
        </w:rPr>
        <w:t xml:space="preserve"> рабочих дней, следующих за исполнением в полном объеме обязательств, взятых на себя по заключенному </w:t>
      </w:r>
      <w:r>
        <w:rPr>
          <w:rFonts w:ascii="GHEA Grapalat" w:hAnsi="GHEA Grapalat"/>
        </w:rPr>
        <w:t>договору.</w:t>
      </w:r>
    </w:p>
    <w:p w:rsidR="003A4A85" w:rsidRDefault="003A4A85" w:rsidP="003A4A85">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3A4A85" w:rsidRPr="00250377" w:rsidRDefault="003A4A85" w:rsidP="003A4A85">
      <w:pPr>
        <w:widowControl w:val="0"/>
        <w:tabs>
          <w:tab w:val="left" w:pos="1276"/>
        </w:tabs>
        <w:spacing w:after="160"/>
        <w:ind w:firstLine="567"/>
        <w:jc w:val="both"/>
        <w:rPr>
          <w:rFonts w:ascii="GHEA Grapalat" w:hAnsi="GHEA Grapalat" w:cs="Sylfaen"/>
        </w:rPr>
      </w:pPr>
      <w:r w:rsidRPr="00250377">
        <w:rPr>
          <w:rFonts w:ascii="GHEA Grapalat" w:hAnsi="GHEA Grapalat"/>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w:t>
      </w:r>
      <w:r w:rsidRPr="00250377">
        <w:rPr>
          <w:rFonts w:ascii="GHEA Grapalat" w:hAnsi="GHEA Grapalat"/>
          <w:lang w:val="hy-AM"/>
        </w:rPr>
        <w:t xml:space="preserve"> </w:t>
      </w:r>
      <w:r w:rsidRPr="00250377">
        <w:rPr>
          <w:rFonts w:ascii="GHEA Grapalat" w:hAnsi="GHEA Grapalat" w:cs="Sylfaen"/>
        </w:rPr>
        <w:t xml:space="preserve">предусмотренные финансовые средства превышают </w:t>
      </w:r>
      <w:r w:rsidRPr="00250377">
        <w:rPr>
          <w:rFonts w:ascii="GHEA Grapalat" w:hAnsi="GHEA Grapalat" w:cs="Sylfaen"/>
          <w:lang w:val="hy-AM"/>
        </w:rPr>
        <w:t>25</w:t>
      </w:r>
      <w:r w:rsidRPr="0025037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Pr>
          <w:rFonts w:ascii="GHEA Grapalat" w:hAnsi="GHEA Grapalat" w:cs="Sylfaen"/>
        </w:rPr>
        <w:t xml:space="preserve">банковской </w:t>
      </w:r>
      <w:r w:rsidRPr="00250377">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3A4A85" w:rsidRPr="00625529" w:rsidRDefault="003A4A85" w:rsidP="003A4A85">
      <w:pPr>
        <w:widowControl w:val="0"/>
        <w:tabs>
          <w:tab w:val="left" w:pos="1276"/>
        </w:tabs>
        <w:spacing w:after="160"/>
        <w:ind w:firstLine="567"/>
        <w:jc w:val="both"/>
        <w:rPr>
          <w:rFonts w:ascii="GHEA Grapalat" w:hAnsi="GHEA Grapalat"/>
          <w:i/>
        </w:rPr>
      </w:pPr>
      <w:r w:rsidRPr="009044F1">
        <w:rPr>
          <w:rFonts w:ascii="GHEA Grapalat" w:hAnsi="GHEA Grapalat"/>
        </w:rPr>
        <w:t>10.</w:t>
      </w:r>
      <w:r>
        <w:rPr>
          <w:rFonts w:ascii="GHEA Grapalat" w:hAnsi="GHEA Grapalat"/>
        </w:rPr>
        <w:t>5</w:t>
      </w:r>
      <w:r w:rsidRPr="003E194D">
        <w:rPr>
          <w:rFonts w:ascii="GHEA Grapalat" w:hAnsi="GHEA Grapalat"/>
        </w:rPr>
        <w:t>.</w:t>
      </w:r>
      <w:r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Pr>
          <w:rFonts w:ascii="GHEA Grapalat" w:hAnsi="GHEA Grapalat"/>
        </w:rPr>
        <w:t xml:space="preserve"> </w:t>
      </w:r>
      <w:r w:rsidRPr="001647D2">
        <w:rPr>
          <w:rFonts w:ascii="GHEA Grapalat" w:hAnsi="GHEA Grapalat"/>
        </w:rPr>
        <w:t>(</w:t>
      </w:r>
      <w:r>
        <w:rPr>
          <w:rFonts w:ascii="GHEA Grapalat" w:hAnsi="GHEA Grapalat"/>
        </w:rPr>
        <w:t>П</w:t>
      </w:r>
      <w:r w:rsidRPr="001647D2">
        <w:rPr>
          <w:rFonts w:ascii="GHEA Grapalat" w:hAnsi="GHEA Grapalat"/>
        </w:rPr>
        <w:t xml:space="preserve">риложение </w:t>
      </w:r>
      <w:r>
        <w:rPr>
          <w:rFonts w:ascii="GHEA Grapalat" w:hAnsi="GHEA Grapalat"/>
        </w:rPr>
        <w:t>5.2</w:t>
      </w:r>
      <w:r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rsidR="003A4A85" w:rsidRPr="009044F1" w:rsidRDefault="003A4A85" w:rsidP="003A4A85">
      <w:pPr>
        <w:widowControl w:val="0"/>
        <w:tabs>
          <w:tab w:val="left" w:pos="1276"/>
        </w:tabs>
        <w:spacing w:after="160"/>
        <w:ind w:firstLine="567"/>
        <w:jc w:val="both"/>
        <w:rPr>
          <w:rFonts w:ascii="GHEA Grapalat" w:hAnsi="GHEA Grapalat"/>
        </w:rPr>
      </w:pPr>
      <w:r w:rsidRPr="009044F1">
        <w:rPr>
          <w:rFonts w:ascii="GHEA Grapalat" w:hAnsi="GHEA Grapalat"/>
        </w:rPr>
        <w:t>10.</w:t>
      </w:r>
      <w:r>
        <w:rPr>
          <w:rFonts w:ascii="GHEA Grapalat" w:hAnsi="GHEA Grapalat"/>
        </w:rPr>
        <w:t>6</w:t>
      </w:r>
      <w:r w:rsidRPr="003E194D">
        <w:rPr>
          <w:rFonts w:ascii="GHEA Grapalat" w:hAnsi="GHEA Grapalat"/>
        </w:rPr>
        <w:t>.</w:t>
      </w:r>
      <w:r w:rsidRPr="009044F1">
        <w:rPr>
          <w:rFonts w:ascii="GHEA Grapalat" w:hAnsi="GHEA Grapalat"/>
        </w:rPr>
        <w:t xml:space="preserve"> Если в рамках процедуры закупки, организованной по лотам</w:t>
      </w:r>
      <w:r>
        <w:rPr>
          <w:rFonts w:ascii="GHEA Grapalat" w:hAnsi="GHEA Grapalat"/>
        </w:rPr>
        <w:t xml:space="preserve"> </w:t>
      </w:r>
      <w:r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Pr>
          <w:rFonts w:ascii="GHEA Grapalat" w:hAnsi="GHEA Grapalat"/>
        </w:rPr>
        <w:t>я квалификации и</w:t>
      </w:r>
      <w:r w:rsidRPr="009044F1">
        <w:rPr>
          <w:rFonts w:ascii="GHEA Grapalat" w:hAnsi="GHEA Grapalat"/>
        </w:rPr>
        <w:t xml:space="preserve"> договора выплачива</w:t>
      </w:r>
      <w:r>
        <w:rPr>
          <w:rFonts w:ascii="GHEA Grapalat" w:hAnsi="GHEA Grapalat"/>
        </w:rPr>
        <w:t>ю</w:t>
      </w:r>
      <w:r w:rsidRPr="009044F1">
        <w:rPr>
          <w:rFonts w:ascii="GHEA Grapalat" w:hAnsi="GHEA Grapalat"/>
        </w:rPr>
        <w:t>тся в размере суммы, исчисленной только за этот лот</w:t>
      </w:r>
      <w:r>
        <w:rPr>
          <w:rFonts w:ascii="GHEA Grapalat" w:hAnsi="GHEA Grapalat"/>
        </w:rPr>
        <w:t>.</w:t>
      </w:r>
    </w:p>
    <w:p w:rsidR="003A4A85" w:rsidRDefault="003A4A85" w:rsidP="003A4A85">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Pr>
          <w:rFonts w:ascii="GHEA Grapalat" w:hAnsi="GHEA Grapalat"/>
        </w:rPr>
        <w:t xml:space="preserve">в письменной форме </w:t>
      </w:r>
      <w:r w:rsidRPr="0074650E">
        <w:rPr>
          <w:rFonts w:ascii="GHEA Grapalat" w:hAnsi="GHEA Grapalat"/>
        </w:rPr>
        <w:t xml:space="preserve">представляет требование о выплате обеспечения договора  и квалификации банку, а в случае обеспечения, </w:t>
      </w:r>
      <w:r w:rsidRPr="0074650E">
        <w:rPr>
          <w:rFonts w:ascii="GHEA Grapalat" w:hAnsi="GHEA Grapalat"/>
        </w:rPr>
        <w:lastRenderedPageBreak/>
        <w:t>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Pr>
          <w:rFonts w:ascii="GHEA Grapalat" w:hAnsi="GHEA Grapalat"/>
        </w:rPr>
        <w:t>пяти</w:t>
      </w:r>
      <w:r w:rsidRPr="0074650E">
        <w:rPr>
          <w:rFonts w:ascii="GHEA Grapalat" w:hAnsi="GHEA Grapalat"/>
        </w:rPr>
        <w:t xml:space="preserve"> рабочих дней, следующих за днем возникновения основания для вылаты обеспечения. Если требование о выплате обеспечения отклоняется банком</w:t>
      </w:r>
      <w:r>
        <w:rPr>
          <w:rFonts w:ascii="GHEA Grapalat" w:hAnsi="GHEA Grapalat"/>
        </w:rPr>
        <w:t xml:space="preserve"> </w:t>
      </w:r>
      <w:r w:rsidRPr="00C87B61">
        <w:rPr>
          <w:rFonts w:ascii="GHEA Grapalat" w:hAnsi="GHEA Grapalat"/>
        </w:rPr>
        <w:t>или Министерством Финансов РА</w:t>
      </w:r>
      <w:r w:rsidRPr="00C87B61">
        <w:t xml:space="preserve"> </w:t>
      </w:r>
      <w:r w:rsidRPr="00C87B61">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письменно</w:t>
      </w:r>
      <w:r>
        <w:rPr>
          <w:rFonts w:ascii="GHEA Grapalat" w:hAnsi="GHEA Grapalat"/>
        </w:rPr>
        <w:t xml:space="preserve"> </w:t>
      </w:r>
      <w:r w:rsidRPr="0074650E">
        <w:rPr>
          <w:rFonts w:ascii="GHEA Grapalat" w:hAnsi="GHEA Grapalat"/>
        </w:rPr>
        <w:t>в течение двух рабочих дней после получения отказа.</w:t>
      </w:r>
    </w:p>
    <w:p w:rsidR="003A4A85" w:rsidRPr="00C87B61" w:rsidRDefault="003A4A85" w:rsidP="003A4A8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10.8 </w:t>
      </w:r>
      <w:r w:rsidRPr="00C87B61">
        <w:rPr>
          <w:rFonts w:ascii="GHEA Grapalat" w:hAnsi="GHEA Grapalat" w:hint="eastAsia"/>
        </w:rPr>
        <w:t>О</w:t>
      </w:r>
      <w:r w:rsidRPr="00C87B61">
        <w:rPr>
          <w:rFonts w:ascii="GHEA Grapalat" w:hAnsi="GHEA Grapalat"/>
        </w:rPr>
        <w:t xml:space="preserve"> </w:t>
      </w:r>
      <w:r w:rsidRPr="00C87B61">
        <w:rPr>
          <w:rFonts w:ascii="GHEA Grapalat" w:hAnsi="GHEA Grapalat" w:hint="eastAsia"/>
        </w:rPr>
        <w:t>возврате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договора</w:t>
      </w:r>
      <w:r w:rsidRPr="00C87B61">
        <w:rPr>
          <w:rFonts w:ascii="GHEA Grapalat" w:hAnsi="GHEA Grapalat"/>
        </w:rPr>
        <w:t xml:space="preserve"> </w:t>
      </w:r>
      <w:r w:rsidRPr="00C87B61">
        <w:rPr>
          <w:rFonts w:ascii="GHEA Grapalat" w:hAnsi="GHEA Grapalat" w:hint="eastAsia"/>
        </w:rPr>
        <w:t>и</w:t>
      </w:r>
      <w:r w:rsidRPr="00C87B61">
        <w:rPr>
          <w:rFonts w:ascii="GHEA Grapalat" w:hAnsi="GHEA Grapalat"/>
        </w:rPr>
        <w:t>/</w:t>
      </w:r>
      <w:r w:rsidRPr="00C87B61">
        <w:rPr>
          <w:rFonts w:ascii="GHEA Grapalat" w:hAnsi="GHEA Grapalat" w:hint="eastAsia"/>
        </w:rPr>
        <w:t>или</w:t>
      </w:r>
      <w:r w:rsidRPr="00C87B61">
        <w:rPr>
          <w:rFonts w:ascii="GHEA Grapalat" w:hAnsi="GHEA Grapalat"/>
        </w:rPr>
        <w:t xml:space="preserve"> </w:t>
      </w:r>
      <w:r w:rsidRPr="00C87B61">
        <w:rPr>
          <w:rFonts w:ascii="GHEA Grapalat" w:hAnsi="GHEA Grapalat" w:hint="eastAsia"/>
        </w:rPr>
        <w:t>квалификации</w:t>
      </w:r>
      <w:r w:rsidRPr="00C87B61">
        <w:rPr>
          <w:rFonts w:ascii="GHEA Grapalat" w:hAnsi="GHEA Grapalat"/>
        </w:rPr>
        <w:t xml:space="preserve"> </w:t>
      </w:r>
      <w:r w:rsidRPr="00C87B61">
        <w:rPr>
          <w:rFonts w:ascii="GHEA Grapalat" w:hAnsi="GHEA Grapalat" w:hint="eastAsia"/>
        </w:rPr>
        <w:t>руководитель</w:t>
      </w:r>
      <w:r w:rsidRPr="00C87B61">
        <w:rPr>
          <w:rFonts w:ascii="GHEA Grapalat" w:hAnsi="GHEA Grapalat"/>
        </w:rPr>
        <w:t xml:space="preserve"> </w:t>
      </w:r>
      <w:r w:rsidRPr="00C87B61">
        <w:rPr>
          <w:rFonts w:ascii="GHEA Grapalat" w:hAnsi="GHEA Grapalat" w:hint="eastAsia"/>
        </w:rPr>
        <w:t>заказчика</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письменной</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течение</w:t>
      </w:r>
      <w:r w:rsidRPr="00C87B61">
        <w:rPr>
          <w:rFonts w:ascii="GHEA Grapalat" w:hAnsi="GHEA Grapalat"/>
        </w:rPr>
        <w:t xml:space="preserve"> </w:t>
      </w:r>
      <w:r w:rsidRPr="00C87B61">
        <w:rPr>
          <w:rFonts w:ascii="GHEA Grapalat" w:hAnsi="GHEA Grapalat" w:hint="eastAsia"/>
        </w:rPr>
        <w:t>пяти</w:t>
      </w:r>
      <w:r w:rsidRPr="00C87B61">
        <w:rPr>
          <w:rFonts w:ascii="GHEA Grapalat" w:hAnsi="GHEA Grapalat"/>
        </w:rPr>
        <w:t xml:space="preserve"> </w:t>
      </w:r>
      <w:r w:rsidRPr="00C87B61">
        <w:rPr>
          <w:rFonts w:ascii="GHEA Grapalat" w:hAnsi="GHEA Grapalat" w:hint="eastAsia"/>
        </w:rPr>
        <w:t>рабочих</w:t>
      </w:r>
      <w:r w:rsidRPr="00C87B61">
        <w:rPr>
          <w:rFonts w:ascii="GHEA Grapalat" w:hAnsi="GHEA Grapalat"/>
        </w:rPr>
        <w:t xml:space="preserve"> </w:t>
      </w:r>
      <w:r w:rsidRPr="00C87B61">
        <w:rPr>
          <w:rFonts w:ascii="GHEA Grapalat" w:hAnsi="GHEA Grapalat" w:hint="eastAsia"/>
        </w:rPr>
        <w:t>дней</w:t>
      </w:r>
      <w:r w:rsidRPr="00C87B61">
        <w:rPr>
          <w:rFonts w:ascii="GHEA Grapalat" w:hAnsi="GHEA Grapalat"/>
        </w:rPr>
        <w:t xml:space="preserve">, </w:t>
      </w:r>
      <w:r w:rsidRPr="00C87B61">
        <w:rPr>
          <w:rFonts w:ascii="GHEA Grapalat" w:hAnsi="GHEA Grapalat" w:hint="eastAsia"/>
        </w:rPr>
        <w:t>следующих</w:t>
      </w:r>
      <w:r w:rsidRPr="00C87B61">
        <w:rPr>
          <w:rFonts w:ascii="GHEA Grapalat" w:hAnsi="GHEA Grapalat"/>
        </w:rPr>
        <w:t xml:space="preserve"> за днем возникновения основания возврата обеспечения уведомляет:</w:t>
      </w:r>
    </w:p>
    <w:p w:rsidR="003A4A85" w:rsidRPr="00C87B61" w:rsidRDefault="003A4A85" w:rsidP="003A4A8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w:t>
      </w:r>
      <w:r w:rsidRPr="00C87B61">
        <w:rPr>
          <w:rFonts w:ascii="GHEA Grapalat" w:hAnsi="GHEA Grapalat"/>
        </w:rPr>
        <w:t xml:space="preserve">ного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наличных денег - </w:t>
      </w:r>
      <w:r w:rsidRPr="00C87B61">
        <w:rPr>
          <w:rFonts w:ascii="GHEA Grapalat" w:hAnsi="GHEA Grapalat" w:hint="eastAsia"/>
        </w:rPr>
        <w:t>Министерство</w:t>
      </w:r>
      <w:r w:rsidRPr="00C87B61">
        <w:rPr>
          <w:rFonts w:ascii="GHEA Grapalat" w:hAnsi="GHEA Grapalat"/>
        </w:rPr>
        <w:t xml:space="preserve"> </w:t>
      </w:r>
      <w:r w:rsidRPr="00C87B61">
        <w:rPr>
          <w:rFonts w:ascii="GHEA Grapalat" w:hAnsi="GHEA Grapalat" w:hint="eastAsia"/>
        </w:rPr>
        <w:t>финансов</w:t>
      </w:r>
      <w:r w:rsidRPr="00C87B61">
        <w:rPr>
          <w:rFonts w:ascii="GHEA Grapalat" w:hAnsi="GHEA Grapalat"/>
        </w:rPr>
        <w:t xml:space="preserve"> </w:t>
      </w:r>
      <w:r w:rsidRPr="00C87B61">
        <w:rPr>
          <w:rFonts w:ascii="GHEA Grapalat" w:hAnsi="GHEA Grapalat" w:hint="eastAsia"/>
        </w:rPr>
        <w:t>РА</w:t>
      </w:r>
      <w:r w:rsidRPr="00C87B61">
        <w:rPr>
          <w:rFonts w:ascii="GHEA Grapalat" w:hAnsi="GHEA Grapalat"/>
        </w:rPr>
        <w:t xml:space="preserve"> </w:t>
      </w:r>
      <w:r w:rsidRPr="00C87B61">
        <w:rPr>
          <w:rFonts w:ascii="GHEA Grapalat" w:hAnsi="GHEA Grapalat" w:hint="eastAsia"/>
        </w:rPr>
        <w:t>с</w:t>
      </w:r>
      <w:r w:rsidRPr="00C87B61">
        <w:rPr>
          <w:rFonts w:ascii="GHEA Grapalat" w:hAnsi="GHEA Grapalat"/>
        </w:rPr>
        <w:t xml:space="preserve"> </w:t>
      </w:r>
      <w:r w:rsidRPr="00C87B61">
        <w:rPr>
          <w:rFonts w:ascii="GHEA Grapalat" w:hAnsi="GHEA Grapalat" w:hint="eastAsia"/>
        </w:rPr>
        <w:t>приложением</w:t>
      </w:r>
      <w:r w:rsidRPr="00C87B61">
        <w:rPr>
          <w:rFonts w:ascii="GHEA Grapalat" w:hAnsi="GHEA Grapalat"/>
        </w:rPr>
        <w:t xml:space="preserve"> </w:t>
      </w:r>
      <w:r w:rsidRPr="00C87B61">
        <w:rPr>
          <w:rFonts w:ascii="GHEA Grapalat" w:hAnsi="GHEA Grapalat" w:hint="eastAsia"/>
        </w:rPr>
        <w:t>копии</w:t>
      </w:r>
      <w:r w:rsidRPr="00C87B61">
        <w:rPr>
          <w:rFonts w:ascii="GHEA Grapalat" w:hAnsi="GHEA Grapalat"/>
        </w:rPr>
        <w:t xml:space="preserve"> представленного в заявке </w:t>
      </w:r>
      <w:r w:rsidRPr="00C87B61">
        <w:rPr>
          <w:rFonts w:ascii="GHEA Grapalat" w:hAnsi="GHEA Grapalat" w:hint="eastAsia"/>
        </w:rPr>
        <w:t>документа</w:t>
      </w:r>
      <w:r w:rsidRPr="00C87B61">
        <w:rPr>
          <w:rFonts w:ascii="GHEA Grapalat" w:hAnsi="GHEA Grapalat"/>
        </w:rPr>
        <w:t xml:space="preserve">, </w:t>
      </w:r>
      <w:r w:rsidRPr="00C87B61">
        <w:rPr>
          <w:rFonts w:ascii="GHEA Grapalat" w:hAnsi="GHEA Grapalat" w:hint="eastAsia"/>
        </w:rPr>
        <w:t>об</w:t>
      </w:r>
      <w:r w:rsidRPr="00C87B61">
        <w:rPr>
          <w:rFonts w:ascii="GHEA Grapalat" w:hAnsi="GHEA Grapalat"/>
        </w:rPr>
        <w:t xml:space="preserve"> </w:t>
      </w:r>
      <w:r w:rsidRPr="00C87B61">
        <w:rPr>
          <w:rFonts w:ascii="GHEA Grapalat" w:hAnsi="GHEA Grapalat" w:hint="eastAsia"/>
        </w:rPr>
        <w:t>обосновании</w:t>
      </w:r>
      <w:r w:rsidRPr="00C87B61">
        <w:rPr>
          <w:rFonts w:ascii="GHEA Grapalat" w:hAnsi="GHEA Grapalat"/>
        </w:rPr>
        <w:t xml:space="preserve"> </w:t>
      </w:r>
      <w:r w:rsidRPr="00C87B61">
        <w:rPr>
          <w:rFonts w:ascii="GHEA Grapalat" w:hAnsi="GHEA Grapalat" w:hint="eastAsia"/>
        </w:rPr>
        <w:t>платежа</w:t>
      </w:r>
      <w:r w:rsidRPr="00C87B61">
        <w:rPr>
          <w:rFonts w:ascii="GHEA Grapalat" w:hAnsi="GHEA Grapalat"/>
        </w:rPr>
        <w:t>;</w:t>
      </w:r>
    </w:p>
    <w:p w:rsidR="003A4A85" w:rsidRPr="00C87B61" w:rsidRDefault="003A4A85" w:rsidP="003A4A8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w:t>
      </w:r>
      <w:r w:rsidRPr="00C87B61">
        <w:rPr>
          <w:rFonts w:ascii="GHEA Grapalat" w:hAnsi="GHEA Grapalat" w:hint="eastAsia"/>
        </w:rPr>
        <w:t>банковской</w:t>
      </w:r>
      <w:r w:rsidRPr="00C87B61">
        <w:rPr>
          <w:rFonts w:ascii="GHEA Grapalat" w:hAnsi="GHEA Grapalat"/>
        </w:rPr>
        <w:t xml:space="preserve"> </w:t>
      </w:r>
      <w:r w:rsidRPr="00C87B61">
        <w:rPr>
          <w:rFonts w:ascii="GHEA Grapalat" w:hAnsi="GHEA Grapalat" w:hint="eastAsia"/>
        </w:rPr>
        <w:t>гарантии</w:t>
      </w:r>
      <w:r w:rsidRPr="00C87B61">
        <w:rPr>
          <w:rFonts w:ascii="GHEA Grapalat" w:hAnsi="GHEA Grapalat"/>
        </w:rPr>
        <w:t xml:space="preserve">- </w:t>
      </w:r>
      <w:r w:rsidRPr="00C87B61">
        <w:rPr>
          <w:rFonts w:ascii="GHEA Grapalat" w:hAnsi="GHEA Grapalat" w:hint="eastAsia"/>
        </w:rPr>
        <w:t>банк</w:t>
      </w:r>
      <w:r w:rsidRPr="00C87B61">
        <w:rPr>
          <w:rFonts w:ascii="GHEA Grapalat" w:hAnsi="GHEA Grapalat"/>
        </w:rPr>
        <w:t xml:space="preserve">, </w:t>
      </w:r>
      <w:r w:rsidRPr="00C87B61">
        <w:rPr>
          <w:rFonts w:ascii="GHEA Grapalat" w:hAnsi="GHEA Grapalat" w:hint="eastAsia"/>
        </w:rPr>
        <w:t>выдавший</w:t>
      </w:r>
      <w:r w:rsidRPr="00C87B61">
        <w:rPr>
          <w:rFonts w:ascii="GHEA Grapalat" w:hAnsi="GHEA Grapalat"/>
        </w:rPr>
        <w:t xml:space="preserve"> </w:t>
      </w:r>
      <w:r w:rsidRPr="00C87B61">
        <w:rPr>
          <w:rFonts w:ascii="GHEA Grapalat" w:hAnsi="GHEA Grapalat" w:hint="eastAsia"/>
        </w:rPr>
        <w:t>гарантию</w:t>
      </w:r>
      <w:r w:rsidRPr="00C87B61">
        <w:rPr>
          <w:rFonts w:ascii="GHEA Grapalat" w:hAnsi="GHEA Grapalat"/>
        </w:rPr>
        <w:t>;</w:t>
      </w:r>
    </w:p>
    <w:p w:rsidR="003A4A85" w:rsidRPr="00B2678A" w:rsidRDefault="003A4A85" w:rsidP="003A4A8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соглашения о неустойке - </w:t>
      </w:r>
      <w:r w:rsidRPr="00C87B61">
        <w:rPr>
          <w:rFonts w:ascii="GHEA Grapalat" w:hAnsi="GHEA Grapalat" w:hint="eastAsia"/>
        </w:rPr>
        <w:t>представивше</w:t>
      </w:r>
      <w:r w:rsidRPr="00C87B61">
        <w:rPr>
          <w:rFonts w:ascii="GHEA Grapalat" w:hAnsi="GHEA Grapalat"/>
        </w:rPr>
        <w:t>го его участника.</w:t>
      </w:r>
    </w:p>
    <w:p w:rsidR="003A4A85" w:rsidRDefault="003A4A85" w:rsidP="003A4A85">
      <w:pPr>
        <w:widowControl w:val="0"/>
        <w:tabs>
          <w:tab w:val="left" w:pos="1134"/>
        </w:tabs>
        <w:spacing w:after="160"/>
        <w:ind w:firstLine="567"/>
        <w:jc w:val="both"/>
        <w:rPr>
          <w:rFonts w:ascii="GHEA Grapalat" w:hAnsi="GHEA Grapalat"/>
        </w:rPr>
      </w:pPr>
    </w:p>
    <w:p w:rsidR="003A4A85" w:rsidRDefault="003A4A85" w:rsidP="003A4A85">
      <w:pPr>
        <w:widowControl w:val="0"/>
        <w:tabs>
          <w:tab w:val="left" w:pos="1134"/>
        </w:tabs>
        <w:spacing w:after="160"/>
        <w:ind w:firstLine="567"/>
        <w:jc w:val="both"/>
        <w:rPr>
          <w:rFonts w:ascii="GHEA Grapalat" w:hAnsi="GHEA Grapalat"/>
        </w:rPr>
      </w:pPr>
      <w:r w:rsidRPr="005114D0">
        <w:rPr>
          <w:rFonts w:ascii="GHEA Grapalat" w:hAnsi="GHEA Grapalat"/>
        </w:rPr>
        <w:tab/>
      </w:r>
    </w:p>
    <w:p w:rsidR="003A4A85" w:rsidRDefault="003A4A85" w:rsidP="003A4A85">
      <w:pPr>
        <w:rPr>
          <w:rFonts w:ascii="GHEA Grapalat" w:hAnsi="GHEA Grapalat" w:cs="Sylfaen"/>
        </w:rPr>
      </w:pPr>
      <w:r>
        <w:rPr>
          <w:rFonts w:ascii="GHEA Grapalat" w:hAnsi="GHEA Grapalat" w:cs="Sylfaen"/>
        </w:rPr>
        <w:br w:type="page"/>
      </w:r>
    </w:p>
    <w:p w:rsidR="003A4A85" w:rsidRPr="009044F1" w:rsidRDefault="003A4A85" w:rsidP="003A4A85">
      <w:pPr>
        <w:widowControl w:val="0"/>
        <w:tabs>
          <w:tab w:val="left" w:pos="1134"/>
        </w:tabs>
        <w:spacing w:after="160"/>
        <w:ind w:firstLine="567"/>
        <w:jc w:val="both"/>
        <w:rPr>
          <w:rFonts w:ascii="GHEA Grapalat" w:hAnsi="GHEA Grapalat" w:cs="Sylfaen"/>
        </w:rPr>
      </w:pPr>
    </w:p>
    <w:p w:rsidR="003A4A85" w:rsidRDefault="003A4A85" w:rsidP="003A4A85">
      <w:pPr>
        <w:rPr>
          <w:rFonts w:ascii="GHEA Grapalat" w:hAnsi="GHEA Grapalat"/>
          <w:b/>
        </w:rPr>
      </w:pPr>
      <w:r>
        <w:rPr>
          <w:rFonts w:ascii="GHEA Grapalat" w:hAnsi="GHEA Grapalat"/>
          <w:b/>
        </w:rPr>
        <w:t xml:space="preserve">                           </w:t>
      </w:r>
      <w:r w:rsidRPr="009044F1">
        <w:rPr>
          <w:rFonts w:ascii="GHEA Grapalat" w:hAnsi="GHEA Grapalat"/>
          <w:b/>
        </w:rPr>
        <w:t>11. ОБЪЯВЛЕНИЕ ПРОЦЕДУРЫ НЕСОСТОЯВШЕЙСЯ</w:t>
      </w:r>
    </w:p>
    <w:p w:rsidR="003A4A85" w:rsidRPr="009044F1" w:rsidRDefault="003A4A85" w:rsidP="003A4A85">
      <w:pPr>
        <w:rPr>
          <w:rFonts w:ascii="GHEA Grapalat" w:hAnsi="GHEA Grapalat" w:cs="Arial"/>
          <w:b/>
        </w:rPr>
      </w:pPr>
    </w:p>
    <w:p w:rsidR="003A4A85" w:rsidRPr="009044F1" w:rsidRDefault="003A4A85" w:rsidP="003A4A85">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Pr="00801AC7">
        <w:rPr>
          <w:rFonts w:ascii="GHEA Grapalat" w:hAnsi="GHEA Grapalat"/>
        </w:rPr>
        <w:t>.</w:t>
      </w:r>
      <w:r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3A4A85" w:rsidRPr="009044F1" w:rsidRDefault="003A4A85" w:rsidP="003A4A85">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3A4A85" w:rsidRPr="009044F1" w:rsidRDefault="003A4A85" w:rsidP="003A4A85">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может быть объявлена полностью или частично несостоявшейся на основании решения руководителя уполномоченного органа, осуществляющего общее управление</w:t>
      </w:r>
      <w:r>
        <w:rPr>
          <w:rStyle w:val="af6"/>
          <w:rFonts w:ascii="GHEA Grapalat" w:hAnsi="GHEA Grapalat"/>
        </w:rPr>
        <w:footnoteReference w:customMarkFollows="1" w:id="7"/>
        <w:t>14</w:t>
      </w:r>
      <w:r w:rsidRPr="009044F1">
        <w:rPr>
          <w:rFonts w:ascii="GHEA Grapalat" w:hAnsi="GHEA Grapalat"/>
        </w:rPr>
        <w:t>.</w:t>
      </w:r>
    </w:p>
    <w:p w:rsidR="003A4A85" w:rsidRPr="009044F1" w:rsidRDefault="003A4A85" w:rsidP="003A4A85">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не подано ни одной заявки;</w:t>
      </w:r>
    </w:p>
    <w:p w:rsidR="003A4A85" w:rsidRPr="00D3436F" w:rsidRDefault="003A4A85" w:rsidP="003A4A85">
      <w:pPr>
        <w:widowControl w:val="0"/>
        <w:tabs>
          <w:tab w:val="left" w:pos="1134"/>
        </w:tabs>
        <w:spacing w:after="160"/>
        <w:ind w:firstLine="567"/>
        <w:jc w:val="both"/>
        <w:rPr>
          <w:rFonts w:ascii="GHEA Grapalat" w:hAnsi="GHEA Grapalat"/>
        </w:rPr>
      </w:pPr>
      <w:r w:rsidRPr="009044F1">
        <w:rPr>
          <w:rFonts w:ascii="GHEA Grapalat" w:hAnsi="GHEA Grapalat"/>
        </w:rPr>
        <w:t>4)</w:t>
      </w:r>
      <w:r w:rsidRPr="005114D0">
        <w:rPr>
          <w:rFonts w:ascii="GHEA Grapalat" w:hAnsi="GHEA Grapalat"/>
        </w:rPr>
        <w:tab/>
      </w:r>
      <w:r w:rsidRPr="009044F1">
        <w:rPr>
          <w:rFonts w:ascii="GHEA Grapalat" w:hAnsi="GHEA Grapalat"/>
        </w:rPr>
        <w:t>договор не заключается.</w:t>
      </w:r>
    </w:p>
    <w:p w:rsidR="003A4A85" w:rsidRPr="009044F1" w:rsidRDefault="003A4A85" w:rsidP="003A4A85">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Pr="007642C2">
        <w:rPr>
          <w:rFonts w:ascii="GHEA Grapalat" w:hAnsi="GHEA Grapalat"/>
        </w:rPr>
        <w:t>.</w:t>
      </w:r>
      <w:r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C54730">
      <w:pPr>
        <w:jc w:val="center"/>
        <w:rPr>
          <w:rFonts w:ascii="GHEA Grapalat" w:hAnsi="GHEA Grapalat"/>
          <w:b/>
        </w:rPr>
      </w:pPr>
    </w:p>
    <w:p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C54730" w:rsidRPr="00182C2E" w:rsidRDefault="00C54730" w:rsidP="00C54730">
      <w:pPr>
        <w:jc w:val="center"/>
        <w:rPr>
          <w:rFonts w:ascii="GHEA Grapalat" w:hAnsi="GHEA Grapalat"/>
          <w:b/>
        </w:rPr>
      </w:pPr>
    </w:p>
    <w:p w:rsidR="001770E8" w:rsidRPr="00216702" w:rsidRDefault="001770E8" w:rsidP="001770E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770E8" w:rsidRPr="00996C18" w:rsidRDefault="001770E8" w:rsidP="001770E8">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770E8" w:rsidRPr="00570BBD" w:rsidRDefault="001770E8" w:rsidP="001770E8">
      <w:pPr>
        <w:jc w:val="both"/>
        <w:rPr>
          <w:rFonts w:ascii="GHEA Grapalat" w:hAnsi="GHEA Grapalat"/>
        </w:rPr>
      </w:pPr>
      <w:r>
        <w:rPr>
          <w:rFonts w:ascii="GHEA Grapalat" w:hAnsi="GHEA Grapalat"/>
        </w:rPr>
        <w:lastRenderedPageBreak/>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C87BF8" w:rsidRPr="00570BBD" w:rsidRDefault="00C87BF8" w:rsidP="00C87BF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C87BF8" w:rsidRDefault="00C87BF8" w:rsidP="00C87BF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C87BF8" w:rsidRPr="00570BBD" w:rsidRDefault="00C87BF8" w:rsidP="00C87BF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C87BF8" w:rsidRPr="00570BBD" w:rsidRDefault="00C87BF8" w:rsidP="00C87BF8">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C87BF8" w:rsidRPr="00570BBD" w:rsidRDefault="00C87BF8" w:rsidP="00C87BF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C87BF8" w:rsidRDefault="00C87BF8" w:rsidP="00C87BF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C87BF8" w:rsidRPr="00570BBD" w:rsidRDefault="00C87BF8" w:rsidP="00C87BF8">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12.19 . Обжалование действий (бездействия) и решений заказчика и оценочной комиссии (за исключением решений, предусмотренных частью 2 статьи 6 закона) </w:t>
      </w:r>
      <w:r w:rsidRPr="00570BBD">
        <w:rPr>
          <w:rFonts w:ascii="GHEA Grapalat" w:hAnsi="GHEA Grapalat"/>
        </w:rPr>
        <w:lastRenderedPageBreak/>
        <w:t>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C87BF8" w:rsidRPr="009044F1" w:rsidRDefault="00C87BF8" w:rsidP="00C87BF8">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03725E">
        <w:rPr>
          <w:rFonts w:ascii="GHEA Grapalat" w:hAnsi="GHEA Grapalat"/>
          <w:b/>
        </w:rPr>
        <w:t>ЗАПРОС КОТИРОВОК</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af6"/>
          <w:rFonts w:ascii="GHEA Grapalat" w:hAnsi="GHEA Grapalat"/>
        </w:rPr>
        <w:footnoteReference w:customMarkFollows="1" w:id="8"/>
        <w:t>15</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A6672B" w:rsidRPr="00806B9A">
        <w:rPr>
          <w:rFonts w:ascii="GHEA Grapalat" w:hAnsi="GHEA Grapalat"/>
        </w:rPr>
        <w:t xml:space="preserve">1 </w:t>
      </w:r>
      <w:r w:rsidRPr="002658C9">
        <w:rPr>
          <w:rFonts w:ascii="GHEA Grapalat" w:hAnsi="GHEA Grapalat"/>
        </w:rPr>
        <w:t xml:space="preserve">экземплярах. На пакетах документов пишутся соответственно слова "оригинал" и "копия". Вместо оригиналов документов, </w:t>
      </w:r>
      <w:r w:rsidRPr="002658C9">
        <w:rPr>
          <w:rFonts w:ascii="GHEA Grapalat" w:hAnsi="GHEA Grapalat"/>
        </w:rPr>
        <w:lastRenderedPageBreak/>
        <w:t>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Default="00654E19" w:rsidP="00B46D58">
      <w:pPr>
        <w:pStyle w:val="norm"/>
        <w:widowControl w:val="0"/>
        <w:spacing w:after="160" w:line="240" w:lineRule="auto"/>
        <w:ind w:firstLine="284"/>
        <w:jc w:val="right"/>
        <w:rPr>
          <w:rFonts w:ascii="GHEA Grapalat" w:hAnsi="GHEA Grapalat"/>
          <w:b/>
          <w:sz w:val="24"/>
          <w:szCs w:val="24"/>
        </w:rPr>
      </w:pPr>
    </w:p>
    <w:p w:rsidR="00A6672B" w:rsidRDefault="00A6672B" w:rsidP="00B46D58">
      <w:pPr>
        <w:pStyle w:val="norm"/>
        <w:widowControl w:val="0"/>
        <w:spacing w:after="160" w:line="240" w:lineRule="auto"/>
        <w:ind w:firstLine="284"/>
        <w:jc w:val="right"/>
        <w:rPr>
          <w:rFonts w:ascii="GHEA Grapalat" w:hAnsi="GHEA Grapalat"/>
          <w:b/>
          <w:sz w:val="24"/>
          <w:szCs w:val="24"/>
        </w:rPr>
      </w:pPr>
    </w:p>
    <w:p w:rsidR="00A6672B" w:rsidRDefault="00A6672B" w:rsidP="00B46D58">
      <w:pPr>
        <w:pStyle w:val="norm"/>
        <w:widowControl w:val="0"/>
        <w:spacing w:after="160" w:line="240" w:lineRule="auto"/>
        <w:ind w:firstLine="284"/>
        <w:jc w:val="right"/>
        <w:rPr>
          <w:rFonts w:ascii="GHEA Grapalat" w:hAnsi="GHEA Grapalat"/>
          <w:b/>
          <w:sz w:val="24"/>
          <w:szCs w:val="24"/>
        </w:rPr>
      </w:pPr>
    </w:p>
    <w:p w:rsidR="00A6672B" w:rsidRDefault="00A6672B" w:rsidP="00B46D58">
      <w:pPr>
        <w:pStyle w:val="norm"/>
        <w:widowControl w:val="0"/>
        <w:spacing w:after="160" w:line="240" w:lineRule="auto"/>
        <w:ind w:firstLine="284"/>
        <w:jc w:val="right"/>
        <w:rPr>
          <w:rFonts w:ascii="GHEA Grapalat" w:hAnsi="GHEA Grapalat"/>
          <w:b/>
          <w:sz w:val="24"/>
          <w:szCs w:val="24"/>
        </w:rPr>
      </w:pPr>
    </w:p>
    <w:p w:rsidR="00A6672B" w:rsidRDefault="00A6672B" w:rsidP="00B46D58">
      <w:pPr>
        <w:pStyle w:val="norm"/>
        <w:widowControl w:val="0"/>
        <w:spacing w:after="160" w:line="240" w:lineRule="auto"/>
        <w:ind w:firstLine="284"/>
        <w:jc w:val="right"/>
        <w:rPr>
          <w:rFonts w:ascii="GHEA Grapalat" w:hAnsi="GHEA Grapalat"/>
          <w:b/>
          <w:sz w:val="24"/>
          <w:szCs w:val="24"/>
        </w:rPr>
      </w:pPr>
    </w:p>
    <w:p w:rsidR="002C3BB6" w:rsidRDefault="002C3BB6" w:rsidP="00B46D58">
      <w:pPr>
        <w:pStyle w:val="norm"/>
        <w:widowControl w:val="0"/>
        <w:spacing w:after="160" w:line="240" w:lineRule="auto"/>
        <w:ind w:firstLine="284"/>
        <w:jc w:val="right"/>
        <w:rPr>
          <w:rFonts w:ascii="GHEA Grapalat" w:hAnsi="GHEA Grapalat"/>
          <w:b/>
          <w:sz w:val="24"/>
          <w:szCs w:val="24"/>
        </w:rPr>
      </w:pPr>
    </w:p>
    <w:p w:rsidR="002C3BB6" w:rsidRDefault="002C3BB6" w:rsidP="00B46D58">
      <w:pPr>
        <w:pStyle w:val="norm"/>
        <w:widowControl w:val="0"/>
        <w:spacing w:after="160" w:line="240" w:lineRule="auto"/>
        <w:ind w:firstLine="284"/>
        <w:jc w:val="right"/>
        <w:rPr>
          <w:rFonts w:ascii="GHEA Grapalat" w:hAnsi="GHEA Grapalat"/>
          <w:b/>
          <w:sz w:val="24"/>
          <w:szCs w:val="24"/>
        </w:rPr>
      </w:pPr>
    </w:p>
    <w:p w:rsidR="002C3BB6" w:rsidRDefault="002C3BB6" w:rsidP="00B46D58">
      <w:pPr>
        <w:pStyle w:val="norm"/>
        <w:widowControl w:val="0"/>
        <w:spacing w:after="160" w:line="240" w:lineRule="auto"/>
        <w:ind w:firstLine="284"/>
        <w:jc w:val="right"/>
        <w:rPr>
          <w:rFonts w:ascii="GHEA Grapalat" w:hAnsi="GHEA Grapalat"/>
          <w:b/>
          <w:sz w:val="24"/>
          <w:szCs w:val="24"/>
        </w:rPr>
      </w:pPr>
    </w:p>
    <w:p w:rsidR="00A6672B" w:rsidRDefault="00A6672B" w:rsidP="00B46D58">
      <w:pPr>
        <w:pStyle w:val="norm"/>
        <w:widowControl w:val="0"/>
        <w:spacing w:after="160" w:line="240" w:lineRule="auto"/>
        <w:ind w:firstLine="284"/>
        <w:jc w:val="right"/>
        <w:rPr>
          <w:rFonts w:ascii="GHEA Grapalat" w:hAnsi="GHEA Grapalat"/>
          <w:b/>
          <w:sz w:val="24"/>
          <w:szCs w:val="24"/>
        </w:rPr>
      </w:pPr>
    </w:p>
    <w:p w:rsidR="00DD57D4" w:rsidRDefault="00DD57D4" w:rsidP="00B46D58">
      <w:pPr>
        <w:pStyle w:val="norm"/>
        <w:widowControl w:val="0"/>
        <w:spacing w:after="160" w:line="240" w:lineRule="auto"/>
        <w:ind w:firstLine="284"/>
        <w:jc w:val="right"/>
        <w:rPr>
          <w:rFonts w:ascii="GHEA Grapalat" w:hAnsi="GHEA Grapalat"/>
          <w:b/>
          <w:sz w:val="24"/>
          <w:szCs w:val="24"/>
        </w:rPr>
      </w:pPr>
    </w:p>
    <w:p w:rsidR="00DD57D4" w:rsidRDefault="00DD57D4" w:rsidP="00B46D58">
      <w:pPr>
        <w:pStyle w:val="norm"/>
        <w:widowControl w:val="0"/>
        <w:spacing w:after="160" w:line="240" w:lineRule="auto"/>
        <w:ind w:firstLine="284"/>
        <w:jc w:val="right"/>
        <w:rPr>
          <w:rFonts w:ascii="GHEA Grapalat" w:hAnsi="GHEA Grapalat"/>
          <w:b/>
          <w:sz w:val="24"/>
          <w:szCs w:val="24"/>
        </w:rPr>
      </w:pPr>
    </w:p>
    <w:p w:rsidR="00DD57D4" w:rsidRDefault="00DD57D4" w:rsidP="00B46D58">
      <w:pPr>
        <w:pStyle w:val="norm"/>
        <w:widowControl w:val="0"/>
        <w:spacing w:after="160" w:line="240" w:lineRule="auto"/>
        <w:ind w:firstLine="284"/>
        <w:jc w:val="right"/>
        <w:rPr>
          <w:rFonts w:ascii="GHEA Grapalat" w:hAnsi="GHEA Grapalat"/>
          <w:b/>
          <w:sz w:val="24"/>
          <w:szCs w:val="24"/>
        </w:rPr>
      </w:pPr>
    </w:p>
    <w:p w:rsidR="00DD57D4" w:rsidRDefault="00DD57D4" w:rsidP="00B46D58">
      <w:pPr>
        <w:pStyle w:val="norm"/>
        <w:widowControl w:val="0"/>
        <w:spacing w:after="160" w:line="240" w:lineRule="auto"/>
        <w:ind w:firstLine="284"/>
        <w:jc w:val="right"/>
        <w:rPr>
          <w:rFonts w:ascii="GHEA Grapalat" w:hAnsi="GHEA Grapalat"/>
          <w:b/>
          <w:sz w:val="24"/>
          <w:szCs w:val="24"/>
        </w:rPr>
      </w:pPr>
    </w:p>
    <w:p w:rsidR="00A6672B" w:rsidRPr="00F677F1" w:rsidRDefault="00A6672B"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A6672B" w:rsidRPr="00374F4A" w:rsidRDefault="00A6672B" w:rsidP="00A6672B">
      <w:pPr>
        <w:pStyle w:val="norm"/>
        <w:widowControl w:val="0"/>
        <w:spacing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A6672B" w:rsidRPr="00D967B8" w:rsidRDefault="00A6672B" w:rsidP="00A6672B">
      <w:pPr>
        <w:pStyle w:val="31"/>
        <w:widowControl w:val="0"/>
        <w:spacing w:line="240" w:lineRule="auto"/>
        <w:jc w:val="right"/>
        <w:rPr>
          <w:rFonts w:ascii="GHEA Grapalat" w:hAnsi="GHEA Grapalat"/>
          <w:b/>
          <w:sz w:val="24"/>
          <w:szCs w:val="24"/>
        </w:rPr>
      </w:pPr>
      <w:r w:rsidRPr="00AA5BD2">
        <w:rPr>
          <w:rFonts w:ascii="GHEA Grapalat" w:hAnsi="GHEA Grapalat"/>
          <w:b/>
          <w:sz w:val="24"/>
          <w:szCs w:val="24"/>
        </w:rPr>
        <w:t>к Приглашению на запрос котировок</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sidR="00C55BC8">
        <w:rPr>
          <w:rFonts w:ascii="GHEA Grapalat" w:hAnsi="GHEA Grapalat"/>
          <w:b/>
          <w:sz w:val="24"/>
          <w:szCs w:val="24"/>
        </w:rPr>
        <w:t>ХММ-GHAPDzB-26/05</w:t>
      </w:r>
    </w:p>
    <w:p w:rsidR="00A6672B" w:rsidRPr="00374F4A" w:rsidRDefault="00A6672B" w:rsidP="00A6672B">
      <w:pPr>
        <w:widowControl w:val="0"/>
        <w:spacing w:after="120"/>
        <w:jc w:val="center"/>
        <w:rPr>
          <w:rFonts w:ascii="GHEA Grapalat" w:hAnsi="GHEA Grapalat" w:cs="Sylfaen"/>
          <w:b/>
        </w:rPr>
      </w:pPr>
    </w:p>
    <w:p w:rsidR="00A6672B" w:rsidRPr="00374F4A" w:rsidRDefault="00A6672B" w:rsidP="00A6672B">
      <w:pPr>
        <w:widowControl w:val="0"/>
        <w:spacing w:after="160"/>
        <w:jc w:val="center"/>
        <w:rPr>
          <w:rFonts w:ascii="GHEA Grapalat" w:hAnsi="GHEA Grapalat" w:cs="Arial"/>
          <w:b/>
        </w:rPr>
      </w:pPr>
      <w:r w:rsidRPr="00374F4A">
        <w:rPr>
          <w:rFonts w:ascii="GHEA Grapalat" w:hAnsi="GHEA Grapalat"/>
          <w:b/>
        </w:rPr>
        <w:t>ЗАЯВЛЕНИЕ</w:t>
      </w:r>
      <w:r w:rsidRPr="00D3436F">
        <w:rPr>
          <w:rFonts w:ascii="GHEA Grapalat" w:hAnsi="GHEA Grapalat"/>
          <w:b/>
        </w:rPr>
        <w:t>-</w:t>
      </w:r>
      <w:r>
        <w:rPr>
          <w:rFonts w:ascii="GHEA Grapalat" w:hAnsi="GHEA Grapalat"/>
          <w:b/>
        </w:rPr>
        <w:t xml:space="preserve">ОБЪЯВЛЕНИЕ </w:t>
      </w:r>
      <w:r w:rsidRPr="00374F4A">
        <w:rPr>
          <w:rFonts w:ascii="GHEA Grapalat" w:hAnsi="GHEA Grapalat"/>
          <w:b/>
        </w:rPr>
        <w:t>*</w:t>
      </w:r>
    </w:p>
    <w:p w:rsidR="00A6672B" w:rsidRPr="00374F4A" w:rsidRDefault="00A6672B" w:rsidP="00A6672B">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Pr="00FD0971">
        <w:rPr>
          <w:rFonts w:ascii="GHEA Grapalat" w:hAnsi="GHEA Grapalat"/>
          <w:sz w:val="24"/>
          <w:szCs w:val="24"/>
        </w:rPr>
        <w:t>запрос</w:t>
      </w:r>
      <w:r>
        <w:rPr>
          <w:rFonts w:ascii="GHEA Grapalat" w:hAnsi="GHEA Grapalat"/>
          <w:sz w:val="24"/>
          <w:szCs w:val="24"/>
        </w:rPr>
        <w:t>е</w:t>
      </w:r>
      <w:r w:rsidRPr="00FD0971">
        <w:rPr>
          <w:rFonts w:ascii="GHEA Grapalat" w:hAnsi="GHEA Grapalat"/>
          <w:sz w:val="24"/>
          <w:szCs w:val="24"/>
        </w:rPr>
        <w:t xml:space="preserve"> котировок </w:t>
      </w:r>
      <w:r>
        <w:rPr>
          <w:rFonts w:ascii="GHEA Grapalat" w:hAnsi="GHEA Grapalat"/>
          <w:sz w:val="24"/>
          <w:szCs w:val="24"/>
        </w:rPr>
        <w:t xml:space="preserve"> </w:t>
      </w:r>
    </w:p>
    <w:p w:rsidR="00A6672B" w:rsidRPr="00374F4A" w:rsidRDefault="00A6672B" w:rsidP="00A6672B">
      <w:pPr>
        <w:widowControl w:val="0"/>
        <w:spacing w:after="120"/>
        <w:jc w:val="center"/>
        <w:rPr>
          <w:rFonts w:ascii="GHEA Grapalat" w:hAnsi="GHEA Grapalat"/>
        </w:rPr>
      </w:pPr>
    </w:p>
    <w:p w:rsidR="00A6672B" w:rsidRPr="00C4157A" w:rsidRDefault="00A6672B" w:rsidP="00A6672B">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A6672B" w:rsidRPr="000C1746" w:rsidRDefault="00A6672B" w:rsidP="00A6672B">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A6672B" w:rsidRPr="00DA5EA0" w:rsidRDefault="00A6672B" w:rsidP="00A6672B">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A6672B" w:rsidRPr="000C1746" w:rsidRDefault="00A6672B" w:rsidP="00A6672B">
      <w:pPr>
        <w:spacing w:after="160"/>
        <w:ind w:left="4395"/>
        <w:jc w:val="both"/>
        <w:rPr>
          <w:rFonts w:ascii="GHEA Grapalat" w:hAnsi="GHEA Grapalat" w:cs="Sylfaen"/>
          <w:sz w:val="16"/>
        </w:rPr>
      </w:pPr>
      <w:r w:rsidRPr="000C1746">
        <w:rPr>
          <w:rFonts w:ascii="GHEA Grapalat" w:hAnsi="GHEA Grapalat"/>
          <w:sz w:val="16"/>
        </w:rPr>
        <w:t>номер лота (лотов)</w:t>
      </w:r>
    </w:p>
    <w:p w:rsidR="00A6672B" w:rsidRPr="00D967B8" w:rsidRDefault="00A6672B" w:rsidP="00A6672B">
      <w:pPr>
        <w:jc w:val="both"/>
        <w:rPr>
          <w:rFonts w:ascii="GHEA Grapalat" w:hAnsi="GHEA Grapalat" w:cs="Sylfaen"/>
        </w:rPr>
      </w:pPr>
      <w:r>
        <w:rPr>
          <w:rFonts w:ascii="GHEA Grapalat" w:hAnsi="GHEA Grapalat"/>
        </w:rPr>
        <w:t>_________</w:t>
      </w:r>
      <w:r w:rsidRPr="00E272DC">
        <w:rPr>
          <w:rFonts w:ascii="GHEA Grapalat" w:hAnsi="GHEA Grapalat"/>
        </w:rPr>
        <w:t xml:space="preserve"> </w:t>
      </w:r>
      <w:r w:rsidR="002B3DD2">
        <w:rPr>
          <w:rFonts w:ascii="GHEA Grapalat" w:hAnsi="GHEA Grapalat"/>
          <w:u w:val="single"/>
        </w:rPr>
        <w:t>ГНО</w:t>
      </w:r>
      <w:r w:rsidRPr="00E272DC">
        <w:rPr>
          <w:rFonts w:ascii="GHEA Grapalat" w:hAnsi="GHEA Grapalat"/>
          <w:u w:val="single"/>
        </w:rPr>
        <w:t xml:space="preserve"> </w:t>
      </w:r>
      <w:r w:rsidR="002B3DD2">
        <w:rPr>
          <w:rFonts w:ascii="GHEA Grapalat" w:hAnsi="GHEA Grapalat"/>
          <w:u w:val="single"/>
        </w:rPr>
        <w:t>«Специализированный детский дом Харберд»</w:t>
      </w:r>
      <w:r>
        <w:rPr>
          <w:rFonts w:ascii="GHEA Grapalat" w:hAnsi="GHEA Grapalat"/>
        </w:rPr>
        <w:t>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C55BC8">
        <w:rPr>
          <w:rFonts w:ascii="GHEA Grapalat" w:hAnsi="GHEA Grapalat"/>
          <w:b/>
        </w:rPr>
        <w:t>ХММ-GHAPDzB-26/05</w:t>
      </w:r>
    </w:p>
    <w:p w:rsidR="00A6672B" w:rsidRPr="00C4157A" w:rsidRDefault="00A6672B" w:rsidP="00A6672B">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A6672B" w:rsidRPr="00DA5EA0" w:rsidRDefault="00A6672B" w:rsidP="00A6672B">
      <w:pPr>
        <w:spacing w:after="160"/>
        <w:jc w:val="both"/>
        <w:rPr>
          <w:rFonts w:ascii="GHEA Grapalat" w:hAnsi="GHEA Grapalat"/>
        </w:rPr>
      </w:pPr>
      <w:r w:rsidRPr="00FD0971">
        <w:rPr>
          <w:rFonts w:ascii="GHEA Grapalat" w:hAnsi="GHEA Grapalat"/>
        </w:rPr>
        <w:t xml:space="preserve">запроса котировок </w:t>
      </w:r>
      <w:r>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A6672B" w:rsidRPr="002B75BF" w:rsidRDefault="00A6672B" w:rsidP="00A6672B">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A6672B" w:rsidRPr="000C1746" w:rsidRDefault="00A6672B" w:rsidP="00A6672B">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A6672B" w:rsidRPr="00DA5EA0" w:rsidRDefault="00A6672B" w:rsidP="00A6672B">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Pr>
          <w:rFonts w:ascii="GHEA Grapalat" w:hAnsi="GHEA Grapalat"/>
        </w:rPr>
        <w:t>.</w:t>
      </w:r>
    </w:p>
    <w:p w:rsidR="00A6672B" w:rsidRPr="000C1746" w:rsidRDefault="00A6672B" w:rsidP="00A6672B">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A6672B" w:rsidRDefault="00A6672B" w:rsidP="00A6672B">
      <w:pPr>
        <w:jc w:val="both"/>
        <w:rPr>
          <w:rFonts w:ascii="GHEA Grapalat" w:hAnsi="GHEA Grapalat"/>
        </w:rPr>
      </w:pPr>
    </w:p>
    <w:p w:rsidR="00A6672B" w:rsidRDefault="00A6672B" w:rsidP="00A6672B">
      <w:pPr>
        <w:jc w:val="both"/>
        <w:rPr>
          <w:rFonts w:ascii="GHEA Grapalat" w:hAnsi="GHEA Grapalat"/>
        </w:rPr>
      </w:pPr>
      <w:r>
        <w:rPr>
          <w:rFonts w:ascii="GHEA Grapalat" w:hAnsi="GHEA Grapalat"/>
        </w:rPr>
        <w:t>Данные       ----------------------------------------  следующие:</w:t>
      </w:r>
    </w:p>
    <w:p w:rsidR="00A6672B" w:rsidRPr="000811C1" w:rsidRDefault="00A6672B" w:rsidP="00A6672B">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A6672B" w:rsidRDefault="00A6672B" w:rsidP="00A6672B">
      <w:pPr>
        <w:jc w:val="both"/>
        <w:rPr>
          <w:rFonts w:ascii="GHEA Grapalat" w:hAnsi="GHEA Grapalat"/>
        </w:rPr>
      </w:pPr>
    </w:p>
    <w:p w:rsidR="00A6672B" w:rsidRPr="00B443ED" w:rsidRDefault="00A6672B" w:rsidP="00A6672B">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Pr>
          <w:rFonts w:ascii="GHEA Grapalat" w:hAnsi="GHEA Grapalat"/>
        </w:rPr>
        <w:t xml:space="preserve">             ________________</w:t>
      </w:r>
    </w:p>
    <w:p w:rsidR="00A6672B" w:rsidRPr="000C1746" w:rsidRDefault="00A6672B" w:rsidP="00A6672B">
      <w:pPr>
        <w:tabs>
          <w:tab w:val="left" w:pos="7371"/>
        </w:tabs>
        <w:ind w:left="4111"/>
        <w:jc w:val="both"/>
        <w:rPr>
          <w:rFonts w:ascii="GHEA Grapalat" w:hAnsi="GHEA Grapalat" w:cs="Arial"/>
          <w:sz w:val="16"/>
        </w:rPr>
      </w:pPr>
      <w:r>
        <w:rPr>
          <w:rFonts w:ascii="GHEA Grapalat" w:hAnsi="GHEA Grapalat"/>
          <w:sz w:val="16"/>
        </w:rPr>
        <w:t xml:space="preserve">               </w:t>
      </w:r>
      <w:r w:rsidRPr="000C1746">
        <w:rPr>
          <w:rFonts w:ascii="GHEA Grapalat" w:hAnsi="GHEA Grapalat"/>
          <w:sz w:val="16"/>
        </w:rPr>
        <w:t>учетный номер</w:t>
      </w:r>
      <w:r>
        <w:rPr>
          <w:rFonts w:ascii="GHEA Grapalat" w:hAnsi="GHEA Grapalat"/>
          <w:sz w:val="16"/>
        </w:rPr>
        <w:t xml:space="preserve"> </w:t>
      </w:r>
      <w:r w:rsidRPr="000C1746">
        <w:rPr>
          <w:rFonts w:ascii="GHEA Grapalat" w:hAnsi="GHEA Grapalat"/>
          <w:sz w:val="16"/>
        </w:rPr>
        <w:t>налогоплательщика</w:t>
      </w:r>
    </w:p>
    <w:p w:rsidR="00A6672B" w:rsidRDefault="00A6672B" w:rsidP="00A6672B">
      <w:pPr>
        <w:jc w:val="both"/>
        <w:rPr>
          <w:rFonts w:ascii="GHEA Grapalat" w:hAnsi="GHEA Grapalat"/>
        </w:rPr>
      </w:pPr>
    </w:p>
    <w:p w:rsidR="00A6672B" w:rsidRPr="008E7F24" w:rsidRDefault="00A6672B" w:rsidP="00A6672B">
      <w:pPr>
        <w:jc w:val="both"/>
        <w:rPr>
          <w:rFonts w:ascii="GHEA Grapalat" w:hAnsi="GHEA Grapalat"/>
        </w:rPr>
      </w:pPr>
      <w:r>
        <w:rPr>
          <w:rFonts w:ascii="GHEA Grapalat" w:hAnsi="GHEA Grapalat"/>
        </w:rPr>
        <w:t xml:space="preserve"> </w:t>
      </w:r>
      <w:r w:rsidRPr="00DA5EA0">
        <w:rPr>
          <w:rFonts w:ascii="GHEA Grapalat" w:hAnsi="GHEA Grapalat"/>
        </w:rPr>
        <w:t>Адрес электронной почты</w:t>
      </w:r>
      <w:r w:rsidRPr="008E7F24">
        <w:rPr>
          <w:rFonts w:ascii="GHEA Grapalat" w:hAnsi="GHEA Grapalat"/>
        </w:rPr>
        <w:t xml:space="preserve"> </w:t>
      </w:r>
      <w:r>
        <w:rPr>
          <w:rFonts w:ascii="GHEA Grapalat" w:hAnsi="GHEA Grapalat"/>
        </w:rPr>
        <w:t xml:space="preserve">                           ______</w:t>
      </w:r>
      <w:r w:rsidRPr="008E7F24">
        <w:rPr>
          <w:rFonts w:ascii="GHEA Grapalat" w:hAnsi="GHEA Grapalat"/>
        </w:rPr>
        <w:t>__</w:t>
      </w:r>
      <w:r>
        <w:rPr>
          <w:rFonts w:ascii="GHEA Grapalat" w:hAnsi="GHEA Grapalat"/>
        </w:rPr>
        <w:t>_______</w:t>
      </w:r>
      <w:r w:rsidRPr="00DA5EA0">
        <w:rPr>
          <w:rFonts w:ascii="GHEA Grapalat" w:hAnsi="GHEA Grapalat"/>
        </w:rPr>
        <w:t>___</w:t>
      </w:r>
    </w:p>
    <w:p w:rsidR="00A6672B" w:rsidRPr="00D3436F" w:rsidRDefault="00A6672B" w:rsidP="00A6672B">
      <w:pPr>
        <w:tabs>
          <w:tab w:val="left" w:pos="6946"/>
        </w:tabs>
        <w:ind w:left="3402" w:firstLine="6"/>
        <w:jc w:val="both"/>
        <w:rPr>
          <w:rFonts w:ascii="GHEA Grapalat" w:hAnsi="GHEA Grapalat"/>
          <w:sz w:val="16"/>
        </w:rPr>
      </w:pPr>
      <w:r>
        <w:rPr>
          <w:rFonts w:ascii="GHEA Grapalat" w:hAnsi="GHEA Grapalat"/>
          <w:sz w:val="16"/>
        </w:rPr>
        <w:t xml:space="preserve">                                  </w:t>
      </w:r>
      <w:r w:rsidRPr="000C1746">
        <w:rPr>
          <w:rFonts w:ascii="GHEA Grapalat" w:hAnsi="GHEA Grapalat"/>
          <w:sz w:val="16"/>
        </w:rPr>
        <w:t>адрес электронной</w:t>
      </w:r>
      <w:r w:rsidRPr="002B75BF">
        <w:rPr>
          <w:rFonts w:ascii="GHEA Grapalat" w:hAnsi="GHEA Grapalat"/>
          <w:sz w:val="16"/>
        </w:rPr>
        <w:tab/>
      </w:r>
      <w:r w:rsidRPr="000C1746">
        <w:rPr>
          <w:rFonts w:ascii="GHEA Grapalat" w:hAnsi="GHEA Grapalat"/>
          <w:sz w:val="16"/>
        </w:rPr>
        <w:t>почты</w:t>
      </w:r>
    </w:p>
    <w:p w:rsidR="00A6672B" w:rsidRDefault="00A6672B" w:rsidP="00A6672B">
      <w:pPr>
        <w:jc w:val="both"/>
        <w:rPr>
          <w:rFonts w:ascii="GHEA Grapalat" w:hAnsi="GHEA Grapalat"/>
        </w:rPr>
      </w:pPr>
    </w:p>
    <w:p w:rsidR="00A6672B" w:rsidRDefault="00A6672B" w:rsidP="00A6672B">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              ------------------------------------------------------------</w:t>
      </w:r>
    </w:p>
    <w:p w:rsidR="00A6672B" w:rsidRDefault="00A6672B" w:rsidP="00A6672B">
      <w:pPr>
        <w:jc w:val="both"/>
        <w:rPr>
          <w:rFonts w:ascii="GHEA Grapalat" w:hAnsi="GHEA Grapalat"/>
          <w:sz w:val="18"/>
          <w:szCs w:val="18"/>
        </w:rPr>
      </w:pPr>
      <w:r>
        <w:rPr>
          <w:rFonts w:ascii="GHEA Grapalat" w:hAnsi="GHEA Grapalat"/>
        </w:rPr>
        <w:t xml:space="preserve">                                                                      </w:t>
      </w:r>
      <w:r w:rsidRPr="000811C1">
        <w:rPr>
          <w:rFonts w:ascii="GHEA Grapalat" w:hAnsi="GHEA Grapalat"/>
          <w:sz w:val="18"/>
          <w:szCs w:val="18"/>
        </w:rPr>
        <w:t>адрес деятельности</w:t>
      </w:r>
    </w:p>
    <w:p w:rsidR="00A6672B" w:rsidRDefault="00A6672B" w:rsidP="00A6672B">
      <w:pPr>
        <w:jc w:val="both"/>
        <w:rPr>
          <w:rFonts w:ascii="GHEA Grapalat" w:hAnsi="GHEA Grapalat"/>
          <w:sz w:val="18"/>
          <w:szCs w:val="18"/>
        </w:rPr>
      </w:pPr>
    </w:p>
    <w:p w:rsidR="00A6672B" w:rsidRPr="00B16483" w:rsidRDefault="00A6672B" w:rsidP="00A6672B">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Pr="000811C1">
        <w:rPr>
          <w:rFonts w:ascii="GHEA Grapalat" w:hAnsi="GHEA Grapalat"/>
        </w:rPr>
        <w:t xml:space="preserve"> </w:t>
      </w:r>
    </w:p>
    <w:p w:rsidR="00A6672B" w:rsidRDefault="00A6672B" w:rsidP="00A6672B">
      <w:pPr>
        <w:tabs>
          <w:tab w:val="left" w:pos="7371"/>
        </w:tabs>
        <w:spacing w:after="160"/>
        <w:ind w:left="3544" w:firstLine="3"/>
        <w:jc w:val="both"/>
        <w:rPr>
          <w:rFonts w:ascii="GHEA Grapalat" w:hAnsi="GHEA Grapalat"/>
          <w:sz w:val="16"/>
        </w:rPr>
      </w:pPr>
      <w:r>
        <w:rPr>
          <w:rFonts w:ascii="GHEA Grapalat" w:hAnsi="GHEA Grapalat"/>
          <w:sz w:val="16"/>
        </w:rPr>
        <w:t xml:space="preserve">                                 Номер телефона</w:t>
      </w:r>
    </w:p>
    <w:p w:rsidR="00A6672B" w:rsidRPr="00D3436F" w:rsidRDefault="00A6672B" w:rsidP="00A6672B">
      <w:pPr>
        <w:tabs>
          <w:tab w:val="left" w:pos="7371"/>
        </w:tabs>
        <w:spacing w:after="160"/>
        <w:ind w:left="3544" w:firstLine="3"/>
        <w:jc w:val="both"/>
        <w:rPr>
          <w:rFonts w:ascii="GHEA Grapalat" w:hAnsi="GHEA Grapalat"/>
          <w:sz w:val="16"/>
        </w:rPr>
      </w:pPr>
    </w:p>
    <w:p w:rsidR="00A6672B" w:rsidRDefault="00A6672B" w:rsidP="00A6672B">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A6672B" w:rsidRDefault="00A6672B" w:rsidP="00A6672B">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A6672B" w:rsidRPr="004F23CF" w:rsidRDefault="00A6672B" w:rsidP="00A6672B">
      <w:pPr>
        <w:ind w:firstLine="709"/>
        <w:rPr>
          <w:rFonts w:ascii="GHEA Grapalat" w:hAnsi="GHEA Grapalat"/>
          <w:sz w:val="20"/>
          <w:lang w:val="es-ES"/>
        </w:rPr>
      </w:pPr>
      <w:r w:rsidRPr="004F23CF">
        <w:rPr>
          <w:rFonts w:ascii="GHEA Grapalat" w:hAnsi="GHEA Grapalat" w:cs="Arial"/>
          <w:sz w:val="20"/>
          <w:szCs w:val="20"/>
          <w:lang w:val="es-ES"/>
        </w:rPr>
        <w:t>1)</w:t>
      </w:r>
      <w:r w:rsidRPr="004F23CF">
        <w:rPr>
          <w:rFonts w:ascii="GHEA Grapalat" w:hAnsi="GHEA Grapalat"/>
          <w:sz w:val="20"/>
          <w:lang w:val="hy-AM"/>
        </w:rPr>
        <w:t xml:space="preserve">  </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sz w:val="20"/>
          <w:u w:val="single"/>
        </w:rPr>
        <w:t xml:space="preserve">и </w:t>
      </w:r>
      <w:r w:rsidRPr="004F23CF">
        <w:rPr>
          <w:rFonts w:ascii="GHEA Grapalat" w:hAnsi="GHEA Grapalat"/>
          <w:lang w:val="hy-AM"/>
        </w:rPr>
        <w:t>аффилированные</w:t>
      </w:r>
      <w:r w:rsidRPr="004F23CF">
        <w:rPr>
          <w:rFonts w:ascii="GHEA Grapalat" w:hAnsi="GHEA Grapalat"/>
        </w:rPr>
        <w:t xml:space="preserve"> с ним</w:t>
      </w:r>
      <w:r w:rsidRPr="004F23CF">
        <w:rPr>
          <w:rFonts w:ascii="GHEA Grapalat" w:hAnsi="GHEA Grapalat"/>
          <w:lang w:val="hy-AM"/>
        </w:rPr>
        <w:t xml:space="preserve"> </w:t>
      </w:r>
    </w:p>
    <w:p w:rsidR="00A6672B" w:rsidRPr="004F23CF" w:rsidRDefault="00A6672B" w:rsidP="00A6672B">
      <w:pPr>
        <w:widowControl w:val="0"/>
        <w:spacing w:after="120"/>
        <w:ind w:left="2835"/>
        <w:rPr>
          <w:rFonts w:ascii="GHEA Grapalat" w:hAnsi="GHEA Grapalat"/>
          <w:sz w:val="16"/>
        </w:rPr>
      </w:pPr>
      <w:r w:rsidRPr="004F23CF">
        <w:rPr>
          <w:rFonts w:ascii="GHEA Grapalat" w:hAnsi="GHEA Grapalat"/>
          <w:sz w:val="16"/>
        </w:rPr>
        <w:t>наименование участника</w:t>
      </w:r>
    </w:p>
    <w:p w:rsidR="00A6672B" w:rsidRPr="004F23CF" w:rsidRDefault="00A6672B" w:rsidP="00A6672B">
      <w:pPr>
        <w:rPr>
          <w:rFonts w:ascii="GHEA Grapalat" w:hAnsi="GHEA Grapalat"/>
          <w:i/>
          <w:sz w:val="16"/>
          <w:vertAlign w:val="superscript"/>
          <w:lang w:val="es-ES"/>
        </w:rPr>
      </w:pPr>
    </w:p>
    <w:p w:rsidR="00A6672B" w:rsidRPr="004F23CF" w:rsidRDefault="00A6672B" w:rsidP="00A6672B">
      <w:pPr>
        <w:rPr>
          <w:rFonts w:ascii="GHEA Grapalat" w:hAnsi="GHEA Grapalat" w:cs="Sylfaen"/>
          <w:sz w:val="20"/>
          <w:lang w:val="hy-AM"/>
        </w:rPr>
      </w:pPr>
      <w:r w:rsidRPr="004F23CF">
        <w:rPr>
          <w:rFonts w:ascii="GHEA Grapalat" w:hAnsi="GHEA Grapalat"/>
          <w:lang w:val="hy-AM"/>
        </w:rPr>
        <w:t>лица</w:t>
      </w:r>
      <w:r w:rsidRPr="004F23CF">
        <w:rPr>
          <w:rFonts w:ascii="GHEA Grapalat" w:hAnsi="GHEA Grapalat" w:cs="Arial"/>
          <w:sz w:val="20"/>
          <w:szCs w:val="20"/>
          <w:lang w:val="es-ES"/>
        </w:rPr>
        <w:t xml:space="preserve"> </w:t>
      </w:r>
      <w:r w:rsidRPr="004F23CF">
        <w:rPr>
          <w:rFonts w:ascii="GHEA Grapalat" w:hAnsi="GHEA Grapalat" w:cs="Arial"/>
          <w:sz w:val="20"/>
          <w:szCs w:val="20"/>
          <w:lang w:val="hy-AM"/>
        </w:rPr>
        <w:t xml:space="preserve"> </w:t>
      </w:r>
      <w:r w:rsidRPr="004F23CF">
        <w:rPr>
          <w:rFonts w:ascii="GHEA Grapalat" w:hAnsi="GHEA Grapalat"/>
          <w:lang w:val="hy-AM"/>
        </w:rPr>
        <w:t xml:space="preserve">удовлетворяют </w:t>
      </w:r>
      <w:r w:rsidRPr="004F23CF">
        <w:rPr>
          <w:rFonts w:ascii="GHEA Grapalat" w:hAnsi="GHEA Grapalat"/>
          <w:color w:val="000000" w:themeColor="text1"/>
          <w:spacing w:val="-4"/>
        </w:rPr>
        <w:t>требованиям</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права</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участия</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установленным</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 xml:space="preserve">приглашением на </w:t>
      </w:r>
      <w:r w:rsidRPr="00AA5BD2">
        <w:rPr>
          <w:rFonts w:ascii="GHEA Grapalat" w:hAnsi="GHEA Grapalat"/>
        </w:rPr>
        <w:t>запрос котировок</w:t>
      </w:r>
      <w:r w:rsidRPr="003D58E1">
        <w:rPr>
          <w:rFonts w:ascii="GHEA Grapalat" w:hAnsi="GHEA Grapalat"/>
        </w:rPr>
        <w:t xml:space="preserve"> </w:t>
      </w:r>
      <w:r w:rsidRPr="004F23CF">
        <w:rPr>
          <w:rFonts w:ascii="GHEA Grapalat" w:hAnsi="GHEA Grapalat"/>
          <w:color w:val="000000" w:themeColor="text1"/>
        </w:rPr>
        <w:t>под</w:t>
      </w:r>
      <w:r w:rsidRPr="004F23CF">
        <w:rPr>
          <w:rFonts w:ascii="GHEA Grapalat" w:hAnsi="GHEA Grapalat"/>
          <w:color w:val="000000" w:themeColor="text1"/>
          <w:lang w:val="es-ES"/>
        </w:rPr>
        <w:t xml:space="preserve"> </w:t>
      </w:r>
      <w:r w:rsidRPr="004F23CF">
        <w:rPr>
          <w:rFonts w:ascii="GHEA Grapalat" w:hAnsi="GHEA Grapalat"/>
          <w:color w:val="000000" w:themeColor="text1"/>
        </w:rPr>
        <w:t>кодом</w:t>
      </w:r>
      <w:r w:rsidRPr="004F23CF">
        <w:rPr>
          <w:rFonts w:ascii="GHEA Grapalat" w:hAnsi="GHEA Grapalat" w:cs="Arial"/>
          <w:sz w:val="20"/>
          <w:szCs w:val="20"/>
          <w:lang w:val="hy-AM"/>
        </w:rPr>
        <w:t xml:space="preserve"> </w:t>
      </w:r>
      <w:r w:rsidR="00C55BC8">
        <w:rPr>
          <w:rFonts w:ascii="GHEA Grapalat" w:hAnsi="GHEA Grapalat"/>
          <w:b/>
        </w:rPr>
        <w:t>ХММ-GHAPDzB-26/05</w:t>
      </w:r>
      <w:r w:rsidRPr="00CA1276">
        <w:rPr>
          <w:rFonts w:ascii="GHEA Grapalat" w:hAnsi="GHEA Grapalat"/>
          <w:b/>
        </w:rPr>
        <w:t xml:space="preserve"> </w:t>
      </w:r>
      <w:r w:rsidRPr="004F23CF">
        <w:rPr>
          <w:rFonts w:ascii="GHEA Grapalat" w:hAnsi="GHEA Grapalat"/>
          <w:color w:val="000000" w:themeColor="text1"/>
        </w:rPr>
        <w:t>и</w:t>
      </w:r>
      <w:r w:rsidRPr="004F23CF">
        <w:rPr>
          <w:rFonts w:ascii="GHEA Grapalat" w:hAnsi="GHEA Grapalat"/>
          <w:sz w:val="20"/>
          <w:u w:val="single"/>
          <w:lang w:val="hy-AM"/>
        </w:rPr>
        <w:t xml:space="preserve">  </w:t>
      </w:r>
      <w:r w:rsidRPr="004F23CF">
        <w:rPr>
          <w:rFonts w:ascii="GHEA Grapalat" w:hAnsi="GHEA Grapalat"/>
          <w:sz w:val="20"/>
          <w:u w:val="single"/>
        </w:rPr>
        <w:t>---------------------------------</w:t>
      </w:r>
      <w:r>
        <w:rPr>
          <w:rFonts w:ascii="GHEA Grapalat" w:hAnsi="GHEA Grapalat"/>
          <w:sz w:val="20"/>
          <w:u w:val="single"/>
        </w:rPr>
        <w:t>-------</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cs="Sylfaen"/>
          <w:sz w:val="20"/>
          <w:lang w:val="hy-AM"/>
        </w:rPr>
        <w:t xml:space="preserve"> </w:t>
      </w:r>
    </w:p>
    <w:p w:rsidR="00A6672B" w:rsidRPr="004F23CF" w:rsidRDefault="00A6672B" w:rsidP="00A6672B">
      <w:pPr>
        <w:tabs>
          <w:tab w:val="left" w:pos="6450"/>
        </w:tabs>
        <w:rPr>
          <w:rFonts w:ascii="GHEA Grapalat" w:hAnsi="GHEA Grapalat"/>
          <w:sz w:val="16"/>
        </w:rPr>
      </w:pPr>
      <w:r w:rsidRPr="004F23CF">
        <w:rPr>
          <w:rFonts w:ascii="GHEA Grapalat" w:hAnsi="GHEA Grapalat" w:cs="Sylfaen"/>
          <w:sz w:val="20"/>
          <w:lang w:val="es-ES"/>
        </w:rPr>
        <w:t xml:space="preserve">                                                         </w:t>
      </w:r>
      <w:r w:rsidRPr="004F23CF">
        <w:rPr>
          <w:rFonts w:ascii="GHEA Grapalat" w:hAnsi="GHEA Grapalat" w:cs="Sylfaen"/>
          <w:sz w:val="20"/>
        </w:rPr>
        <w:t xml:space="preserve">       </w:t>
      </w:r>
      <w:r w:rsidRPr="004F23CF">
        <w:rPr>
          <w:rFonts w:ascii="GHEA Grapalat" w:hAnsi="GHEA Grapalat" w:cs="Sylfaen"/>
          <w:sz w:val="20"/>
          <w:lang w:val="es-ES"/>
        </w:rPr>
        <w:t xml:space="preserve"> </w:t>
      </w:r>
      <w:r>
        <w:rPr>
          <w:rFonts w:ascii="GHEA Grapalat" w:hAnsi="GHEA Grapalat" w:cs="Sylfaen"/>
          <w:sz w:val="20"/>
        </w:rPr>
        <w:t xml:space="preserve">                                        </w:t>
      </w:r>
      <w:r w:rsidRPr="004F23CF">
        <w:rPr>
          <w:rFonts w:ascii="GHEA Grapalat" w:hAnsi="GHEA Grapalat"/>
          <w:sz w:val="16"/>
        </w:rPr>
        <w:t>наименование участника</w:t>
      </w:r>
    </w:p>
    <w:p w:rsidR="00A6672B" w:rsidRPr="00AF791F" w:rsidRDefault="00A6672B" w:rsidP="00A6672B">
      <w:pPr>
        <w:widowControl w:val="0"/>
        <w:spacing w:after="160"/>
        <w:ind w:left="568"/>
        <w:jc w:val="both"/>
        <w:rPr>
          <w:rFonts w:ascii="GHEA Grapalat" w:hAnsi="GHEA Grapalat" w:cs="Arial"/>
        </w:rPr>
      </w:pPr>
      <w:r w:rsidRPr="00AF791F">
        <w:rPr>
          <w:rFonts w:ascii="GHEA Grapalat" w:hAnsi="GHEA Grapalat"/>
          <w:color w:val="000000" w:themeColor="text1"/>
        </w:rPr>
        <w:t xml:space="preserve">обязуется в случае признания отобранным участником в порядке и сроки, </w:t>
      </w:r>
      <w:r w:rsidRPr="00AF791F">
        <w:rPr>
          <w:rFonts w:ascii="GHEA Grapalat" w:hAnsi="GHEA Grapalat"/>
          <w:color w:val="000000" w:themeColor="text1"/>
        </w:rPr>
        <w:lastRenderedPageBreak/>
        <w:t>установленные приглашением  представить обеспечение квалификации</w:t>
      </w:r>
      <w:r w:rsidRPr="00AF791F" w:rsidDel="009E1F0A">
        <w:rPr>
          <w:rFonts w:ascii="GHEA Grapalat" w:hAnsi="GHEA Grapalat"/>
        </w:rPr>
        <w:t xml:space="preserve"> </w:t>
      </w:r>
      <w:r w:rsidRPr="00AF791F">
        <w:rPr>
          <w:rFonts w:ascii="GHEA Grapalat" w:hAnsi="GHEA Grapalat"/>
          <w:vertAlign w:val="superscript"/>
        </w:rPr>
        <w:t>16</w:t>
      </w:r>
      <w:r w:rsidRPr="00AF791F">
        <w:rPr>
          <w:rFonts w:ascii="GHEA Grapalat" w:hAnsi="GHEA Grapalat"/>
        </w:rPr>
        <w:t>,</w:t>
      </w:r>
    </w:p>
    <w:p w:rsidR="00A6672B" w:rsidRPr="00AF791F" w:rsidRDefault="00A6672B" w:rsidP="00A6672B">
      <w:pPr>
        <w:pStyle w:val="aff"/>
        <w:widowControl w:val="0"/>
        <w:numPr>
          <w:ilvl w:val="0"/>
          <w:numId w:val="22"/>
        </w:numPr>
        <w:tabs>
          <w:tab w:val="left" w:pos="567"/>
        </w:tabs>
        <w:spacing w:after="160"/>
        <w:jc w:val="both"/>
        <w:rPr>
          <w:rFonts w:ascii="GHEA Grapalat" w:hAnsi="GHEA Grapalat" w:cs="Arial"/>
        </w:rPr>
      </w:pPr>
      <w:r w:rsidRPr="00AF791F">
        <w:rPr>
          <w:rFonts w:ascii="GHEA Grapalat" w:hAnsi="GHEA Grapalat"/>
        </w:rPr>
        <w:t xml:space="preserve">в рамках участия </w:t>
      </w:r>
      <w:r>
        <w:rPr>
          <w:rFonts w:ascii="GHEA Grapalat" w:hAnsi="GHEA Grapalat"/>
        </w:rPr>
        <w:t xml:space="preserve">в </w:t>
      </w:r>
      <w:r w:rsidRPr="005A1346">
        <w:rPr>
          <w:rFonts w:ascii="GHEA Grapalat" w:hAnsi="GHEA Grapalat"/>
        </w:rPr>
        <w:t xml:space="preserve">запросе котировок </w:t>
      </w:r>
      <w:r w:rsidRPr="00AF791F">
        <w:rPr>
          <w:rFonts w:ascii="GHEA Grapalat" w:hAnsi="GHEA Grapalat"/>
        </w:rPr>
        <w:t xml:space="preserve">под кодом </w:t>
      </w:r>
      <w:r w:rsidR="00C55BC8">
        <w:rPr>
          <w:rFonts w:ascii="GHEA Grapalat" w:hAnsi="GHEA Grapalat"/>
          <w:b/>
        </w:rPr>
        <w:t>ХММ-GHAPDzB-26/05</w:t>
      </w:r>
    </w:p>
    <w:p w:rsidR="00A6672B" w:rsidRDefault="00A6672B" w:rsidP="00A6672B">
      <w:pPr>
        <w:pStyle w:val="aff"/>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w:t>
      </w:r>
      <w:r w:rsidRPr="00326396">
        <w:rPr>
          <w:rFonts w:ascii="GHEA Grapalat" w:hAnsi="GHEA Grapalat"/>
          <w:lang w:val="hy-AM"/>
        </w:rPr>
        <w:t>недобросовестн</w:t>
      </w:r>
      <w:r>
        <w:rPr>
          <w:rFonts w:ascii="GHEA Grapalat" w:hAnsi="GHEA Grapalat"/>
        </w:rPr>
        <w:t>ой</w:t>
      </w:r>
      <w:r w:rsidRPr="00326396">
        <w:rPr>
          <w:rFonts w:ascii="GHEA Grapalat" w:hAnsi="GHEA Grapalat"/>
          <w:lang w:val="hy-AM"/>
        </w:rPr>
        <w:t xml:space="preserve"> конкуренци</w:t>
      </w:r>
      <w:r>
        <w:rPr>
          <w:rFonts w:ascii="GHEA Grapalat" w:hAnsi="GHEA Grapalat"/>
        </w:rPr>
        <w:t>и, злоупотребления доминирующим положением и антиконкурентного соглашения,</w:t>
      </w:r>
    </w:p>
    <w:p w:rsidR="00A6672B" w:rsidRDefault="00A6672B" w:rsidP="00A6672B">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Pr="00C6146A">
        <w:rPr>
          <w:rFonts w:ascii="GHEA Grapalat" w:hAnsi="GHEA Grapalat"/>
        </w:rPr>
        <w:t>запрос котировок</w:t>
      </w:r>
      <w:r>
        <w:rPr>
          <w:rFonts w:ascii="GHEA Grapalat" w:hAnsi="GHEA Grapalat"/>
        </w:rPr>
        <w:t xml:space="preserve"> случая     одновременного </w:t>
      </w:r>
    </w:p>
    <w:p w:rsidR="00A6672B" w:rsidRDefault="00A6672B" w:rsidP="00A6672B">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A6672B" w:rsidRDefault="00A6672B" w:rsidP="00A6672B">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A6672B" w:rsidRDefault="00A6672B" w:rsidP="00A6672B">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A6672B" w:rsidRDefault="00A6672B" w:rsidP="00A6672B">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A6672B" w:rsidRDefault="00A6672B" w:rsidP="00A6672B">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A6672B" w:rsidRDefault="00A6672B" w:rsidP="00A6672B">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A6672B" w:rsidRDefault="00A6672B" w:rsidP="00A6672B">
      <w:pPr>
        <w:widowControl w:val="0"/>
        <w:spacing w:after="160"/>
        <w:contextualSpacing/>
        <w:jc w:val="both"/>
        <w:rPr>
          <w:rFonts w:ascii="GHEA Grapalat" w:hAnsi="GHEA Grapalat"/>
        </w:rPr>
      </w:pPr>
      <w:r>
        <w:rPr>
          <w:rFonts w:ascii="GHEA Grapalat" w:hAnsi="GHEA Grapalat"/>
        </w:rPr>
        <w:t>Ниже  ----------------------------------------</w:t>
      </w:r>
      <w:r w:rsidRPr="009A73EA">
        <w:rPr>
          <w:rFonts w:ascii="GHEA Grapalat" w:hAnsi="GHEA Grapalat"/>
        </w:rPr>
        <w:t xml:space="preserve"> </w:t>
      </w:r>
      <w:r>
        <w:rPr>
          <w:rFonts w:ascii="GHEA Grapalat" w:hAnsi="GHEA Grapalat"/>
        </w:rPr>
        <w:t>представляет</w:t>
      </w:r>
      <w:r w:rsidRPr="006B2B1A">
        <w:rPr>
          <w:rFonts w:ascii="GHEA Grapalat" w:hAnsi="GHEA Grapalat"/>
        </w:rPr>
        <w:t xml:space="preserve"> ссылк</w:t>
      </w:r>
      <w:r>
        <w:rPr>
          <w:rFonts w:ascii="GHEA Grapalat" w:hAnsi="GHEA Grapalat"/>
        </w:rPr>
        <w:t>у</w:t>
      </w:r>
      <w:r w:rsidRPr="006B2B1A">
        <w:rPr>
          <w:rFonts w:ascii="GHEA Grapalat" w:hAnsi="GHEA Grapalat"/>
        </w:rPr>
        <w:t xml:space="preserve"> на сайт</w:t>
      </w:r>
      <w:r>
        <w:rPr>
          <w:rFonts w:ascii="GHEA Grapalat" w:hAnsi="GHEA Grapalat"/>
        </w:rPr>
        <w:t>,</w:t>
      </w:r>
      <w:r w:rsidRPr="009A73EA">
        <w:rPr>
          <w:rFonts w:ascii="GHEA Grapalat" w:hAnsi="GHEA Grapalat"/>
        </w:rPr>
        <w:t xml:space="preserve"> </w:t>
      </w:r>
      <w:r w:rsidRPr="006B2B1A">
        <w:rPr>
          <w:rFonts w:ascii="GHEA Grapalat" w:hAnsi="GHEA Grapalat"/>
        </w:rPr>
        <w:t>содержащий</w:t>
      </w:r>
    </w:p>
    <w:p w:rsidR="00A6672B" w:rsidRDefault="00A6672B" w:rsidP="00A6672B">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rsidR="00A6672B" w:rsidRPr="009A73EA" w:rsidRDefault="00A6672B" w:rsidP="00A6672B">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 </w:t>
      </w:r>
      <w:r w:rsidRPr="009A73EA">
        <w:rPr>
          <w:rStyle w:val="af6"/>
          <w:rFonts w:ascii="GHEA Grapalat" w:hAnsi="GHEA Grapalat"/>
          <w:sz w:val="28"/>
          <w:szCs w:val="28"/>
        </w:rPr>
        <w:footnoteReference w:customMarkFollows="1" w:id="9"/>
        <w:t>**</w:t>
      </w:r>
      <w:r>
        <w:rPr>
          <w:rFonts w:ascii="GHEA Grapalat" w:hAnsi="GHEA Grapalat"/>
          <w:sz w:val="28"/>
          <w:szCs w:val="28"/>
        </w:rPr>
        <w:t>.</w:t>
      </w:r>
      <w:r w:rsidRPr="009A73EA">
        <w:rPr>
          <w:rFonts w:ascii="GHEA Grapalat" w:hAnsi="GHEA Grapalat"/>
        </w:rPr>
        <w:t xml:space="preserve"> </w:t>
      </w:r>
      <w:r w:rsidRPr="009A73EA">
        <w:rPr>
          <w:rFonts w:ascii="GHEA Grapalat" w:hAnsi="GHEA Grapalat"/>
        </w:rPr>
        <w:br w:type="page"/>
      </w:r>
    </w:p>
    <w:p w:rsidR="00A6672B" w:rsidRDefault="00A6672B" w:rsidP="00A6672B">
      <w:pPr>
        <w:rPr>
          <w:rFonts w:ascii="GHEA Grapalat" w:hAnsi="GHEA Grapalat"/>
        </w:rPr>
      </w:pPr>
    </w:p>
    <w:p w:rsidR="00A6672B" w:rsidRDefault="00A6672B" w:rsidP="00A6672B">
      <w:pPr>
        <w:jc w:val="both"/>
        <w:rPr>
          <w:rFonts w:ascii="GHEA Grapalat" w:hAnsi="GHEA Grapalat"/>
        </w:rPr>
      </w:pPr>
      <w:r>
        <w:rPr>
          <w:rFonts w:ascii="GHEA Grapalat" w:hAnsi="GHEA Grapalat"/>
        </w:rPr>
        <w:t xml:space="preserve"> </w:t>
      </w:r>
    </w:p>
    <w:p w:rsidR="00A6672B" w:rsidRDefault="00A6672B" w:rsidP="00A6672B">
      <w:pPr>
        <w:jc w:val="both"/>
        <w:rPr>
          <w:rFonts w:ascii="GHEA Grapalat" w:hAnsi="GHEA Grapalat"/>
        </w:rPr>
      </w:pPr>
      <w:r>
        <w:rPr>
          <w:rFonts w:ascii="GHEA Grapalat" w:hAnsi="GHEA Grapalat"/>
        </w:rPr>
        <w:t xml:space="preserve">Прилагается  полное описание предлагаемого   ----------------------------     товара, </w:t>
      </w:r>
    </w:p>
    <w:p w:rsidR="00A6672B" w:rsidRDefault="00A6672B" w:rsidP="00A6672B">
      <w:pPr>
        <w:jc w:val="both"/>
        <w:rPr>
          <w:rFonts w:ascii="GHEA Grapalat" w:hAnsi="GHEA Grapalat"/>
        </w:rPr>
      </w:pPr>
      <w:r>
        <w:rPr>
          <w:rFonts w:ascii="GHEA Grapalat" w:hAnsi="GHEA Grapalat"/>
          <w:sz w:val="16"/>
        </w:rPr>
        <w:t xml:space="preserve">                                                                                                             наименование участника</w:t>
      </w:r>
    </w:p>
    <w:p w:rsidR="00A6672B" w:rsidRDefault="00A6672B" w:rsidP="00A6672B">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Pr="00C061DC">
        <w:rPr>
          <w:rFonts w:ascii="GHEA Grapalat" w:hAnsi="GHEA Grapalat"/>
        </w:rPr>
        <w:t>.</w:t>
      </w:r>
      <w:r>
        <w:rPr>
          <w:rFonts w:ascii="GHEA Grapalat" w:hAnsi="GHEA Grapalat"/>
        </w:rPr>
        <w:t xml:space="preserve">   </w:t>
      </w:r>
      <w:r>
        <w:rPr>
          <w:rFonts w:ascii="GHEA Grapalat" w:hAnsi="GHEA Grapalat"/>
          <w:sz w:val="16"/>
        </w:rPr>
        <w:t xml:space="preserve">                                                                                                                        </w:t>
      </w:r>
    </w:p>
    <w:p w:rsidR="00A6672B" w:rsidRDefault="00A6672B" w:rsidP="00A6672B">
      <w:pPr>
        <w:tabs>
          <w:tab w:val="left" w:pos="7371"/>
        </w:tabs>
        <w:spacing w:after="160"/>
        <w:ind w:left="3544" w:firstLine="3"/>
        <w:jc w:val="both"/>
        <w:rPr>
          <w:rFonts w:ascii="GHEA Grapalat" w:hAnsi="GHEA Grapalat"/>
          <w:sz w:val="16"/>
          <w:lang w:val="hy-AM"/>
        </w:rPr>
      </w:pPr>
    </w:p>
    <w:p w:rsidR="00A6672B" w:rsidRPr="000811C1" w:rsidRDefault="00A6672B" w:rsidP="00A6672B">
      <w:pPr>
        <w:tabs>
          <w:tab w:val="left" w:pos="7371"/>
        </w:tabs>
        <w:spacing w:after="160"/>
        <w:ind w:left="3544" w:firstLine="3"/>
        <w:jc w:val="both"/>
        <w:rPr>
          <w:rFonts w:ascii="GHEA Grapalat" w:hAnsi="GHEA Grapalat"/>
          <w:sz w:val="16"/>
          <w:lang w:val="hy-AM"/>
        </w:rPr>
      </w:pPr>
    </w:p>
    <w:p w:rsidR="00A6672B" w:rsidRPr="00D3436F" w:rsidRDefault="00A6672B" w:rsidP="00A6672B">
      <w:pPr>
        <w:tabs>
          <w:tab w:val="left" w:pos="7371"/>
        </w:tabs>
        <w:spacing w:after="160"/>
        <w:ind w:left="3544" w:firstLine="3"/>
        <w:jc w:val="both"/>
        <w:rPr>
          <w:rFonts w:ascii="GHEA Grapalat" w:hAnsi="GHEA Grapalat"/>
          <w:sz w:val="16"/>
        </w:rPr>
      </w:pPr>
    </w:p>
    <w:p w:rsidR="00A6672B" w:rsidRPr="00770B03" w:rsidRDefault="00A6672B" w:rsidP="00A6672B">
      <w:pPr>
        <w:tabs>
          <w:tab w:val="left" w:pos="7371"/>
        </w:tabs>
        <w:spacing w:after="160"/>
        <w:ind w:left="3544" w:firstLine="3"/>
        <w:jc w:val="both"/>
        <w:rPr>
          <w:rFonts w:ascii="GHEA Grapalat" w:hAnsi="GHEA Grapalat"/>
          <w:sz w:val="16"/>
        </w:rPr>
      </w:pPr>
    </w:p>
    <w:p w:rsidR="00A6672B" w:rsidRPr="000C1746" w:rsidRDefault="00A6672B" w:rsidP="00A6672B">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A6672B" w:rsidRPr="000C1746" w:rsidRDefault="00A6672B" w:rsidP="00A6672B">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A6672B" w:rsidRPr="000C1746" w:rsidRDefault="00A6672B" w:rsidP="00A6672B">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A6672B" w:rsidRPr="009044F1" w:rsidRDefault="00A6672B" w:rsidP="00A6672B">
      <w:pPr>
        <w:widowControl w:val="0"/>
        <w:spacing w:after="160"/>
        <w:jc w:val="right"/>
        <w:rPr>
          <w:rFonts w:ascii="GHEA Grapalat" w:hAnsi="GHEA Grapalat"/>
          <w:b/>
        </w:rPr>
      </w:pPr>
      <w:r w:rsidRPr="00374F4A">
        <w:rPr>
          <w:rFonts w:ascii="GHEA Grapalat" w:hAnsi="GHEA Grapalat"/>
        </w:rPr>
        <w:t>М. П.</w:t>
      </w:r>
      <w:r w:rsidRPr="00A225D9">
        <w:rPr>
          <w:rFonts w:ascii="GHEA Grapalat" w:hAnsi="GHEA Grapalat"/>
          <w:b/>
        </w:rPr>
        <w:t xml:space="preserve"> </w:t>
      </w:r>
    </w:p>
    <w:p w:rsidR="00A6672B" w:rsidRDefault="00A6672B" w:rsidP="00A6672B">
      <w:pPr>
        <w:rPr>
          <w:rFonts w:ascii="GHEA Grapalat" w:hAnsi="GHEA Grapalat"/>
          <w:b/>
        </w:rPr>
      </w:pPr>
      <w:r>
        <w:rPr>
          <w:rFonts w:ascii="GHEA Grapalat" w:hAnsi="GHEA Grapalat"/>
          <w:b/>
        </w:rPr>
        <w:br w:type="page"/>
      </w:r>
    </w:p>
    <w:p w:rsidR="00A6672B" w:rsidRDefault="00A6672B" w:rsidP="00A6672B">
      <w:pPr>
        <w:rPr>
          <w:rFonts w:ascii="GHEA Grapalat" w:hAnsi="GHEA Grapalat"/>
          <w:b/>
        </w:rPr>
      </w:pPr>
    </w:p>
    <w:p w:rsidR="00A6672B" w:rsidRPr="009044F1" w:rsidRDefault="00A6672B" w:rsidP="00A6672B">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9C70D7" w:rsidRPr="00D967B8" w:rsidRDefault="009C70D7" w:rsidP="009C70D7">
      <w:pPr>
        <w:pStyle w:val="31"/>
        <w:widowControl w:val="0"/>
        <w:spacing w:line="240" w:lineRule="auto"/>
        <w:jc w:val="right"/>
        <w:rPr>
          <w:rFonts w:ascii="GHEA Grapalat" w:hAnsi="GHEA Grapalat"/>
          <w:b/>
          <w:sz w:val="24"/>
          <w:szCs w:val="24"/>
        </w:rPr>
      </w:pPr>
      <w:r w:rsidRPr="00AA5BD2">
        <w:rPr>
          <w:rFonts w:ascii="GHEA Grapalat" w:hAnsi="GHEA Grapalat"/>
          <w:b/>
          <w:sz w:val="24"/>
          <w:szCs w:val="24"/>
        </w:rPr>
        <w:t>к Приглашению на запрос котировок</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sidR="00C55BC8">
        <w:rPr>
          <w:rFonts w:ascii="GHEA Grapalat" w:hAnsi="GHEA Grapalat"/>
          <w:b/>
          <w:sz w:val="24"/>
          <w:szCs w:val="24"/>
        </w:rPr>
        <w:t>ХММ-GHAPDzB-26/05</w:t>
      </w:r>
    </w:p>
    <w:p w:rsidR="00A6672B" w:rsidRPr="009044F1" w:rsidRDefault="00A6672B" w:rsidP="00A6672B">
      <w:pPr>
        <w:widowControl w:val="0"/>
        <w:spacing w:after="160"/>
        <w:ind w:left="567" w:right="565"/>
        <w:jc w:val="center"/>
        <w:rPr>
          <w:rFonts w:ascii="GHEA Grapalat" w:hAnsi="GHEA Grapalat"/>
          <w:b/>
        </w:rPr>
      </w:pPr>
    </w:p>
    <w:p w:rsidR="00A6672B" w:rsidRPr="009044F1" w:rsidRDefault="00A6672B" w:rsidP="00A6672B">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A6672B" w:rsidRPr="009044F1" w:rsidRDefault="00A6672B" w:rsidP="00A6672B">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предлагаемого товара</w:t>
      </w:r>
    </w:p>
    <w:p w:rsidR="00A6672B" w:rsidRPr="009044F1" w:rsidRDefault="00A6672B" w:rsidP="00A6672B">
      <w:pPr>
        <w:pStyle w:val="3"/>
        <w:keepNext w:val="0"/>
        <w:widowControl w:val="0"/>
        <w:spacing w:after="160" w:line="240" w:lineRule="auto"/>
        <w:ind w:left="567" w:right="565"/>
        <w:rPr>
          <w:rFonts w:ascii="GHEA Grapalat" w:hAnsi="GHEA Grapalat" w:cs="Arial"/>
          <w:sz w:val="24"/>
          <w:szCs w:val="24"/>
        </w:rPr>
      </w:pPr>
    </w:p>
    <w:p w:rsidR="00A6672B" w:rsidRPr="00430541" w:rsidRDefault="00A6672B" w:rsidP="00A6672B">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A6672B" w:rsidRPr="00430541" w:rsidRDefault="00A6672B" w:rsidP="00A6672B">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A6672B" w:rsidRPr="009044F1" w:rsidRDefault="00A6672B" w:rsidP="00A6672B">
      <w:pPr>
        <w:widowControl w:val="0"/>
        <w:spacing w:after="160"/>
        <w:jc w:val="both"/>
        <w:rPr>
          <w:rFonts w:ascii="GHEA Grapalat" w:hAnsi="GHEA Grapalat"/>
        </w:rPr>
      </w:pPr>
      <w:r w:rsidRPr="009044F1">
        <w:rPr>
          <w:rFonts w:ascii="GHEA Grapalat" w:hAnsi="GHEA Grapalat"/>
        </w:rPr>
        <w:t xml:space="preserve">рамках </w:t>
      </w:r>
      <w:r w:rsidRPr="00C6146A">
        <w:rPr>
          <w:rFonts w:ascii="GHEA Grapalat" w:hAnsi="GHEA Grapalat"/>
        </w:rPr>
        <w:t>запрос</w:t>
      </w:r>
      <w:r>
        <w:rPr>
          <w:rFonts w:ascii="GHEA Grapalat" w:hAnsi="GHEA Grapalat"/>
          <w:lang w:val="en-US"/>
        </w:rPr>
        <w:t>a</w:t>
      </w:r>
      <w:r w:rsidRPr="00C6146A">
        <w:rPr>
          <w:rFonts w:ascii="GHEA Grapalat" w:hAnsi="GHEA Grapalat"/>
        </w:rPr>
        <w:t xml:space="preserve"> котировок</w:t>
      </w:r>
      <w:r>
        <w:rPr>
          <w:rFonts w:ascii="GHEA Grapalat" w:hAnsi="GHEA Grapalat"/>
        </w:rPr>
        <w:t xml:space="preserve"> </w:t>
      </w:r>
      <w:r w:rsidRPr="009044F1">
        <w:rPr>
          <w:rFonts w:ascii="GHEA Grapalat" w:hAnsi="GHEA Grapalat"/>
        </w:rPr>
        <w:t xml:space="preserve">под кодом </w:t>
      </w:r>
      <w:r w:rsidR="00C55BC8">
        <w:rPr>
          <w:rFonts w:ascii="GHEA Grapalat" w:hAnsi="GHEA Grapalat"/>
          <w:b/>
        </w:rPr>
        <w:t>ХММ-GHAPDzB-26/05</w:t>
      </w:r>
      <w:r w:rsidRPr="00710204">
        <w:rPr>
          <w:rFonts w:ascii="GHEA Grapalat" w:hAnsi="GHEA Grapalat"/>
          <w:b/>
        </w:rPr>
        <w:t xml:space="preserve"> </w:t>
      </w:r>
      <w:r w:rsidRPr="009044F1">
        <w:rPr>
          <w:rFonts w:ascii="GHEA Grapalat" w:hAnsi="GHEA Grapalat"/>
        </w:rPr>
        <w:t>ниже по лотам представляет</w:t>
      </w:r>
      <w:r w:rsidRPr="00D3436F">
        <w:rPr>
          <w:rFonts w:ascii="GHEA Grapalat" w:hAnsi="GHEA Grapalat"/>
        </w:rPr>
        <w:t xml:space="preserve"> </w:t>
      </w:r>
      <w:r w:rsidRPr="009044F1">
        <w:rPr>
          <w:rFonts w:ascii="GHEA Grapalat" w:hAnsi="GHEA Grapalat"/>
        </w:rPr>
        <w:t>полное описание предлагаемого им товара.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A6672B" w:rsidRPr="00206AF8" w:rsidTr="00A53506">
        <w:tc>
          <w:tcPr>
            <w:tcW w:w="1042" w:type="dxa"/>
            <w:vMerge w:val="restart"/>
            <w:vAlign w:val="center"/>
          </w:tcPr>
          <w:p w:rsidR="00A6672B" w:rsidRDefault="00A6672B" w:rsidP="00A53506">
            <w:pPr>
              <w:widowControl w:val="0"/>
              <w:jc w:val="center"/>
              <w:rPr>
                <w:rFonts w:ascii="GHEA Grapalat" w:hAnsi="GHEA Grapalat"/>
                <w:b/>
                <w:sz w:val="20"/>
                <w:szCs w:val="20"/>
              </w:rPr>
            </w:pPr>
          </w:p>
          <w:p w:rsidR="00A6672B" w:rsidRPr="00206AF8" w:rsidRDefault="00A6672B" w:rsidP="00A53506">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A6672B" w:rsidRPr="00206AF8" w:rsidRDefault="00A6672B" w:rsidP="00A53506">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A6672B" w:rsidRPr="00206AF8" w:rsidTr="00A53506">
        <w:trPr>
          <w:trHeight w:val="696"/>
        </w:trPr>
        <w:tc>
          <w:tcPr>
            <w:tcW w:w="1042" w:type="dxa"/>
            <w:vMerge/>
            <w:vAlign w:val="center"/>
          </w:tcPr>
          <w:p w:rsidR="00A6672B" w:rsidRPr="00206AF8" w:rsidRDefault="00A6672B" w:rsidP="00A53506">
            <w:pPr>
              <w:widowControl w:val="0"/>
              <w:jc w:val="center"/>
              <w:rPr>
                <w:rFonts w:ascii="GHEA Grapalat" w:hAnsi="GHEA Grapalat"/>
                <w:b/>
                <w:bCs/>
                <w:sz w:val="20"/>
                <w:szCs w:val="20"/>
              </w:rPr>
            </w:pPr>
          </w:p>
        </w:tc>
        <w:tc>
          <w:tcPr>
            <w:tcW w:w="1605" w:type="dxa"/>
            <w:vAlign w:val="center"/>
          </w:tcPr>
          <w:p w:rsidR="00A6672B" w:rsidRDefault="00A6672B" w:rsidP="00A53506">
            <w:pPr>
              <w:widowControl w:val="0"/>
              <w:jc w:val="center"/>
              <w:rPr>
                <w:rFonts w:ascii="GHEA Grapalat" w:hAnsi="GHEA Grapalat"/>
                <w:b/>
                <w:sz w:val="20"/>
                <w:szCs w:val="20"/>
              </w:rPr>
            </w:pPr>
            <w:r>
              <w:rPr>
                <w:rFonts w:ascii="GHEA Grapalat" w:hAnsi="GHEA Grapalat"/>
                <w:b/>
                <w:sz w:val="20"/>
                <w:szCs w:val="20"/>
              </w:rPr>
              <w:t>фирменное</w:t>
            </w:r>
          </w:p>
          <w:p w:rsidR="00A6672B" w:rsidRPr="00206AF8" w:rsidRDefault="00A6672B" w:rsidP="00A53506">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A6672B" w:rsidRPr="00206AF8" w:rsidRDefault="00A6672B" w:rsidP="00A53506">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A6672B" w:rsidRPr="00BF7253" w:rsidRDefault="00A6672B" w:rsidP="00A53506">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rsidR="00A6672B" w:rsidRPr="00206AF8" w:rsidRDefault="00A6672B" w:rsidP="00A53506">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A6672B" w:rsidRPr="00206AF8" w:rsidRDefault="00A6672B" w:rsidP="00A53506">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A6672B" w:rsidRPr="00206AF8" w:rsidTr="00A53506">
        <w:tc>
          <w:tcPr>
            <w:tcW w:w="1042" w:type="dxa"/>
          </w:tcPr>
          <w:p w:rsidR="00A6672B" w:rsidRPr="00206AF8" w:rsidRDefault="00A6672B" w:rsidP="00A53506">
            <w:pPr>
              <w:pStyle w:val="3"/>
              <w:keepNext w:val="0"/>
              <w:widowControl w:val="0"/>
              <w:spacing w:line="240" w:lineRule="auto"/>
              <w:jc w:val="left"/>
              <w:rPr>
                <w:rFonts w:ascii="GHEA Grapalat" w:hAnsi="GHEA Grapalat"/>
                <w:b/>
              </w:rPr>
            </w:pPr>
          </w:p>
        </w:tc>
        <w:tc>
          <w:tcPr>
            <w:tcW w:w="1605" w:type="dxa"/>
          </w:tcPr>
          <w:p w:rsidR="00A6672B" w:rsidRPr="00206AF8" w:rsidRDefault="00A6672B" w:rsidP="00A53506">
            <w:pPr>
              <w:pStyle w:val="3"/>
              <w:keepNext w:val="0"/>
              <w:widowControl w:val="0"/>
              <w:spacing w:line="240" w:lineRule="auto"/>
              <w:jc w:val="left"/>
              <w:rPr>
                <w:rFonts w:ascii="GHEA Grapalat" w:hAnsi="GHEA Grapalat"/>
                <w:b/>
              </w:rPr>
            </w:pPr>
          </w:p>
        </w:tc>
        <w:tc>
          <w:tcPr>
            <w:tcW w:w="1463" w:type="dxa"/>
          </w:tcPr>
          <w:p w:rsidR="00A6672B" w:rsidRPr="00206AF8" w:rsidRDefault="00A6672B" w:rsidP="00A53506">
            <w:pPr>
              <w:pStyle w:val="3"/>
              <w:keepNext w:val="0"/>
              <w:widowControl w:val="0"/>
              <w:spacing w:line="240" w:lineRule="auto"/>
              <w:jc w:val="left"/>
              <w:rPr>
                <w:rFonts w:ascii="GHEA Grapalat" w:hAnsi="GHEA Grapalat"/>
                <w:b/>
              </w:rPr>
            </w:pPr>
          </w:p>
        </w:tc>
        <w:tc>
          <w:tcPr>
            <w:tcW w:w="1699" w:type="dxa"/>
          </w:tcPr>
          <w:p w:rsidR="00A6672B" w:rsidRPr="00206AF8" w:rsidRDefault="00A6672B" w:rsidP="00A53506">
            <w:pPr>
              <w:pStyle w:val="3"/>
              <w:keepNext w:val="0"/>
              <w:widowControl w:val="0"/>
              <w:spacing w:line="240" w:lineRule="auto"/>
              <w:jc w:val="left"/>
              <w:rPr>
                <w:rFonts w:ascii="GHEA Grapalat" w:hAnsi="GHEA Grapalat"/>
                <w:b/>
              </w:rPr>
            </w:pPr>
          </w:p>
        </w:tc>
        <w:tc>
          <w:tcPr>
            <w:tcW w:w="1727" w:type="dxa"/>
          </w:tcPr>
          <w:p w:rsidR="00A6672B" w:rsidRPr="00206AF8" w:rsidRDefault="00A6672B" w:rsidP="00A53506">
            <w:pPr>
              <w:pStyle w:val="3"/>
              <w:keepNext w:val="0"/>
              <w:widowControl w:val="0"/>
              <w:spacing w:line="240" w:lineRule="auto"/>
              <w:jc w:val="left"/>
              <w:rPr>
                <w:rFonts w:ascii="GHEA Grapalat" w:hAnsi="GHEA Grapalat"/>
                <w:b/>
              </w:rPr>
            </w:pPr>
          </w:p>
        </w:tc>
        <w:tc>
          <w:tcPr>
            <w:tcW w:w="1750" w:type="dxa"/>
          </w:tcPr>
          <w:p w:rsidR="00A6672B" w:rsidRPr="00206AF8" w:rsidRDefault="00A6672B" w:rsidP="00A53506">
            <w:pPr>
              <w:pStyle w:val="3"/>
              <w:keepNext w:val="0"/>
              <w:widowControl w:val="0"/>
              <w:spacing w:line="240" w:lineRule="auto"/>
              <w:jc w:val="left"/>
              <w:rPr>
                <w:rFonts w:ascii="GHEA Grapalat" w:hAnsi="GHEA Grapalat"/>
                <w:b/>
              </w:rPr>
            </w:pPr>
          </w:p>
        </w:tc>
      </w:tr>
      <w:tr w:rsidR="00A6672B" w:rsidRPr="00206AF8" w:rsidTr="00A53506">
        <w:tc>
          <w:tcPr>
            <w:tcW w:w="1042" w:type="dxa"/>
          </w:tcPr>
          <w:p w:rsidR="00A6672B" w:rsidRPr="00206AF8" w:rsidRDefault="00A6672B" w:rsidP="00A53506">
            <w:pPr>
              <w:pStyle w:val="3"/>
              <w:keepNext w:val="0"/>
              <w:widowControl w:val="0"/>
              <w:spacing w:line="240" w:lineRule="auto"/>
              <w:jc w:val="left"/>
              <w:rPr>
                <w:rFonts w:ascii="GHEA Grapalat" w:hAnsi="GHEA Grapalat"/>
                <w:b/>
              </w:rPr>
            </w:pPr>
          </w:p>
        </w:tc>
        <w:tc>
          <w:tcPr>
            <w:tcW w:w="1605" w:type="dxa"/>
          </w:tcPr>
          <w:p w:rsidR="00A6672B" w:rsidRPr="00206AF8" w:rsidRDefault="00A6672B" w:rsidP="00A53506">
            <w:pPr>
              <w:pStyle w:val="3"/>
              <w:keepNext w:val="0"/>
              <w:widowControl w:val="0"/>
              <w:spacing w:line="240" w:lineRule="auto"/>
              <w:jc w:val="left"/>
              <w:rPr>
                <w:rFonts w:ascii="GHEA Grapalat" w:hAnsi="GHEA Grapalat"/>
                <w:b/>
              </w:rPr>
            </w:pPr>
          </w:p>
        </w:tc>
        <w:tc>
          <w:tcPr>
            <w:tcW w:w="1463" w:type="dxa"/>
          </w:tcPr>
          <w:p w:rsidR="00A6672B" w:rsidRPr="00206AF8" w:rsidRDefault="00A6672B" w:rsidP="00A53506">
            <w:pPr>
              <w:pStyle w:val="3"/>
              <w:keepNext w:val="0"/>
              <w:widowControl w:val="0"/>
              <w:spacing w:line="240" w:lineRule="auto"/>
              <w:jc w:val="left"/>
              <w:rPr>
                <w:rFonts w:ascii="GHEA Grapalat" w:hAnsi="GHEA Grapalat"/>
                <w:b/>
              </w:rPr>
            </w:pPr>
          </w:p>
        </w:tc>
        <w:tc>
          <w:tcPr>
            <w:tcW w:w="1699" w:type="dxa"/>
          </w:tcPr>
          <w:p w:rsidR="00A6672B" w:rsidRPr="00206AF8" w:rsidRDefault="00A6672B" w:rsidP="00A53506">
            <w:pPr>
              <w:pStyle w:val="3"/>
              <w:keepNext w:val="0"/>
              <w:widowControl w:val="0"/>
              <w:spacing w:line="240" w:lineRule="auto"/>
              <w:jc w:val="left"/>
              <w:rPr>
                <w:rFonts w:ascii="GHEA Grapalat" w:hAnsi="GHEA Grapalat"/>
                <w:b/>
              </w:rPr>
            </w:pPr>
          </w:p>
        </w:tc>
        <w:tc>
          <w:tcPr>
            <w:tcW w:w="1727" w:type="dxa"/>
          </w:tcPr>
          <w:p w:rsidR="00A6672B" w:rsidRPr="00206AF8" w:rsidRDefault="00A6672B" w:rsidP="00A53506">
            <w:pPr>
              <w:pStyle w:val="3"/>
              <w:keepNext w:val="0"/>
              <w:widowControl w:val="0"/>
              <w:spacing w:line="240" w:lineRule="auto"/>
              <w:jc w:val="left"/>
              <w:rPr>
                <w:rFonts w:ascii="GHEA Grapalat" w:hAnsi="GHEA Grapalat"/>
                <w:b/>
              </w:rPr>
            </w:pPr>
          </w:p>
        </w:tc>
        <w:tc>
          <w:tcPr>
            <w:tcW w:w="1750" w:type="dxa"/>
          </w:tcPr>
          <w:p w:rsidR="00A6672B" w:rsidRPr="00206AF8" w:rsidRDefault="00A6672B" w:rsidP="00A53506">
            <w:pPr>
              <w:pStyle w:val="3"/>
              <w:keepNext w:val="0"/>
              <w:widowControl w:val="0"/>
              <w:spacing w:line="240" w:lineRule="auto"/>
              <w:jc w:val="left"/>
              <w:rPr>
                <w:rFonts w:ascii="GHEA Grapalat" w:hAnsi="GHEA Grapalat"/>
                <w:b/>
              </w:rPr>
            </w:pPr>
          </w:p>
        </w:tc>
      </w:tr>
      <w:tr w:rsidR="00A6672B" w:rsidRPr="00206AF8" w:rsidTr="00A53506">
        <w:tc>
          <w:tcPr>
            <w:tcW w:w="1042" w:type="dxa"/>
          </w:tcPr>
          <w:p w:rsidR="00A6672B" w:rsidRPr="00206AF8" w:rsidRDefault="00A6672B" w:rsidP="00A53506">
            <w:pPr>
              <w:pStyle w:val="3"/>
              <w:keepNext w:val="0"/>
              <w:widowControl w:val="0"/>
              <w:spacing w:line="240" w:lineRule="auto"/>
              <w:jc w:val="left"/>
              <w:rPr>
                <w:rFonts w:ascii="GHEA Grapalat" w:hAnsi="GHEA Grapalat"/>
                <w:b/>
              </w:rPr>
            </w:pPr>
          </w:p>
        </w:tc>
        <w:tc>
          <w:tcPr>
            <w:tcW w:w="1605" w:type="dxa"/>
          </w:tcPr>
          <w:p w:rsidR="00A6672B" w:rsidRPr="00206AF8" w:rsidRDefault="00A6672B" w:rsidP="00A53506">
            <w:pPr>
              <w:pStyle w:val="3"/>
              <w:keepNext w:val="0"/>
              <w:widowControl w:val="0"/>
              <w:spacing w:line="240" w:lineRule="auto"/>
              <w:jc w:val="left"/>
              <w:rPr>
                <w:rFonts w:ascii="GHEA Grapalat" w:hAnsi="GHEA Grapalat"/>
                <w:b/>
              </w:rPr>
            </w:pPr>
          </w:p>
        </w:tc>
        <w:tc>
          <w:tcPr>
            <w:tcW w:w="1463" w:type="dxa"/>
          </w:tcPr>
          <w:p w:rsidR="00A6672B" w:rsidRPr="00206AF8" w:rsidRDefault="00A6672B" w:rsidP="00A53506">
            <w:pPr>
              <w:pStyle w:val="3"/>
              <w:keepNext w:val="0"/>
              <w:widowControl w:val="0"/>
              <w:spacing w:line="240" w:lineRule="auto"/>
              <w:jc w:val="left"/>
              <w:rPr>
                <w:rFonts w:ascii="GHEA Grapalat" w:hAnsi="GHEA Grapalat"/>
                <w:b/>
              </w:rPr>
            </w:pPr>
          </w:p>
        </w:tc>
        <w:tc>
          <w:tcPr>
            <w:tcW w:w="1699" w:type="dxa"/>
          </w:tcPr>
          <w:p w:rsidR="00A6672B" w:rsidRPr="00206AF8" w:rsidRDefault="00A6672B" w:rsidP="00A53506">
            <w:pPr>
              <w:pStyle w:val="3"/>
              <w:keepNext w:val="0"/>
              <w:widowControl w:val="0"/>
              <w:spacing w:line="240" w:lineRule="auto"/>
              <w:jc w:val="left"/>
              <w:rPr>
                <w:rFonts w:ascii="GHEA Grapalat" w:hAnsi="GHEA Grapalat"/>
                <w:b/>
              </w:rPr>
            </w:pPr>
          </w:p>
        </w:tc>
        <w:tc>
          <w:tcPr>
            <w:tcW w:w="1727" w:type="dxa"/>
          </w:tcPr>
          <w:p w:rsidR="00A6672B" w:rsidRPr="00206AF8" w:rsidRDefault="00A6672B" w:rsidP="00A53506">
            <w:pPr>
              <w:pStyle w:val="3"/>
              <w:keepNext w:val="0"/>
              <w:widowControl w:val="0"/>
              <w:spacing w:line="240" w:lineRule="auto"/>
              <w:jc w:val="left"/>
              <w:rPr>
                <w:rFonts w:ascii="GHEA Grapalat" w:hAnsi="GHEA Grapalat"/>
                <w:b/>
              </w:rPr>
            </w:pPr>
          </w:p>
        </w:tc>
        <w:tc>
          <w:tcPr>
            <w:tcW w:w="1750" w:type="dxa"/>
          </w:tcPr>
          <w:p w:rsidR="00A6672B" w:rsidRPr="00206AF8" w:rsidRDefault="00A6672B" w:rsidP="00A53506">
            <w:pPr>
              <w:pStyle w:val="3"/>
              <w:keepNext w:val="0"/>
              <w:widowControl w:val="0"/>
              <w:spacing w:line="240" w:lineRule="auto"/>
              <w:jc w:val="left"/>
              <w:rPr>
                <w:rFonts w:ascii="GHEA Grapalat" w:hAnsi="GHEA Grapalat"/>
                <w:b/>
              </w:rPr>
            </w:pPr>
          </w:p>
        </w:tc>
      </w:tr>
    </w:tbl>
    <w:p w:rsidR="00A6672B" w:rsidRDefault="00A6672B" w:rsidP="00A6672B">
      <w:pPr>
        <w:widowControl w:val="0"/>
        <w:tabs>
          <w:tab w:val="left" w:pos="6804"/>
        </w:tabs>
        <w:jc w:val="center"/>
        <w:rPr>
          <w:rFonts w:ascii="GHEA Grapalat" w:hAnsi="GHEA Grapalat"/>
          <w:lang w:val="en-US"/>
        </w:rPr>
      </w:pPr>
    </w:p>
    <w:p w:rsidR="00A6672B" w:rsidRPr="00DD2B43" w:rsidRDefault="00A6672B" w:rsidP="00A6672B">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A6672B" w:rsidRPr="00567D3B" w:rsidRDefault="00A6672B" w:rsidP="00A6672B">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A6672B" w:rsidRPr="008875C7" w:rsidRDefault="00A6672B" w:rsidP="00A6672B">
      <w:pPr>
        <w:widowControl w:val="0"/>
        <w:spacing w:after="160"/>
        <w:jc w:val="right"/>
        <w:rPr>
          <w:rFonts w:ascii="GHEA Grapalat" w:hAnsi="GHEA Grapalat"/>
        </w:rPr>
      </w:pPr>
    </w:p>
    <w:p w:rsidR="00A6672B" w:rsidRPr="00D5443D" w:rsidRDefault="00A6672B" w:rsidP="00A6672B">
      <w:pPr>
        <w:widowControl w:val="0"/>
        <w:spacing w:after="160"/>
        <w:jc w:val="right"/>
        <w:rPr>
          <w:rFonts w:ascii="GHEA Grapalat" w:hAnsi="GHEA Grapalat"/>
        </w:rPr>
      </w:pPr>
      <w:r w:rsidRPr="009044F1">
        <w:rPr>
          <w:rFonts w:ascii="GHEA Grapalat" w:hAnsi="GHEA Grapalat"/>
        </w:rPr>
        <w:t>М. П.</w:t>
      </w:r>
    </w:p>
    <w:p w:rsidR="00A6672B" w:rsidRDefault="00A6672B" w:rsidP="00A6672B">
      <w:pPr>
        <w:rPr>
          <w:rFonts w:ascii="GHEA Grapalat" w:hAnsi="GHEA Grapalat"/>
        </w:rPr>
      </w:pPr>
      <w:r>
        <w:rPr>
          <w:rFonts w:ascii="GHEA Grapalat" w:hAnsi="GHEA Grapalat"/>
        </w:rPr>
        <w:br w:type="page"/>
      </w:r>
    </w:p>
    <w:p w:rsidR="00A6672B" w:rsidRDefault="00A6672B" w:rsidP="00A6672B">
      <w:pPr>
        <w:jc w:val="right"/>
        <w:rPr>
          <w:rFonts w:ascii="GHEA Grapalat" w:hAnsi="GHEA Grapalat"/>
          <w:b/>
        </w:rPr>
      </w:pPr>
      <w:r>
        <w:rPr>
          <w:rFonts w:ascii="GHEA Grapalat" w:hAnsi="GHEA Grapalat"/>
          <w:b/>
        </w:rPr>
        <w:lastRenderedPageBreak/>
        <w:t xml:space="preserve">Приложение 1.2** </w:t>
      </w:r>
    </w:p>
    <w:p w:rsidR="009C70D7" w:rsidRPr="00D967B8" w:rsidRDefault="009C70D7" w:rsidP="009C70D7">
      <w:pPr>
        <w:pStyle w:val="31"/>
        <w:widowControl w:val="0"/>
        <w:spacing w:line="240" w:lineRule="auto"/>
        <w:jc w:val="right"/>
        <w:rPr>
          <w:rFonts w:ascii="GHEA Grapalat" w:hAnsi="GHEA Grapalat"/>
          <w:b/>
          <w:sz w:val="24"/>
          <w:szCs w:val="24"/>
        </w:rPr>
      </w:pPr>
      <w:r w:rsidRPr="00AA5BD2">
        <w:rPr>
          <w:rFonts w:ascii="GHEA Grapalat" w:hAnsi="GHEA Grapalat"/>
          <w:b/>
          <w:sz w:val="24"/>
          <w:szCs w:val="24"/>
        </w:rPr>
        <w:t>к Приглашению на запрос котировок</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sidR="00C55BC8">
        <w:rPr>
          <w:rFonts w:ascii="GHEA Grapalat" w:hAnsi="GHEA Grapalat"/>
          <w:b/>
          <w:sz w:val="24"/>
          <w:szCs w:val="24"/>
        </w:rPr>
        <w:t>ХММ-GHAPDzB-26/05</w:t>
      </w:r>
    </w:p>
    <w:p w:rsidR="00A6672B" w:rsidRDefault="00A6672B" w:rsidP="00A6672B">
      <w:pPr>
        <w:rPr>
          <w:rFonts w:ascii="GHEA Grapalat" w:hAnsi="GHEA Grapalat"/>
          <w:b/>
        </w:rPr>
      </w:pPr>
    </w:p>
    <w:p w:rsidR="00A6672B" w:rsidRDefault="00A6672B" w:rsidP="00A6672B">
      <w:pPr>
        <w:ind w:left="360" w:hanging="360"/>
        <w:jc w:val="center"/>
        <w:rPr>
          <w:rFonts w:ascii="GHEA Grapalat" w:hAnsi="GHEA Grapalat"/>
          <w:b/>
        </w:rPr>
      </w:pPr>
      <w:r>
        <w:rPr>
          <w:rFonts w:ascii="GHEA Grapalat" w:hAnsi="GHEA Grapalat"/>
          <w:b/>
        </w:rPr>
        <w:t>ФОРМА</w:t>
      </w:r>
    </w:p>
    <w:p w:rsidR="00A6672B" w:rsidRPr="00C76978" w:rsidRDefault="00A6672B" w:rsidP="00A6672B">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A6672B" w:rsidRPr="00ED3A13" w:rsidRDefault="00A6672B" w:rsidP="00A6672B">
      <w:pPr>
        <w:ind w:left="360" w:hanging="360"/>
        <w:jc w:val="center"/>
        <w:rPr>
          <w:rFonts w:ascii="GHEA Grapalat" w:eastAsia="GHEA Grapalat" w:hAnsi="GHEA Grapalat" w:cs="GHEA Grapalat"/>
          <w:b/>
        </w:rPr>
      </w:pPr>
    </w:p>
    <w:p w:rsidR="00A6672B" w:rsidRPr="00FD1EE4" w:rsidRDefault="00A6672B" w:rsidP="00A6672B">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A6672B" w:rsidRPr="00FD1EE4" w:rsidRDefault="00A6672B" w:rsidP="00A6672B">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6672B" w:rsidRPr="00FD1EE4" w:rsidTr="00A53506">
        <w:tc>
          <w:tcPr>
            <w:tcW w:w="2836"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6"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6"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6"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6" w:type="dxa"/>
            <w:shd w:val="clear" w:color="auto" w:fill="D9E2F3"/>
            <w:vAlign w:val="center"/>
          </w:tcPr>
          <w:p w:rsidR="00A6672B" w:rsidRPr="00FD1EE4" w:rsidRDefault="00A6672B" w:rsidP="00A53506">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r>
              <w:rPr>
                <w:rFonts w:ascii="GHEA Grapalat" w:eastAsia="GHEA Grapalat" w:hAnsi="GHEA Grapalat" w:cs="GHEA Grapalat"/>
                <w:color w:val="000000"/>
              </w:rPr>
              <w:t xml:space="preserve"> </w:t>
            </w:r>
            <w:r w:rsidRPr="00742874">
              <w:rPr>
                <w:rFonts w:ascii="GHEA Grapalat" w:eastAsia="GHEA Grapalat" w:hAnsi="GHEA Grapalat" w:cs="GHEA Grapalat"/>
                <w:color w:val="000000"/>
              </w:rPr>
              <w:t>регистрации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6" w:type="dxa"/>
            <w:shd w:val="clear" w:color="auto" w:fill="D9E2F3"/>
            <w:vAlign w:val="center"/>
          </w:tcPr>
          <w:p w:rsidR="00A6672B" w:rsidRPr="00FD1EE4" w:rsidRDefault="00A6672B" w:rsidP="00A53506">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A6672B" w:rsidRPr="00FD1EE4" w:rsidRDefault="00A6672B" w:rsidP="00A53506">
            <w:pPr>
              <w:spacing w:before="240" w:after="240"/>
              <w:ind w:left="993" w:hanging="851"/>
              <w:rPr>
                <w:rFonts w:ascii="GHEA Grapalat" w:eastAsia="GHEA Grapalat" w:hAnsi="GHEA Grapalat" w:cs="GHEA Grapalat"/>
              </w:rPr>
            </w:pPr>
          </w:p>
        </w:tc>
      </w:tr>
      <w:tr w:rsidR="00A6672B" w:rsidRPr="00FD1EE4" w:rsidTr="00A53506">
        <w:tc>
          <w:tcPr>
            <w:tcW w:w="2836" w:type="dxa"/>
            <w:shd w:val="clear" w:color="auto" w:fill="D9E2F3"/>
            <w:vAlign w:val="center"/>
          </w:tcPr>
          <w:p w:rsidR="00A6672B" w:rsidRPr="00FD1EE4" w:rsidRDefault="00A6672B" w:rsidP="00A53506">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6672B" w:rsidRPr="00FD1EE4" w:rsidRDefault="00A6672B" w:rsidP="00A53506">
            <w:pPr>
              <w:spacing w:before="240" w:after="240"/>
              <w:ind w:left="993" w:hanging="851"/>
              <w:rPr>
                <w:rFonts w:ascii="GHEA Grapalat" w:eastAsia="GHEA Grapalat" w:hAnsi="GHEA Grapalat" w:cs="GHEA Grapalat"/>
              </w:rPr>
            </w:pPr>
          </w:p>
        </w:tc>
      </w:tr>
    </w:tbl>
    <w:p w:rsidR="00A6672B" w:rsidRPr="00FD1EE4" w:rsidRDefault="00A6672B" w:rsidP="00A6672B">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rPr>
          <w:trHeight w:val="1487"/>
        </w:trPr>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bl>
    <w:p w:rsidR="00A6672B" w:rsidRPr="00FD1EE4" w:rsidRDefault="00A6672B" w:rsidP="00A6672B">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 страниц декларации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bl>
    <w:p w:rsidR="00A6672B" w:rsidRPr="00FD1EE4" w:rsidRDefault="00A6672B" w:rsidP="00A6672B">
      <w:pPr>
        <w:rPr>
          <w:rFonts w:ascii="GHEA Grapalat" w:eastAsia="GHEA Grapalat" w:hAnsi="GHEA Grapalat" w:cs="GHEA Grapalat"/>
        </w:rPr>
      </w:pPr>
    </w:p>
    <w:p w:rsidR="00A6672B" w:rsidRPr="00FD1EE4" w:rsidRDefault="00A6672B" w:rsidP="00A6672B">
      <w:pPr>
        <w:rPr>
          <w:rFonts w:ascii="GHEA Grapalat" w:eastAsia="GHEA Grapalat" w:hAnsi="GHEA Grapalat" w:cs="GHEA Grapalat"/>
        </w:rPr>
      </w:pPr>
    </w:p>
    <w:p w:rsidR="00A6672B" w:rsidRPr="009A52BE" w:rsidRDefault="00A6672B" w:rsidP="00A6672B">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A6672B" w:rsidRPr="004E2F96" w:rsidRDefault="00A6672B" w:rsidP="00A6672B">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bl>
    <w:p w:rsidR="00A6672B" w:rsidRPr="00FD1EE4" w:rsidRDefault="00A6672B" w:rsidP="00A6672B">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rPr>
          <w:trHeight w:val="1361"/>
        </w:trPr>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bl>
    <w:p w:rsidR="00A6672B" w:rsidRPr="00574FF7" w:rsidRDefault="00A6672B" w:rsidP="00A6672B">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6672B" w:rsidRPr="00FD1EE4" w:rsidTr="00A53506">
        <w:tc>
          <w:tcPr>
            <w:tcW w:w="2836"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lastRenderedPageBreak/>
              <w:t>Размер участия</w:t>
            </w:r>
            <w:r w:rsidRPr="00FD1EE4">
              <w:rPr>
                <w:rFonts w:ascii="GHEA Grapalat" w:eastAsia="GHEA Grapalat" w:hAnsi="GHEA Grapalat" w:cs="GHEA Grapalat"/>
                <w:color w:val="000000"/>
              </w:rPr>
              <w:t xml:space="preserve"> (%)</w:t>
            </w:r>
          </w:p>
        </w:tc>
        <w:tc>
          <w:tcPr>
            <w:tcW w:w="6178"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6" w:type="dxa"/>
            <w:shd w:val="clear" w:color="auto" w:fill="D9E2F3"/>
            <w:vAlign w:val="center"/>
          </w:tcPr>
          <w:p w:rsidR="00A6672B" w:rsidRPr="00FD1EE4" w:rsidRDefault="00A6672B" w:rsidP="00A53506">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A6672B" w:rsidRPr="00FD1EE4" w:rsidRDefault="00F07FB4" w:rsidP="00A53506">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A6672B">
                  <w:rPr>
                    <w:rFonts w:ascii="MS Gothic" w:eastAsia="MS Gothic" w:hAnsi="MS Gothic" w:cs="GHEA Grapalat" w:hint="eastAsia"/>
                  </w:rPr>
                  <w:t>☐</w:t>
                </w:r>
              </w:sdtContent>
            </w:sdt>
            <w:r w:rsidR="00A6672B" w:rsidRPr="00FD1EE4">
              <w:rPr>
                <w:rFonts w:ascii="GHEA Grapalat" w:eastAsia="GHEA Grapalat" w:hAnsi="GHEA Grapalat" w:cs="GHEA Grapalat"/>
              </w:rPr>
              <w:tab/>
            </w:r>
            <w:r w:rsidR="00A6672B" w:rsidRPr="0051137D">
              <w:rPr>
                <w:rFonts w:ascii="GHEA Grapalat" w:eastAsia="GHEA Grapalat" w:hAnsi="GHEA Grapalat" w:cs="GHEA Grapalat"/>
              </w:rPr>
              <w:t>Прямое участие</w:t>
            </w:r>
          </w:p>
          <w:p w:rsidR="00A6672B" w:rsidRPr="00FD1EE4" w:rsidRDefault="00F07FB4" w:rsidP="00A53506">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A6672B">
                  <w:rPr>
                    <w:rFonts w:ascii="MS Gothic" w:eastAsia="MS Gothic" w:hAnsi="MS Gothic" w:cs="GHEA Grapalat" w:hint="eastAsia"/>
                  </w:rPr>
                  <w:t>☐</w:t>
                </w:r>
              </w:sdtContent>
            </w:sdt>
            <w:r w:rsidR="00A6672B" w:rsidRPr="00FD1EE4">
              <w:rPr>
                <w:rFonts w:ascii="GHEA Grapalat" w:eastAsia="GHEA Grapalat" w:hAnsi="GHEA Grapalat" w:cs="GHEA Grapalat"/>
              </w:rPr>
              <w:tab/>
            </w:r>
            <w:r w:rsidR="00A6672B">
              <w:rPr>
                <w:rFonts w:ascii="GHEA Grapalat" w:eastAsia="GHEA Grapalat" w:hAnsi="GHEA Grapalat" w:cs="GHEA Grapalat"/>
              </w:rPr>
              <w:t>К</w:t>
            </w:r>
            <w:r w:rsidR="00A6672B" w:rsidRPr="00D812D8">
              <w:rPr>
                <w:rFonts w:ascii="GHEA Grapalat" w:eastAsia="GHEA Grapalat" w:hAnsi="GHEA Grapalat" w:cs="GHEA Grapalat"/>
              </w:rPr>
              <w:t>освенное участие</w:t>
            </w:r>
          </w:p>
        </w:tc>
      </w:tr>
    </w:tbl>
    <w:p w:rsidR="00A6672B" w:rsidRPr="00FD1EE4" w:rsidRDefault="00A6672B" w:rsidP="00A6672B">
      <w:pPr>
        <w:pBdr>
          <w:top w:val="nil"/>
          <w:left w:val="nil"/>
          <w:bottom w:val="nil"/>
          <w:right w:val="nil"/>
          <w:between w:val="nil"/>
        </w:pBdr>
        <w:spacing w:before="240"/>
        <w:rPr>
          <w:rFonts w:ascii="GHEA Grapalat" w:eastAsia="GHEA Grapalat" w:hAnsi="GHEA Grapalat" w:cs="GHEA Grapalat"/>
        </w:rPr>
      </w:pPr>
    </w:p>
    <w:p w:rsidR="00A6672B" w:rsidRPr="00CB7DFD" w:rsidRDefault="00A6672B" w:rsidP="00A6672B">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A6672B" w:rsidRPr="00FD1EE4" w:rsidRDefault="00A6672B" w:rsidP="00A6672B">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6672B" w:rsidRPr="00FD1EE4" w:rsidRDefault="00F07FB4" w:rsidP="00A53506">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sidRPr="0051137D">
              <w:rPr>
                <w:rFonts w:ascii="GHEA Grapalat" w:eastAsia="GHEA Grapalat" w:hAnsi="GHEA Grapalat" w:cs="GHEA Grapalat"/>
              </w:rPr>
              <w:t>Прямое участие</w:t>
            </w:r>
          </w:p>
          <w:p w:rsidR="00A6672B" w:rsidRPr="00FD1EE4" w:rsidRDefault="00F07FB4" w:rsidP="00A53506">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Pr>
                <w:rFonts w:ascii="GHEA Grapalat" w:eastAsia="GHEA Grapalat" w:hAnsi="GHEA Grapalat" w:cs="GHEA Grapalat"/>
              </w:rPr>
              <w:t>К</w:t>
            </w:r>
            <w:r w:rsidR="00A6672B" w:rsidRPr="00D812D8">
              <w:rPr>
                <w:rFonts w:ascii="GHEA Grapalat" w:eastAsia="GHEA Grapalat" w:hAnsi="GHEA Grapalat" w:cs="GHEA Grapalat"/>
              </w:rPr>
              <w:t>освенное участие</w:t>
            </w:r>
          </w:p>
        </w:tc>
      </w:tr>
    </w:tbl>
    <w:p w:rsidR="00A6672B" w:rsidRPr="00FD1EE4" w:rsidRDefault="00A6672B" w:rsidP="00A6672B">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6672B" w:rsidRPr="00FD1EE4" w:rsidTr="00A53506">
        <w:tc>
          <w:tcPr>
            <w:tcW w:w="2837" w:type="dxa"/>
            <w:shd w:val="clear" w:color="auto" w:fill="D9E2F3"/>
            <w:vAlign w:val="center"/>
          </w:tcPr>
          <w:p w:rsidR="00A6672B" w:rsidRPr="00B047A2"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6672B" w:rsidRPr="00FD1EE4" w:rsidRDefault="00F07FB4" w:rsidP="00A53506">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sidRPr="0051137D">
              <w:rPr>
                <w:rFonts w:ascii="GHEA Grapalat" w:eastAsia="GHEA Grapalat" w:hAnsi="GHEA Grapalat" w:cs="GHEA Grapalat"/>
              </w:rPr>
              <w:t>Прямое участие</w:t>
            </w:r>
          </w:p>
          <w:p w:rsidR="00A6672B" w:rsidRPr="00FD1EE4" w:rsidRDefault="00F07FB4" w:rsidP="00A53506">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Pr>
                <w:rFonts w:ascii="GHEA Grapalat" w:eastAsia="GHEA Grapalat" w:hAnsi="GHEA Grapalat" w:cs="GHEA Grapalat"/>
              </w:rPr>
              <w:t>К</w:t>
            </w:r>
            <w:r w:rsidR="00A6672B" w:rsidRPr="00D812D8">
              <w:rPr>
                <w:rFonts w:ascii="GHEA Grapalat" w:eastAsia="GHEA Grapalat" w:hAnsi="GHEA Grapalat" w:cs="GHEA Grapalat"/>
              </w:rPr>
              <w:t>освенное участие</w:t>
            </w:r>
          </w:p>
        </w:tc>
      </w:tr>
    </w:tbl>
    <w:p w:rsidR="00A6672B" w:rsidRPr="00FD1EE4" w:rsidRDefault="00A6672B" w:rsidP="00A6672B">
      <w:pPr>
        <w:rPr>
          <w:rFonts w:ascii="GHEA Grapalat" w:eastAsia="GHEA Grapalat" w:hAnsi="GHEA Grapalat" w:cs="GHEA Grapalat"/>
          <w:b/>
        </w:rPr>
      </w:pPr>
    </w:p>
    <w:p w:rsidR="00A6672B" w:rsidRPr="00FD1EE4" w:rsidRDefault="00A6672B" w:rsidP="00A6672B">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A6672B" w:rsidRPr="00FD1EE4" w:rsidRDefault="00A6672B" w:rsidP="00A6672B">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6672B" w:rsidRPr="00FD1EE4" w:rsidTr="00A53506">
        <w:tc>
          <w:tcPr>
            <w:tcW w:w="2836"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Имя</w:t>
            </w:r>
          </w:p>
        </w:tc>
        <w:tc>
          <w:tcPr>
            <w:tcW w:w="6178"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6"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6"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6"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6"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6"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A6672B" w:rsidRPr="00FD1EE4" w:rsidRDefault="00A6672B" w:rsidP="00A53506">
            <w:pPr>
              <w:spacing w:before="240" w:after="240"/>
              <w:rPr>
                <w:rFonts w:ascii="GHEA Grapalat" w:eastAsia="GHEA Grapalat" w:hAnsi="GHEA Grapalat" w:cs="GHEA Grapalat"/>
              </w:rPr>
            </w:pPr>
          </w:p>
        </w:tc>
      </w:tr>
    </w:tbl>
    <w:p w:rsidR="00A6672B" w:rsidRPr="00FD1EE4" w:rsidRDefault="00A6672B" w:rsidP="00A6672B">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A6672B" w:rsidRPr="00FD1EE4" w:rsidTr="00A53506">
        <w:tc>
          <w:tcPr>
            <w:tcW w:w="297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97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97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97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97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A6672B" w:rsidRPr="00FD1EE4" w:rsidRDefault="00A6672B" w:rsidP="00A53506">
            <w:pPr>
              <w:spacing w:before="240" w:after="240"/>
              <w:rPr>
                <w:rFonts w:ascii="GHEA Grapalat" w:eastAsia="GHEA Grapalat" w:hAnsi="GHEA Grapalat" w:cs="GHEA Grapalat"/>
              </w:rPr>
            </w:pPr>
          </w:p>
        </w:tc>
      </w:tr>
    </w:tbl>
    <w:p w:rsidR="00A6672B" w:rsidRPr="00FD1EE4" w:rsidRDefault="00A6672B" w:rsidP="00A6672B">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6672B" w:rsidRPr="00FD1EE4" w:rsidTr="00A53506">
        <w:tc>
          <w:tcPr>
            <w:tcW w:w="2943"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943"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943"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943"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A6672B" w:rsidRPr="00FD1EE4" w:rsidRDefault="00A6672B" w:rsidP="00A53506">
            <w:pPr>
              <w:spacing w:before="240" w:after="240"/>
              <w:rPr>
                <w:rFonts w:ascii="GHEA Grapalat" w:eastAsia="GHEA Grapalat" w:hAnsi="GHEA Grapalat" w:cs="GHEA Grapalat"/>
              </w:rPr>
            </w:pPr>
          </w:p>
        </w:tc>
      </w:tr>
    </w:tbl>
    <w:p w:rsidR="00A6672B" w:rsidRPr="00FD1EE4" w:rsidRDefault="00A6672B" w:rsidP="00A6672B">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Государство</w:t>
            </w:r>
          </w:p>
        </w:tc>
        <w:tc>
          <w:tcPr>
            <w:tcW w:w="6178"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A6672B" w:rsidRPr="00FD1EE4" w:rsidRDefault="00A6672B" w:rsidP="00A53506">
            <w:pPr>
              <w:spacing w:before="240" w:after="240"/>
              <w:rPr>
                <w:rFonts w:ascii="GHEA Grapalat" w:eastAsia="GHEA Grapalat" w:hAnsi="GHEA Grapalat" w:cs="GHEA Grapalat"/>
              </w:rPr>
            </w:pPr>
          </w:p>
        </w:tc>
      </w:tr>
    </w:tbl>
    <w:p w:rsidR="00A6672B" w:rsidRPr="008C665F" w:rsidRDefault="00A6672B" w:rsidP="00A6672B">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6672B" w:rsidRPr="00FD1EE4" w:rsidTr="00A53506">
        <w:trPr>
          <w:trHeight w:val="924"/>
        </w:trPr>
        <w:tc>
          <w:tcPr>
            <w:tcW w:w="9016" w:type="dxa"/>
            <w:gridSpan w:val="2"/>
            <w:vAlign w:val="center"/>
          </w:tcPr>
          <w:p w:rsidR="00A6672B" w:rsidRPr="00FD1EE4" w:rsidRDefault="00F07FB4" w:rsidP="00A53506">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sidRPr="00B34CB6">
              <w:rPr>
                <w:rFonts w:ascii="GHEA Grapalat" w:eastAsia="GHEA Grapalat" w:hAnsi="GHEA Grapalat" w:cs="GHEA Grapalat"/>
                <w:lang w:val="hy-AM"/>
              </w:rPr>
              <w:t>а</w:t>
            </w:r>
            <w:r w:rsidR="00A6672B">
              <w:rPr>
                <w:rFonts w:ascii="GHEA Grapalat" w:eastAsia="GHEA Grapalat" w:hAnsi="GHEA Grapalat" w:cs="GHEA Grapalat"/>
              </w:rPr>
              <w:t>.</w:t>
            </w:r>
            <w:r w:rsidR="00A6672B" w:rsidRPr="00FD1EE4">
              <w:rPr>
                <w:rFonts w:ascii="GHEA Grapalat" w:eastAsia="GHEA Grapalat" w:hAnsi="GHEA Grapalat" w:cs="GHEA Grapalat"/>
              </w:rPr>
              <w:t xml:space="preserve"> </w:t>
            </w:r>
            <w:r w:rsidR="00A6672B" w:rsidRPr="00C76DD8">
              <w:rPr>
                <w:rFonts w:ascii="GHEA Grapalat" w:eastAsia="GHEA Grapalat" w:hAnsi="GHEA Grapalat" w:cs="GHEA Grapalat"/>
              </w:rPr>
              <w:t xml:space="preserve">прямо или косвенно владеет 20 и более процентами </w:t>
            </w:r>
            <w:r w:rsidR="00A6672B" w:rsidRPr="004B3E79">
              <w:rPr>
                <w:rFonts w:ascii="GHEA Grapalat" w:eastAsia="GHEA Grapalat" w:hAnsi="GHEA Grapalat" w:cs="GHEA Grapalat"/>
              </w:rPr>
              <w:t>дающих право голоса долей</w:t>
            </w:r>
            <w:r w:rsidR="00A6672B"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6672B" w:rsidRPr="00FD1EE4" w:rsidTr="00A53506">
        <w:trPr>
          <w:trHeight w:val="684"/>
        </w:trPr>
        <w:tc>
          <w:tcPr>
            <w:tcW w:w="4508"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rPr>
          <w:trHeight w:val="1282"/>
        </w:trPr>
        <w:tc>
          <w:tcPr>
            <w:tcW w:w="4508"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A6672B" w:rsidRPr="006B364D" w:rsidRDefault="00F07FB4" w:rsidP="00A53506">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Pr>
                <w:rFonts w:ascii="GHEA Grapalat" w:eastAsia="GHEA Grapalat" w:hAnsi="GHEA Grapalat" w:cs="GHEA Grapalat"/>
              </w:rPr>
              <w:t>Прямое участие</w:t>
            </w:r>
          </w:p>
          <w:p w:rsidR="00A6672B" w:rsidRPr="00F10CBA" w:rsidRDefault="00F07FB4" w:rsidP="00A53506">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Pr>
                <w:rFonts w:ascii="GHEA Grapalat" w:eastAsia="GHEA Grapalat" w:hAnsi="GHEA Grapalat" w:cs="GHEA Grapalat"/>
              </w:rPr>
              <w:t>Косвенное участие</w:t>
            </w:r>
          </w:p>
        </w:tc>
      </w:tr>
      <w:tr w:rsidR="00A6672B" w:rsidRPr="00FD1EE4" w:rsidTr="00A53506">
        <w:tc>
          <w:tcPr>
            <w:tcW w:w="9016" w:type="dxa"/>
            <w:gridSpan w:val="2"/>
            <w:vAlign w:val="center"/>
          </w:tcPr>
          <w:p w:rsidR="00A6672B" w:rsidRPr="00FD1EE4" w:rsidRDefault="00F07FB4" w:rsidP="00A53506">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sidRPr="006F16E4">
              <w:rPr>
                <w:rFonts w:ascii="GHEA Grapalat" w:eastAsia="GHEA Grapalat" w:hAnsi="GHEA Grapalat" w:cs="GHEA Grapalat"/>
                <w:lang w:val="hy-AM"/>
              </w:rPr>
              <w:t>б</w:t>
            </w:r>
            <w:r w:rsidR="00A6672B" w:rsidRPr="006F16E4">
              <w:rPr>
                <w:rFonts w:eastAsia="Cambria Math"/>
              </w:rPr>
              <w:t>․</w:t>
            </w:r>
            <w:r w:rsidR="00A6672B"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6672B" w:rsidRPr="00FD1EE4" w:rsidTr="00A53506">
        <w:tc>
          <w:tcPr>
            <w:tcW w:w="9016" w:type="dxa"/>
            <w:gridSpan w:val="2"/>
            <w:vAlign w:val="center"/>
          </w:tcPr>
          <w:p w:rsidR="00A6672B" w:rsidRPr="00FD1EE4" w:rsidRDefault="00F07FB4" w:rsidP="00A53506">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sidRPr="00801B2D">
              <w:rPr>
                <w:rFonts w:ascii="GHEA Grapalat" w:eastAsia="GHEA Grapalat" w:hAnsi="GHEA Grapalat" w:cs="GHEA Grapalat"/>
                <w:lang w:val="hy-AM"/>
              </w:rPr>
              <w:t>в</w:t>
            </w:r>
            <w:r w:rsidR="00A6672B">
              <w:rPr>
                <w:rFonts w:ascii="GHEA Grapalat" w:eastAsia="GHEA Grapalat" w:hAnsi="GHEA Grapalat" w:cs="GHEA Grapalat"/>
              </w:rPr>
              <w:t>.</w:t>
            </w:r>
            <w:r w:rsidR="00A6672B"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6672B" w:rsidRPr="00BA30D4">
              <w:rPr>
                <w:rFonts w:ascii="GHEA Grapalat" w:eastAsia="GHEA Grapalat" w:hAnsi="GHEA Grapalat" w:cs="GHEA Grapalat"/>
                <w:lang w:val="hy-AM"/>
              </w:rPr>
              <w:t>б</w:t>
            </w:r>
            <w:r w:rsidR="00A6672B" w:rsidRPr="00BA30D4">
              <w:rPr>
                <w:rFonts w:ascii="GHEA Grapalat" w:eastAsia="GHEA Grapalat" w:hAnsi="GHEA Grapalat" w:cs="GHEA Grapalat"/>
              </w:rPr>
              <w:t>"</w:t>
            </w:r>
          </w:p>
        </w:tc>
      </w:tr>
    </w:tbl>
    <w:p w:rsidR="00A6672B" w:rsidRPr="00A5193B" w:rsidRDefault="00A6672B" w:rsidP="00A6672B">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6672B" w:rsidRPr="00FD1EE4" w:rsidTr="00A53506">
        <w:trPr>
          <w:trHeight w:val="924"/>
        </w:trPr>
        <w:tc>
          <w:tcPr>
            <w:tcW w:w="9016" w:type="dxa"/>
            <w:gridSpan w:val="2"/>
            <w:vAlign w:val="center"/>
          </w:tcPr>
          <w:p w:rsidR="00A6672B" w:rsidRPr="00FD1EE4" w:rsidRDefault="00F07FB4" w:rsidP="00A53506">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sidRPr="009C7B43">
              <w:rPr>
                <w:rFonts w:ascii="GHEA Grapalat" w:eastAsia="GHEA Grapalat" w:hAnsi="GHEA Grapalat" w:cs="GHEA Grapalat"/>
                <w:lang w:val="hy-AM"/>
              </w:rPr>
              <w:t>а</w:t>
            </w:r>
            <w:r w:rsidR="00A6672B" w:rsidRPr="00FD1EE4">
              <w:rPr>
                <w:rFonts w:eastAsia="Cambria Math"/>
              </w:rPr>
              <w:t>․</w:t>
            </w:r>
            <w:r w:rsidR="00A6672B" w:rsidRPr="00FD1EE4">
              <w:rPr>
                <w:rFonts w:ascii="GHEA Grapalat" w:eastAsia="Cambria Math" w:hAnsi="GHEA Grapalat" w:cs="Cambria Math"/>
              </w:rPr>
              <w:t xml:space="preserve"> </w:t>
            </w:r>
            <w:r w:rsidR="00A6672B" w:rsidRPr="00BC0F3A">
              <w:rPr>
                <w:rFonts w:ascii="GHEA Grapalat" w:eastAsia="GHEA Grapalat" w:hAnsi="GHEA Grapalat" w:cs="GHEA Grapalat"/>
              </w:rPr>
              <w:t xml:space="preserve">прямо или косвенно владеет 10 и более процентами </w:t>
            </w:r>
            <w:r w:rsidR="00A6672B" w:rsidRPr="004B3E79">
              <w:rPr>
                <w:rFonts w:ascii="GHEA Grapalat" w:eastAsia="GHEA Grapalat" w:hAnsi="GHEA Grapalat" w:cs="GHEA Grapalat"/>
              </w:rPr>
              <w:t>дающих право голоса долей</w:t>
            </w:r>
            <w:r w:rsidR="00A6672B" w:rsidRPr="00C76DD8">
              <w:rPr>
                <w:rFonts w:ascii="GHEA Grapalat" w:eastAsia="GHEA Grapalat" w:hAnsi="GHEA Grapalat" w:cs="GHEA Grapalat"/>
              </w:rPr>
              <w:t xml:space="preserve"> (акций, паев) </w:t>
            </w:r>
            <w:r w:rsidR="00A6672B"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6672B" w:rsidRPr="00FD1EE4" w:rsidTr="00A53506">
        <w:trPr>
          <w:trHeight w:val="684"/>
        </w:trPr>
        <w:tc>
          <w:tcPr>
            <w:tcW w:w="4508"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rPr>
          <w:trHeight w:val="1282"/>
        </w:trPr>
        <w:tc>
          <w:tcPr>
            <w:tcW w:w="4508"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 участия</w:t>
            </w:r>
          </w:p>
        </w:tc>
        <w:tc>
          <w:tcPr>
            <w:tcW w:w="4508" w:type="dxa"/>
            <w:vAlign w:val="center"/>
          </w:tcPr>
          <w:p w:rsidR="00A6672B" w:rsidRPr="00C843BA" w:rsidRDefault="00F07FB4" w:rsidP="00A53506">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Pr>
                <w:rFonts w:ascii="GHEA Grapalat" w:eastAsia="GHEA Grapalat" w:hAnsi="GHEA Grapalat" w:cs="GHEA Grapalat"/>
              </w:rPr>
              <w:t>Прямое участие</w:t>
            </w:r>
          </w:p>
          <w:p w:rsidR="00A6672B" w:rsidRPr="00C843BA" w:rsidRDefault="00F07FB4" w:rsidP="00A53506">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Pr>
                <w:rFonts w:ascii="GHEA Grapalat" w:eastAsia="GHEA Grapalat" w:hAnsi="GHEA Grapalat" w:cs="GHEA Grapalat"/>
              </w:rPr>
              <w:t>Косвенное участие</w:t>
            </w:r>
          </w:p>
        </w:tc>
      </w:tr>
      <w:tr w:rsidR="00A6672B" w:rsidRPr="00FD1EE4" w:rsidTr="00A53506">
        <w:tc>
          <w:tcPr>
            <w:tcW w:w="9016" w:type="dxa"/>
            <w:gridSpan w:val="2"/>
            <w:vAlign w:val="center"/>
          </w:tcPr>
          <w:p w:rsidR="00A6672B" w:rsidRPr="00FD1EE4" w:rsidRDefault="00F07FB4" w:rsidP="00A53506">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sidRPr="00D654B4">
              <w:rPr>
                <w:rFonts w:ascii="GHEA Grapalat" w:eastAsia="GHEA Grapalat" w:hAnsi="GHEA Grapalat" w:cs="GHEA Grapalat"/>
                <w:lang w:val="hy-AM"/>
              </w:rPr>
              <w:t>б</w:t>
            </w:r>
            <w:r w:rsidR="00A6672B" w:rsidRPr="00D654B4">
              <w:rPr>
                <w:rFonts w:eastAsia="Cambria Math"/>
              </w:rPr>
              <w:t>․</w:t>
            </w:r>
            <w:r w:rsidR="00A6672B" w:rsidRPr="00D654B4">
              <w:rPr>
                <w:rFonts w:ascii="GHEA Grapalat" w:eastAsia="Cambria Math" w:hAnsi="GHEA Grapalat" w:cs="Cambria Math"/>
              </w:rPr>
              <w:t xml:space="preserve"> </w:t>
            </w:r>
            <w:r w:rsidR="00A6672B" w:rsidRPr="00D654B4">
              <w:rPr>
                <w:rFonts w:ascii="GHEA Grapalat" w:eastAsia="GHEA Grapalat" w:hAnsi="GHEA Grapalat" w:cs="GHEA Grapalat"/>
              </w:rPr>
              <w:t xml:space="preserve">имеет право назначать или </w:t>
            </w:r>
            <w:r w:rsidR="00A6672B" w:rsidRPr="00D654B4">
              <w:rPr>
                <w:rFonts w:ascii="GHEA Grapalat" w:eastAsia="GHEA Grapalat" w:hAnsi="GHEA Grapalat" w:cs="GHEA Grapalat"/>
                <w:lang w:eastAsia="hy-AM"/>
              </w:rPr>
              <w:t>освобождать</w:t>
            </w:r>
            <w:r w:rsidR="00A6672B" w:rsidRPr="00D654B4">
              <w:rPr>
                <w:rFonts w:ascii="GHEA Grapalat" w:eastAsia="GHEA Grapalat" w:hAnsi="GHEA Grapalat" w:cs="GHEA Grapalat"/>
              </w:rPr>
              <w:t xml:space="preserve"> большинство членов органов управления юридического лица</w:t>
            </w:r>
          </w:p>
        </w:tc>
      </w:tr>
      <w:tr w:rsidR="00A6672B" w:rsidRPr="00FD1EE4" w:rsidTr="00A53506">
        <w:tc>
          <w:tcPr>
            <w:tcW w:w="9016" w:type="dxa"/>
            <w:gridSpan w:val="2"/>
            <w:vAlign w:val="center"/>
          </w:tcPr>
          <w:p w:rsidR="00A6672B" w:rsidRPr="00FD1EE4" w:rsidRDefault="00F07FB4" w:rsidP="00A53506">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sidRPr="001104ED">
              <w:rPr>
                <w:rFonts w:ascii="GHEA Grapalat" w:eastAsia="GHEA Grapalat" w:hAnsi="GHEA Grapalat" w:cs="GHEA Grapalat"/>
                <w:lang w:val="hy-AM"/>
              </w:rPr>
              <w:t>в</w:t>
            </w:r>
            <w:r w:rsidR="00A6672B" w:rsidRPr="00FD1EE4">
              <w:rPr>
                <w:rFonts w:eastAsia="Cambria Math"/>
              </w:rPr>
              <w:t>․</w:t>
            </w:r>
            <w:r w:rsidR="00A6672B" w:rsidRPr="00FD1EE4">
              <w:rPr>
                <w:rFonts w:ascii="GHEA Grapalat" w:eastAsia="Cambria Math" w:hAnsi="GHEA Grapalat" w:cs="Cambria Math"/>
              </w:rPr>
              <w:t xml:space="preserve"> </w:t>
            </w:r>
            <w:r w:rsidR="00A6672B"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6672B" w:rsidRPr="00FD1EE4" w:rsidTr="00A53506">
        <w:tc>
          <w:tcPr>
            <w:tcW w:w="9016" w:type="dxa"/>
            <w:gridSpan w:val="2"/>
            <w:vAlign w:val="center"/>
          </w:tcPr>
          <w:p w:rsidR="00A6672B" w:rsidRPr="00FD1EE4" w:rsidRDefault="00F07FB4" w:rsidP="00A53506">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sidRPr="009839CB">
              <w:rPr>
                <w:rFonts w:ascii="GHEA Grapalat" w:eastAsia="GHEA Grapalat" w:hAnsi="GHEA Grapalat" w:cs="GHEA Grapalat"/>
                <w:lang w:val="hy-AM"/>
              </w:rPr>
              <w:t>г</w:t>
            </w:r>
            <w:r w:rsidR="00A6672B" w:rsidRPr="00FD1EE4">
              <w:rPr>
                <w:rFonts w:eastAsia="Cambria Math"/>
              </w:rPr>
              <w:t>․</w:t>
            </w:r>
            <w:r w:rsidR="00A6672B" w:rsidRPr="00FD1EE4">
              <w:rPr>
                <w:rFonts w:ascii="GHEA Grapalat" w:eastAsia="Cambria Math" w:hAnsi="GHEA Grapalat" w:cs="Cambria Math"/>
              </w:rPr>
              <w:t xml:space="preserve"> </w:t>
            </w:r>
            <w:r w:rsidR="00A6672B" w:rsidRPr="00F84F06">
              <w:rPr>
                <w:rFonts w:ascii="GHEA Grapalat" w:eastAsia="GHEA Grapalat" w:hAnsi="GHEA Grapalat" w:cs="GHEA Grapalat"/>
              </w:rPr>
              <w:t xml:space="preserve">осуществляет реальный (фактический) контроль за юридическим лицом </w:t>
            </w:r>
            <w:r w:rsidR="00A6672B">
              <w:rPr>
                <w:rFonts w:ascii="GHEA Grapalat" w:eastAsia="GHEA Grapalat" w:hAnsi="GHEA Grapalat" w:cs="GHEA Grapalat"/>
              </w:rPr>
              <w:t>иными</w:t>
            </w:r>
            <w:r w:rsidR="00A6672B" w:rsidRPr="00F84F06">
              <w:rPr>
                <w:rFonts w:ascii="GHEA Grapalat" w:eastAsia="GHEA Grapalat" w:hAnsi="GHEA Grapalat" w:cs="GHEA Grapalat"/>
              </w:rPr>
              <w:t xml:space="preserve"> средствами</w:t>
            </w:r>
          </w:p>
        </w:tc>
      </w:tr>
      <w:tr w:rsidR="00A6672B" w:rsidRPr="00FD1EE4" w:rsidTr="00A53506">
        <w:tc>
          <w:tcPr>
            <w:tcW w:w="9016" w:type="dxa"/>
            <w:gridSpan w:val="2"/>
            <w:vAlign w:val="center"/>
          </w:tcPr>
          <w:p w:rsidR="00A6672B" w:rsidRPr="00FD1EE4" w:rsidRDefault="00F07FB4" w:rsidP="00A53506">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sidRPr="00331D0E">
              <w:rPr>
                <w:rFonts w:ascii="GHEA Grapalat" w:eastAsia="GHEA Grapalat" w:hAnsi="GHEA Grapalat" w:cs="GHEA Grapalat"/>
                <w:lang w:val="hy-AM"/>
              </w:rPr>
              <w:t>д</w:t>
            </w:r>
            <w:r w:rsidR="00A6672B" w:rsidRPr="00FD1EE4">
              <w:rPr>
                <w:rFonts w:eastAsia="Cambria Math"/>
              </w:rPr>
              <w:t>․</w:t>
            </w:r>
            <w:r w:rsidR="00A6672B" w:rsidRPr="00FD1EE4">
              <w:rPr>
                <w:rFonts w:ascii="GHEA Grapalat" w:eastAsia="Cambria Math" w:hAnsi="GHEA Grapalat" w:cs="Cambria Math"/>
              </w:rPr>
              <w:t xml:space="preserve"> </w:t>
            </w:r>
            <w:r w:rsidR="00A6672B"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6672B" w:rsidRPr="00F36505">
              <w:rPr>
                <w:rFonts w:ascii="GHEA Grapalat" w:eastAsia="GHEA Grapalat" w:hAnsi="GHEA Grapalat" w:cs="GHEA Grapalat"/>
              </w:rPr>
              <w:t xml:space="preserve"> "а" - "г"</w:t>
            </w:r>
          </w:p>
        </w:tc>
      </w:tr>
    </w:tbl>
    <w:p w:rsidR="00A6672B" w:rsidRPr="00FD1EE4" w:rsidRDefault="00A6672B" w:rsidP="00A6672B">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A6672B" w:rsidRPr="00B23852" w:rsidRDefault="00F07FB4" w:rsidP="00A53506">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Pr>
                <w:rFonts w:ascii="GHEA Grapalat" w:eastAsia="GHEA Grapalat" w:hAnsi="GHEA Grapalat" w:cs="GHEA Grapalat"/>
              </w:rPr>
              <w:t>Отдельно</w:t>
            </w:r>
          </w:p>
          <w:p w:rsidR="00A6672B" w:rsidRPr="00FD1EE4" w:rsidRDefault="00F07FB4" w:rsidP="00A53506">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sidRPr="005558FC">
              <w:rPr>
                <w:rFonts w:ascii="GHEA Grapalat" w:eastAsia="GHEA Grapalat" w:hAnsi="GHEA Grapalat" w:cs="GHEA Grapalat"/>
              </w:rPr>
              <w:t>Совместно с аффилированными лицами</w:t>
            </w:r>
          </w:p>
        </w:tc>
      </w:tr>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A6672B" w:rsidRPr="005600B4" w:rsidRDefault="00F07FB4" w:rsidP="00A53506">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Pr>
                <w:rFonts w:ascii="GHEA Grapalat" w:eastAsia="GHEA Grapalat" w:hAnsi="GHEA Grapalat" w:cs="GHEA Grapalat"/>
              </w:rPr>
              <w:t>Да</w:t>
            </w:r>
          </w:p>
          <w:p w:rsidR="00A6672B" w:rsidRPr="005600B4" w:rsidRDefault="00F07FB4" w:rsidP="00A53506">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Pr>
                <w:rFonts w:ascii="GHEA Grapalat" w:eastAsia="GHEA Grapalat" w:hAnsi="GHEA Grapalat" w:cs="GHEA Grapalat"/>
              </w:rPr>
              <w:t>Нет</w:t>
            </w:r>
          </w:p>
        </w:tc>
      </w:tr>
    </w:tbl>
    <w:p w:rsidR="00A6672B" w:rsidRPr="00FD1EE4" w:rsidRDefault="00A6672B" w:rsidP="00A6672B">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Calibri" w:eastAsia="GHEA Grapalat" w:hAnsi="Calibri" w:cs="Calibri"/>
                <w:color w:val="000000"/>
              </w:rPr>
              <w:t> </w:t>
            </w:r>
            <w:r w:rsidRPr="001A2E46">
              <w:rPr>
                <w:rFonts w:ascii="GHEA Grapalat" w:eastAsia="GHEA Grapalat" w:hAnsi="GHEA Grapalat" w:cs="GHEA Grapalat"/>
                <w:color w:val="000000"/>
              </w:rPr>
              <w:t>электронной почты</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Номер телефона</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bl>
    <w:p w:rsidR="00A6672B" w:rsidRPr="00FD1EE4" w:rsidRDefault="00A6672B" w:rsidP="00A6672B">
      <w:pPr>
        <w:pBdr>
          <w:top w:val="nil"/>
          <w:left w:val="nil"/>
          <w:bottom w:val="nil"/>
          <w:right w:val="nil"/>
          <w:between w:val="nil"/>
        </w:pBdr>
        <w:ind w:left="792"/>
        <w:rPr>
          <w:rFonts w:ascii="GHEA Grapalat" w:eastAsia="GHEA Grapalat" w:hAnsi="GHEA Grapalat" w:cs="GHEA Grapalat"/>
          <w:i/>
          <w:color w:val="000000"/>
        </w:rPr>
      </w:pPr>
    </w:p>
    <w:p w:rsidR="00A6672B" w:rsidRPr="00FD1EE4" w:rsidRDefault="00A6672B" w:rsidP="00A6672B">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A6672B" w:rsidRPr="00FD1EE4" w:rsidRDefault="00A6672B" w:rsidP="00A6672B">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bl>
    <w:p w:rsidR="00A6672B" w:rsidRPr="00FD1EE4" w:rsidRDefault="00A6672B" w:rsidP="00A6672B">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6672B" w:rsidRPr="00FD1EE4" w:rsidTr="00A53506">
        <w:trPr>
          <w:trHeight w:val="853"/>
        </w:trPr>
        <w:tc>
          <w:tcPr>
            <w:tcW w:w="2835" w:type="dxa"/>
            <w:vMerge w:val="restart"/>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rPr>
          <w:trHeight w:val="850"/>
        </w:trPr>
        <w:tc>
          <w:tcPr>
            <w:tcW w:w="2835" w:type="dxa"/>
            <w:vMerge/>
            <w:shd w:val="clear" w:color="auto" w:fill="D9E2F3"/>
            <w:vAlign w:val="center"/>
          </w:tcPr>
          <w:p w:rsidR="00A6672B" w:rsidRPr="00FD1EE4" w:rsidRDefault="00A6672B" w:rsidP="00A53506">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rPr>
          <w:trHeight w:val="850"/>
        </w:trPr>
        <w:tc>
          <w:tcPr>
            <w:tcW w:w="2835" w:type="dxa"/>
            <w:vMerge/>
            <w:shd w:val="clear" w:color="auto" w:fill="D9E2F3"/>
            <w:vAlign w:val="center"/>
          </w:tcPr>
          <w:p w:rsidR="00A6672B" w:rsidRPr="00FD1EE4" w:rsidRDefault="00A6672B" w:rsidP="00A53506">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rPr>
          <w:trHeight w:val="850"/>
        </w:trPr>
        <w:tc>
          <w:tcPr>
            <w:tcW w:w="2835" w:type="dxa"/>
            <w:vMerge/>
            <w:shd w:val="clear" w:color="auto" w:fill="D9E2F3"/>
            <w:vAlign w:val="center"/>
          </w:tcPr>
          <w:p w:rsidR="00A6672B" w:rsidRPr="00FD1EE4" w:rsidRDefault="00A6672B" w:rsidP="00A53506">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rPr>
          <w:trHeight w:val="850"/>
        </w:trPr>
        <w:tc>
          <w:tcPr>
            <w:tcW w:w="2835" w:type="dxa"/>
            <w:vMerge/>
            <w:shd w:val="clear" w:color="auto" w:fill="D9E2F3"/>
            <w:vAlign w:val="center"/>
          </w:tcPr>
          <w:p w:rsidR="00A6672B" w:rsidRPr="00FD1EE4" w:rsidRDefault="00A6672B" w:rsidP="00A53506">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6672B" w:rsidRPr="00FD1EE4" w:rsidRDefault="00A6672B" w:rsidP="00A53506">
            <w:pPr>
              <w:spacing w:before="240" w:after="240"/>
              <w:rPr>
                <w:rFonts w:ascii="GHEA Grapalat" w:eastAsia="GHEA Grapalat" w:hAnsi="GHEA Grapalat" w:cs="GHEA Grapalat"/>
              </w:rPr>
            </w:pPr>
          </w:p>
        </w:tc>
      </w:tr>
    </w:tbl>
    <w:p w:rsidR="00A6672B" w:rsidRDefault="00A6672B" w:rsidP="00A6672B">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bl>
    <w:p w:rsidR="00A6672B" w:rsidRPr="00FD1EE4" w:rsidRDefault="00A6672B" w:rsidP="00A6672B">
      <w:pPr>
        <w:pBdr>
          <w:top w:val="nil"/>
          <w:left w:val="nil"/>
          <w:bottom w:val="nil"/>
          <w:right w:val="nil"/>
          <w:between w:val="nil"/>
        </w:pBdr>
        <w:spacing w:before="240"/>
        <w:rPr>
          <w:rFonts w:ascii="GHEA Grapalat" w:eastAsia="GHEA Grapalat" w:hAnsi="GHEA Grapalat" w:cs="GHEA Grapalat"/>
          <w:i/>
        </w:rPr>
      </w:pPr>
    </w:p>
    <w:p w:rsidR="00A6672B" w:rsidRPr="00E61782" w:rsidRDefault="00A6672B" w:rsidP="00A6672B">
      <w:pPr>
        <w:pStyle w:val="aff"/>
        <w:numPr>
          <w:ilvl w:val="0"/>
          <w:numId w:val="25"/>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t>Дополнительные примечания</w:t>
      </w:r>
    </w:p>
    <w:tbl>
      <w:tblPr>
        <w:tblStyle w:val="afe"/>
        <w:tblW w:w="0" w:type="auto"/>
        <w:tblLayout w:type="fixed"/>
        <w:tblLook w:val="04A0" w:firstRow="1" w:lastRow="0" w:firstColumn="1" w:lastColumn="0" w:noHBand="0" w:noVBand="1"/>
      </w:tblPr>
      <w:tblGrid>
        <w:gridCol w:w="9016"/>
      </w:tblGrid>
      <w:tr w:rsidR="00A6672B" w:rsidRPr="00FD1EE4" w:rsidTr="00A53506">
        <w:tc>
          <w:tcPr>
            <w:tcW w:w="9016" w:type="dxa"/>
            <w:shd w:val="clear" w:color="auto" w:fill="DBE5F1" w:themeFill="accent1" w:themeFillTint="33"/>
          </w:tcPr>
          <w:p w:rsidR="00A6672B" w:rsidRPr="00FD1EE4" w:rsidRDefault="00A6672B" w:rsidP="00A53506">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6672B" w:rsidRPr="00FD1EE4" w:rsidTr="00A53506">
        <w:trPr>
          <w:trHeight w:val="10187"/>
        </w:trPr>
        <w:tc>
          <w:tcPr>
            <w:tcW w:w="9016" w:type="dxa"/>
          </w:tcPr>
          <w:p w:rsidR="00A6672B" w:rsidRPr="00FD1EE4" w:rsidRDefault="00A6672B" w:rsidP="00A53506">
            <w:pPr>
              <w:rPr>
                <w:rFonts w:ascii="GHEA Grapalat" w:eastAsia="GHEA Grapalat" w:hAnsi="GHEA Grapalat" w:cs="GHEA Grapalat"/>
                <w:b/>
                <w:color w:val="000000"/>
              </w:rPr>
            </w:pPr>
          </w:p>
        </w:tc>
      </w:tr>
    </w:tbl>
    <w:p w:rsidR="00A6672B" w:rsidRPr="00FD1EE4" w:rsidRDefault="00A6672B" w:rsidP="00A6672B">
      <w:pPr>
        <w:pBdr>
          <w:top w:val="nil"/>
          <w:left w:val="nil"/>
          <w:bottom w:val="nil"/>
          <w:right w:val="nil"/>
          <w:between w:val="nil"/>
        </w:pBdr>
        <w:rPr>
          <w:rFonts w:ascii="GHEA Grapalat" w:eastAsia="GHEA Grapalat" w:hAnsi="GHEA Grapalat" w:cs="GHEA Grapalat"/>
          <w:b/>
          <w:color w:val="000000"/>
        </w:rPr>
      </w:pPr>
    </w:p>
    <w:p w:rsidR="00A6672B" w:rsidRDefault="00A6672B" w:rsidP="00A6672B">
      <w:pPr>
        <w:rPr>
          <w:rFonts w:ascii="GHEA Grapalat" w:hAnsi="GHEA Grapalat"/>
          <w:b/>
        </w:rPr>
      </w:pPr>
    </w:p>
    <w:p w:rsidR="00A6672B" w:rsidRDefault="00A6672B" w:rsidP="00A6672B">
      <w:pPr>
        <w:rPr>
          <w:rFonts w:ascii="GHEA Grapalat" w:hAnsi="GHEA Grapalat"/>
          <w:b/>
        </w:rPr>
      </w:pPr>
    </w:p>
    <w:p w:rsidR="00A6672B" w:rsidRPr="000306ED" w:rsidRDefault="00A6672B" w:rsidP="00A6672B">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rsidR="00A6672B" w:rsidRPr="000306ED" w:rsidRDefault="00A6672B" w:rsidP="00A6672B">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A6672B" w:rsidRPr="000306ED" w:rsidRDefault="00A6672B" w:rsidP="00A6672B">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6672B" w:rsidRPr="000306ED" w:rsidRDefault="00A6672B" w:rsidP="00A6672B">
      <w:pPr>
        <w:pStyle w:val="aff"/>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A6672B" w:rsidRPr="000306ED" w:rsidRDefault="00A6672B" w:rsidP="00A6672B">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6672B" w:rsidRPr="000306ED" w:rsidRDefault="00A6672B" w:rsidP="00A6672B">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6672B" w:rsidRPr="000306ED" w:rsidRDefault="00A6672B" w:rsidP="00A6672B">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A6672B" w:rsidRPr="000306ED" w:rsidRDefault="00A6672B" w:rsidP="00A6672B">
      <w:pPr>
        <w:pStyle w:val="aff"/>
        <w:numPr>
          <w:ilvl w:val="0"/>
          <w:numId w:val="28"/>
        </w:numPr>
        <w:spacing w:after="200" w:line="360" w:lineRule="auto"/>
        <w:contextualSpacing/>
        <w:jc w:val="both"/>
        <w:rPr>
          <w:rFonts w:ascii="GHEA Grapalat" w:hAnsi="GHEA Grapalat"/>
        </w:rPr>
      </w:pPr>
      <w:r w:rsidRPr="000306ED">
        <w:rPr>
          <w:rFonts w:ascii="GHEA Grapalat" w:hAnsi="GHEA Grapalat"/>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A6672B" w:rsidRPr="000306ED" w:rsidRDefault="00A6672B" w:rsidP="00A6672B">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6672B" w:rsidRPr="000306ED" w:rsidRDefault="00A6672B" w:rsidP="00A6672B">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A6672B" w:rsidRPr="000306ED" w:rsidRDefault="00A6672B" w:rsidP="00A6672B">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6672B" w:rsidRPr="000306ED" w:rsidRDefault="00A6672B" w:rsidP="00A6672B">
      <w:pPr>
        <w:spacing w:line="360" w:lineRule="auto"/>
        <w:ind w:left="-360"/>
        <w:contextualSpacing/>
        <w:jc w:val="both"/>
        <w:rPr>
          <w:rFonts w:ascii="GHEA Grapalat" w:hAnsi="GHEA Grapalat"/>
        </w:rPr>
      </w:pPr>
      <w:r w:rsidRPr="000306ED">
        <w:rPr>
          <w:rFonts w:ascii="GHEA Grapalat" w:hAnsi="GHEA Grapalat"/>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6672B" w:rsidRPr="000306ED" w:rsidRDefault="00A6672B" w:rsidP="00A6672B">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A6672B" w:rsidRPr="000306ED" w:rsidRDefault="00A6672B" w:rsidP="00A6672B">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A6672B" w:rsidRPr="000306ED" w:rsidRDefault="00A6672B" w:rsidP="00A6672B">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A6672B" w:rsidRPr="000306ED" w:rsidRDefault="00A6672B" w:rsidP="00A6672B">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A6672B" w:rsidRPr="000306ED" w:rsidRDefault="00A6672B" w:rsidP="00A6672B">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6672B" w:rsidRPr="000306ED" w:rsidRDefault="00A6672B" w:rsidP="00A6672B">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A6672B" w:rsidRPr="000306ED" w:rsidRDefault="00A6672B" w:rsidP="00A6672B">
      <w:pPr>
        <w:spacing w:line="360" w:lineRule="auto"/>
        <w:contextualSpacing/>
        <w:jc w:val="both"/>
        <w:rPr>
          <w:rFonts w:ascii="GHEA Grapalat" w:eastAsia="GHEA Grapalat" w:hAnsi="GHEA Grapalat" w:cs="GHEA Grapalat"/>
        </w:rPr>
      </w:pPr>
      <w:r w:rsidRPr="000306ED">
        <w:rPr>
          <w:rFonts w:ascii="GHEA Grapalat" w:hAnsi="GHEA Grapalat"/>
        </w:rPr>
        <w:lastRenderedPageBreak/>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A6672B" w:rsidRPr="000306ED" w:rsidRDefault="00A6672B" w:rsidP="00A6672B">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A6672B" w:rsidRPr="000306ED" w:rsidRDefault="00A6672B" w:rsidP="00A6672B">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A6672B" w:rsidRPr="000306ED" w:rsidRDefault="00A6672B" w:rsidP="00A6672B">
      <w:pPr>
        <w:spacing w:line="360" w:lineRule="auto"/>
        <w:contextualSpacing/>
        <w:jc w:val="both"/>
        <w:rPr>
          <w:rFonts w:ascii="Cambria Math" w:hAnsi="Cambria Math" w:cs="Cambria Math"/>
        </w:rPr>
      </w:pPr>
      <w:r w:rsidRPr="000306ED">
        <w:rPr>
          <w:rFonts w:ascii="GHEA Grapalat" w:hAnsi="GHEA Grapalat"/>
          <w:lang w:val="hy-AM"/>
        </w:rPr>
        <w:lastRenderedPageBreak/>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A6672B" w:rsidRPr="000306ED" w:rsidRDefault="00A6672B" w:rsidP="00A6672B">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A6672B" w:rsidRPr="000306ED" w:rsidRDefault="00A6672B" w:rsidP="00A6672B">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A6672B" w:rsidRPr="000306ED" w:rsidRDefault="00A6672B" w:rsidP="00A6672B">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6672B" w:rsidRPr="000306ED" w:rsidRDefault="00A6672B" w:rsidP="00A6672B">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6672B" w:rsidRPr="000306ED" w:rsidRDefault="00A6672B" w:rsidP="00A6672B">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A6672B" w:rsidRPr="000306ED" w:rsidRDefault="00A6672B" w:rsidP="00A6672B">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w:t>
      </w:r>
      <w:r w:rsidRPr="000306ED">
        <w:rPr>
          <w:rFonts w:ascii="GHEA Grapalat" w:hAnsi="GHEA Grapalat"/>
        </w:rPr>
        <w:lastRenderedPageBreak/>
        <w:t xml:space="preserve">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A6672B" w:rsidRPr="000306ED" w:rsidRDefault="00A6672B" w:rsidP="00A6672B">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A6672B" w:rsidRPr="000306ED" w:rsidRDefault="00A6672B" w:rsidP="00A6672B">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A6672B" w:rsidRPr="000306ED" w:rsidRDefault="00A6672B" w:rsidP="00A6672B">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A6672B" w:rsidRPr="000306ED" w:rsidRDefault="00A6672B" w:rsidP="00A6672B">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6672B" w:rsidRPr="000306ED" w:rsidRDefault="00A6672B" w:rsidP="00A6672B">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6672B" w:rsidRPr="000306ED" w:rsidRDefault="00A6672B" w:rsidP="00A6672B">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A6672B" w:rsidRPr="000306ED" w:rsidRDefault="00A6672B" w:rsidP="00A6672B">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Pr>
          <w:rFonts w:ascii="GHEA Grapalat" w:hAnsi="GHEA Grapalat"/>
        </w:rPr>
        <w:t>примечания</w:t>
      </w:r>
      <w:r w:rsidRPr="000306ED">
        <w:rPr>
          <w:rFonts w:ascii="GHEA Grapalat" w:hAnsi="GHEA Grapalat"/>
        </w:rPr>
        <w:t xml:space="preserve">) заполняется, если имеются дополнительные сведения или дополнительные разъяснения, касающиеся данных, </w:t>
      </w:r>
      <w:r w:rsidRPr="000306ED">
        <w:rPr>
          <w:rFonts w:ascii="GHEA Grapalat" w:hAnsi="GHEA Grapalat"/>
        </w:rPr>
        <w:lastRenderedPageBreak/>
        <w:t>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A6672B" w:rsidRPr="000306ED" w:rsidRDefault="00A6672B" w:rsidP="00A6672B">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A6672B" w:rsidRPr="000306ED" w:rsidRDefault="00A6672B" w:rsidP="00A6672B">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A6672B" w:rsidRPr="000306ED" w:rsidRDefault="00A6672B" w:rsidP="00A6672B">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w:t>
      </w:r>
      <w:r>
        <w:rPr>
          <w:rFonts w:ascii="GHEA Grapalat" w:hAnsi="GHEA Grapalat"/>
          <w:i/>
          <w:sz w:val="18"/>
          <w:szCs w:val="18"/>
          <w:lang w:val="hy-AM"/>
        </w:rPr>
        <w:t xml:space="preserve">, </w:t>
      </w:r>
      <w:r>
        <w:rPr>
          <w:rFonts w:ascii="GHEA Grapalat" w:hAnsi="GHEA Grapalat"/>
          <w:i/>
          <w:sz w:val="18"/>
          <w:szCs w:val="18"/>
        </w:rPr>
        <w:t>если он является резидентом РА,</w:t>
      </w:r>
      <w:r w:rsidRPr="000306ED">
        <w:rPr>
          <w:rFonts w:ascii="GHEA Grapalat" w:hAnsi="GHEA Grapalat"/>
          <w:i/>
          <w:sz w:val="18"/>
          <w:szCs w:val="18"/>
        </w:rPr>
        <w:t xml:space="preserve"> а также в случае, если участник является индивидуальным предпринимателем или физическим лицом.</w:t>
      </w:r>
    </w:p>
    <w:p w:rsidR="00A6672B" w:rsidRPr="00DC619D" w:rsidRDefault="00A6672B" w:rsidP="00A6672B">
      <w:pPr>
        <w:jc w:val="right"/>
        <w:rPr>
          <w:rFonts w:ascii="GHEA Grapalat" w:hAnsi="GHEA Grapalat" w:cs="Arial"/>
          <w:b/>
        </w:rPr>
      </w:pPr>
      <w:r>
        <w:rPr>
          <w:rFonts w:ascii="GHEA Grapalat" w:hAnsi="GHEA Grapalat"/>
          <w:b/>
        </w:rPr>
        <w:br w:type="page"/>
      </w:r>
      <w:r w:rsidRPr="009044F1">
        <w:rPr>
          <w:rFonts w:ascii="GHEA Grapalat" w:hAnsi="GHEA Grapalat"/>
          <w:b/>
        </w:rPr>
        <w:lastRenderedPageBreak/>
        <w:t xml:space="preserve">Приложение № </w:t>
      </w:r>
      <w:r w:rsidRPr="00D3436F">
        <w:rPr>
          <w:rFonts w:ascii="GHEA Grapalat" w:hAnsi="GHEA Grapalat"/>
          <w:b/>
        </w:rPr>
        <w:t>2</w:t>
      </w:r>
    </w:p>
    <w:p w:rsidR="009C70D7" w:rsidRPr="00D967B8" w:rsidRDefault="009C70D7" w:rsidP="009C70D7">
      <w:pPr>
        <w:pStyle w:val="31"/>
        <w:widowControl w:val="0"/>
        <w:spacing w:line="240" w:lineRule="auto"/>
        <w:jc w:val="right"/>
        <w:rPr>
          <w:rFonts w:ascii="GHEA Grapalat" w:hAnsi="GHEA Grapalat"/>
          <w:b/>
          <w:sz w:val="24"/>
          <w:szCs w:val="24"/>
        </w:rPr>
      </w:pPr>
      <w:r w:rsidRPr="00AA5BD2">
        <w:rPr>
          <w:rFonts w:ascii="GHEA Grapalat" w:hAnsi="GHEA Grapalat"/>
          <w:b/>
          <w:sz w:val="24"/>
          <w:szCs w:val="24"/>
        </w:rPr>
        <w:t>к Приглашению на запрос котировок</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sidR="00C55BC8">
        <w:rPr>
          <w:rFonts w:ascii="GHEA Grapalat" w:hAnsi="GHEA Grapalat"/>
          <w:b/>
          <w:sz w:val="24"/>
          <w:szCs w:val="24"/>
        </w:rPr>
        <w:t>ХММ-GHAPDzB-26/05</w:t>
      </w:r>
    </w:p>
    <w:p w:rsidR="00A6672B" w:rsidRPr="009044F1" w:rsidRDefault="00A6672B" w:rsidP="00A6672B">
      <w:pPr>
        <w:widowControl w:val="0"/>
        <w:spacing w:after="120"/>
        <w:ind w:firstLine="567"/>
        <w:jc w:val="center"/>
        <w:rPr>
          <w:rFonts w:ascii="GHEA Grapalat" w:hAnsi="GHEA Grapalat"/>
        </w:rPr>
      </w:pPr>
    </w:p>
    <w:p w:rsidR="00A6672B" w:rsidRPr="009044F1" w:rsidRDefault="00A6672B" w:rsidP="00A6672B">
      <w:pPr>
        <w:widowControl w:val="0"/>
        <w:spacing w:after="120"/>
        <w:ind w:left="-66"/>
        <w:jc w:val="center"/>
        <w:rPr>
          <w:rFonts w:ascii="GHEA Grapalat" w:hAnsi="GHEA Grapalat"/>
          <w:b/>
        </w:rPr>
      </w:pPr>
      <w:r w:rsidRPr="009044F1">
        <w:rPr>
          <w:rFonts w:ascii="GHEA Grapalat" w:hAnsi="GHEA Grapalat"/>
          <w:b/>
        </w:rPr>
        <w:t>ЦЕНОВОЕ ПРЕДЛОЖЕНИЕ</w:t>
      </w:r>
    </w:p>
    <w:p w:rsidR="00A6672B" w:rsidRPr="009044F1" w:rsidRDefault="00A6672B" w:rsidP="00A6672B">
      <w:pPr>
        <w:widowControl w:val="0"/>
        <w:spacing w:after="120"/>
        <w:ind w:firstLine="567"/>
        <w:jc w:val="center"/>
        <w:rPr>
          <w:rFonts w:ascii="GHEA Grapalat" w:hAnsi="GHEA Grapalat"/>
        </w:rPr>
      </w:pPr>
    </w:p>
    <w:p w:rsidR="00A6672B" w:rsidRPr="008842CE" w:rsidRDefault="00A6672B" w:rsidP="00A6672B">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Pr="00C6146A">
        <w:rPr>
          <w:rFonts w:ascii="GHEA Grapalat" w:hAnsi="GHEA Grapalat"/>
        </w:rPr>
        <w:t>запрос котировок</w:t>
      </w:r>
      <w:r>
        <w:rPr>
          <w:rFonts w:ascii="GHEA Grapalat" w:hAnsi="GHEA Grapalat"/>
        </w:rPr>
        <w:t xml:space="preserve"> </w:t>
      </w:r>
      <w:r w:rsidRPr="005744FC">
        <w:rPr>
          <w:rFonts w:ascii="GHEA Grapalat" w:hAnsi="GHEA Grapalat"/>
          <w:spacing w:val="-6"/>
        </w:rPr>
        <w:t xml:space="preserve">под кодом </w:t>
      </w:r>
      <w:r w:rsidR="00C55BC8">
        <w:rPr>
          <w:rFonts w:ascii="GHEA Grapalat" w:hAnsi="GHEA Grapalat"/>
          <w:b/>
        </w:rPr>
        <w:t>ХММ-GHAPDzB-26/05</w:t>
      </w:r>
      <w:r w:rsidRPr="00FD14D7">
        <w:rPr>
          <w:rFonts w:ascii="GHEA Grapalat" w:hAnsi="GHEA Grapalat"/>
          <w:b/>
        </w:rPr>
        <w:t xml:space="preserve">, </w:t>
      </w:r>
      <w:r w:rsidRPr="009044F1">
        <w:rPr>
          <w:rFonts w:ascii="GHEA Grapalat" w:hAnsi="GHEA Grapalat"/>
        </w:rPr>
        <w:t>в том числе проект заключаемого договора</w:t>
      </w:r>
      <w:r w:rsidRPr="005744FC">
        <w:rPr>
          <w:rFonts w:ascii="GHEA Grapalat" w:hAnsi="GHEA Grapalat"/>
        </w:rPr>
        <w:t xml:space="preserve"> _________________________</w:t>
      </w:r>
      <w:r>
        <w:rPr>
          <w:rFonts w:ascii="GHEA Grapalat" w:hAnsi="GHEA Grapalat"/>
        </w:rPr>
        <w:t>___</w:t>
      </w:r>
    </w:p>
    <w:p w:rsidR="00A6672B" w:rsidRPr="009044F1" w:rsidRDefault="00A6672B" w:rsidP="00A6672B">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A6672B" w:rsidRPr="009044F1" w:rsidRDefault="00A6672B" w:rsidP="00A6672B">
      <w:pPr>
        <w:widowControl w:val="0"/>
        <w:spacing w:after="160"/>
        <w:jc w:val="both"/>
        <w:rPr>
          <w:rFonts w:ascii="GHEA Grapalat" w:hAnsi="GHEA Grapalat"/>
        </w:rPr>
      </w:pPr>
      <w:r w:rsidRPr="009044F1">
        <w:rPr>
          <w:rFonts w:ascii="GHEA Grapalat" w:hAnsi="GHEA Grapalat"/>
        </w:rPr>
        <w:t>предлагает выполнить договор по нижеуказанным общим ценам:</w:t>
      </w:r>
    </w:p>
    <w:p w:rsidR="00A6672B" w:rsidRPr="009044F1" w:rsidRDefault="00A6672B" w:rsidP="00A6672B">
      <w:pPr>
        <w:widowControl w:val="0"/>
        <w:spacing w:after="160"/>
        <w:jc w:val="right"/>
        <w:rPr>
          <w:rFonts w:ascii="GHEA Grapalat" w:hAnsi="GHEA Grapalat"/>
        </w:rPr>
      </w:pPr>
      <w:r w:rsidRPr="009044F1">
        <w:rPr>
          <w:rFonts w:ascii="GHEA Grapalat" w:hAnsi="GHEA Grapalat"/>
        </w:rPr>
        <w:t>драмов РА</w:t>
      </w:r>
    </w:p>
    <w:tbl>
      <w:tblPr>
        <w:tblW w:w="1009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gridCol w:w="1701"/>
      </w:tblGrid>
      <w:tr w:rsidR="00A6672B" w:rsidRPr="005744FC" w:rsidTr="00A53506">
        <w:trPr>
          <w:trHeight w:val="916"/>
          <w:jc w:val="center"/>
        </w:trPr>
        <w:tc>
          <w:tcPr>
            <w:tcW w:w="1368" w:type="dxa"/>
            <w:tcBorders>
              <w:top w:val="single" w:sz="4" w:space="0" w:color="auto"/>
              <w:left w:val="single" w:sz="4" w:space="0" w:color="auto"/>
              <w:right w:val="single" w:sz="4" w:space="0" w:color="auto"/>
            </w:tcBorders>
            <w:vAlign w:val="center"/>
          </w:tcPr>
          <w:p w:rsidR="00A6672B" w:rsidRPr="005744FC" w:rsidRDefault="00A6672B" w:rsidP="00A53506">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A6672B" w:rsidRPr="005744FC" w:rsidRDefault="00A6672B" w:rsidP="00A53506">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alibri" w:hAnsi="Calibri" w:cs="Calibri"/>
                <w:b/>
                <w:sz w:val="20"/>
                <w:szCs w:val="20"/>
              </w:rPr>
              <w:t> </w:t>
            </w:r>
            <w:r w:rsidRPr="005744FC">
              <w:rPr>
                <w:rFonts w:ascii="GHEA Grapalat" w:hAnsi="GHEA Grapalat" w:cs="GHEA Grapalat"/>
                <w:b/>
                <w:sz w:val="20"/>
                <w:szCs w:val="20"/>
              </w:rPr>
              <w:t>товара</w:t>
            </w:r>
          </w:p>
        </w:tc>
        <w:tc>
          <w:tcPr>
            <w:tcW w:w="2060" w:type="dxa"/>
            <w:tcBorders>
              <w:top w:val="single" w:sz="4" w:space="0" w:color="auto"/>
              <w:left w:val="single" w:sz="4" w:space="0" w:color="auto"/>
              <w:right w:val="single" w:sz="4" w:space="0" w:color="auto"/>
            </w:tcBorders>
            <w:vAlign w:val="center"/>
          </w:tcPr>
          <w:p w:rsidR="00A6672B" w:rsidRPr="00DE2AE3" w:rsidRDefault="00A6672B" w:rsidP="00A53506">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A6672B" w:rsidRPr="0009191C" w:rsidRDefault="00A6672B" w:rsidP="00A53506">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A6672B" w:rsidRPr="005744FC" w:rsidRDefault="00A6672B" w:rsidP="00A53506">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tcPr>
          <w:p w:rsidR="00A6672B" w:rsidRPr="005744FC" w:rsidRDefault="00A6672B" w:rsidP="00A53506">
            <w:pPr>
              <w:widowControl w:val="0"/>
              <w:jc w:val="center"/>
              <w:rPr>
                <w:rFonts w:ascii="GHEA Grapalat" w:hAnsi="GHEA Grapalat"/>
                <w:b/>
                <w:sz w:val="20"/>
                <w:szCs w:val="20"/>
              </w:rPr>
            </w:pPr>
          </w:p>
        </w:tc>
        <w:tc>
          <w:tcPr>
            <w:tcW w:w="1701" w:type="dxa"/>
            <w:tcBorders>
              <w:top w:val="single" w:sz="4" w:space="0" w:color="auto"/>
              <w:left w:val="single" w:sz="4" w:space="0" w:color="auto"/>
              <w:right w:val="single" w:sz="4" w:space="0" w:color="auto"/>
            </w:tcBorders>
            <w:vAlign w:val="center"/>
          </w:tcPr>
          <w:p w:rsidR="00A6672B" w:rsidRDefault="00A6672B" w:rsidP="00A53506">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10"/>
              <w:t>**</w:t>
            </w:r>
          </w:p>
          <w:p w:rsidR="00A6672B" w:rsidRPr="005744FC" w:rsidRDefault="00A6672B" w:rsidP="00A53506">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A6672B" w:rsidRPr="005744FC" w:rsidRDefault="00A6672B" w:rsidP="00A53506">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A6672B" w:rsidRPr="005744FC" w:rsidRDefault="00A6672B" w:rsidP="00A53506">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A6672B" w:rsidRPr="005744FC" w:rsidTr="00A53506">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A6672B" w:rsidRPr="005744FC" w:rsidRDefault="00A6672B" w:rsidP="00A53506">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A6672B" w:rsidRPr="005744FC" w:rsidRDefault="00A6672B" w:rsidP="00A53506">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A6672B" w:rsidRPr="005744FC" w:rsidRDefault="00A6672B" w:rsidP="00A53506">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A6672B" w:rsidRDefault="00A6672B" w:rsidP="00A53506">
            <w:pPr>
              <w:widowControl w:val="0"/>
              <w:jc w:val="center"/>
              <w:rPr>
                <w:rFonts w:ascii="GHEA Grapalat" w:hAnsi="GHEA Grapalat"/>
                <w:b/>
                <w:i/>
                <w:sz w:val="20"/>
                <w:szCs w:val="20"/>
                <w:lang w:val="en-US"/>
              </w:rPr>
            </w:pP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A6672B" w:rsidRPr="00E02389" w:rsidRDefault="00A6672B" w:rsidP="00A53506">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A6672B" w:rsidRPr="005744FC" w:rsidRDefault="00A6672B" w:rsidP="00A53506">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A6672B" w:rsidRPr="005744FC" w:rsidTr="00A53506">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A6672B" w:rsidRPr="005744FC" w:rsidRDefault="00A6672B" w:rsidP="00A53506">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6672B" w:rsidRPr="005744FC" w:rsidRDefault="00A6672B" w:rsidP="00A53506">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A6672B" w:rsidRPr="005744FC" w:rsidRDefault="00A6672B" w:rsidP="00A5350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rsidR="00A6672B" w:rsidRPr="005744FC" w:rsidRDefault="00A6672B" w:rsidP="00A5350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6672B" w:rsidRPr="005744FC" w:rsidRDefault="00A6672B" w:rsidP="00A5350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6672B" w:rsidRPr="005744FC" w:rsidRDefault="00A6672B" w:rsidP="00A53506">
            <w:pPr>
              <w:widowControl w:val="0"/>
              <w:jc w:val="center"/>
              <w:rPr>
                <w:rFonts w:ascii="GHEA Grapalat" w:hAnsi="GHEA Grapalat"/>
                <w:sz w:val="20"/>
                <w:szCs w:val="20"/>
              </w:rPr>
            </w:pPr>
          </w:p>
        </w:tc>
      </w:tr>
      <w:tr w:rsidR="00A6672B" w:rsidRPr="005744FC" w:rsidTr="00A53506">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A6672B" w:rsidRPr="005744FC" w:rsidRDefault="00A6672B" w:rsidP="00A53506">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A6672B" w:rsidRPr="005744FC" w:rsidRDefault="00A6672B" w:rsidP="00A53506">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A6672B" w:rsidRPr="005744FC" w:rsidRDefault="00A6672B" w:rsidP="00A5350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rsidR="00A6672B" w:rsidRPr="005744FC" w:rsidRDefault="00A6672B" w:rsidP="00A5350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6672B" w:rsidRPr="005744FC" w:rsidRDefault="00A6672B" w:rsidP="00A5350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6672B" w:rsidRPr="005744FC" w:rsidRDefault="00A6672B" w:rsidP="00A53506">
            <w:pPr>
              <w:widowControl w:val="0"/>
              <w:rPr>
                <w:rFonts w:ascii="GHEA Grapalat" w:hAnsi="GHEA Grapalat"/>
                <w:sz w:val="20"/>
                <w:szCs w:val="20"/>
              </w:rPr>
            </w:pPr>
          </w:p>
        </w:tc>
      </w:tr>
      <w:tr w:rsidR="00A6672B" w:rsidRPr="005744FC" w:rsidTr="00A53506">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A6672B" w:rsidRPr="005744FC" w:rsidRDefault="00A6672B" w:rsidP="00A53506">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A6672B" w:rsidRPr="005744FC" w:rsidRDefault="00A6672B" w:rsidP="00A53506">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A6672B" w:rsidRPr="005744FC" w:rsidRDefault="00A6672B" w:rsidP="00A5350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rsidR="00A6672B" w:rsidRPr="005744FC" w:rsidRDefault="00A6672B" w:rsidP="00A5350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6672B" w:rsidRPr="005744FC" w:rsidRDefault="00A6672B" w:rsidP="00A5350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6672B" w:rsidRPr="005744FC" w:rsidRDefault="00A6672B" w:rsidP="00A53506">
            <w:pPr>
              <w:widowControl w:val="0"/>
              <w:jc w:val="center"/>
              <w:rPr>
                <w:rFonts w:ascii="GHEA Grapalat" w:hAnsi="GHEA Grapalat"/>
                <w:sz w:val="20"/>
                <w:szCs w:val="20"/>
              </w:rPr>
            </w:pPr>
          </w:p>
        </w:tc>
      </w:tr>
      <w:tr w:rsidR="00A6672B" w:rsidRPr="005744FC" w:rsidTr="00A53506">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A6672B" w:rsidRPr="005744FC" w:rsidRDefault="00A6672B" w:rsidP="00A53506">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A6672B" w:rsidRPr="005744FC" w:rsidRDefault="00A6672B" w:rsidP="00A53506">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A6672B" w:rsidRPr="005744FC" w:rsidRDefault="00A6672B" w:rsidP="00A5350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rsidR="00A6672B" w:rsidRPr="005744FC" w:rsidRDefault="00A6672B" w:rsidP="00A5350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6672B" w:rsidRPr="005744FC" w:rsidRDefault="00A6672B" w:rsidP="00A5350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6672B" w:rsidRPr="005744FC" w:rsidRDefault="00A6672B" w:rsidP="00A53506">
            <w:pPr>
              <w:widowControl w:val="0"/>
              <w:jc w:val="center"/>
              <w:rPr>
                <w:rFonts w:ascii="GHEA Grapalat" w:hAnsi="GHEA Grapalat"/>
                <w:sz w:val="20"/>
                <w:szCs w:val="20"/>
              </w:rPr>
            </w:pPr>
          </w:p>
        </w:tc>
      </w:tr>
      <w:tr w:rsidR="00A6672B" w:rsidRPr="005744FC" w:rsidTr="00A53506">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A6672B" w:rsidRPr="005744FC" w:rsidRDefault="00A6672B" w:rsidP="00A53506">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A6672B" w:rsidRPr="005744FC" w:rsidRDefault="00A6672B" w:rsidP="00A53506">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A6672B" w:rsidRPr="005744FC" w:rsidRDefault="00A6672B" w:rsidP="00A5350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rsidR="00A6672B" w:rsidRPr="005744FC" w:rsidRDefault="00A6672B" w:rsidP="00A5350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6672B" w:rsidRPr="005744FC" w:rsidRDefault="00A6672B" w:rsidP="00A5350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6672B" w:rsidRPr="005744FC" w:rsidRDefault="00A6672B" w:rsidP="00A53506">
            <w:pPr>
              <w:widowControl w:val="0"/>
              <w:jc w:val="center"/>
              <w:rPr>
                <w:rFonts w:ascii="GHEA Grapalat" w:hAnsi="GHEA Grapalat"/>
                <w:sz w:val="20"/>
                <w:szCs w:val="20"/>
              </w:rPr>
            </w:pPr>
          </w:p>
        </w:tc>
      </w:tr>
    </w:tbl>
    <w:p w:rsidR="00A6672B" w:rsidRPr="00DD2B43" w:rsidRDefault="00A6672B" w:rsidP="00A6672B">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A6672B" w:rsidRPr="00567D3B" w:rsidRDefault="00A6672B" w:rsidP="00A6672B">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335DAA">
        <w:rPr>
          <w:rFonts w:ascii="GHEA Grapalat" w:hAnsi="GHEA Grapalat"/>
          <w:sz w:val="16"/>
        </w:rPr>
        <w:t>)</w:t>
      </w:r>
      <w:r w:rsidRPr="00567D3B">
        <w:rPr>
          <w:rFonts w:ascii="GHEA Grapalat" w:hAnsi="GHEA Grapalat"/>
          <w:sz w:val="16"/>
        </w:rPr>
        <w:tab/>
        <w:t>подпись</w:t>
      </w:r>
    </w:p>
    <w:p w:rsidR="00A6672B" w:rsidRPr="00D3436F" w:rsidRDefault="00A6672B" w:rsidP="00A6672B">
      <w:pPr>
        <w:widowControl w:val="0"/>
        <w:spacing w:after="160"/>
        <w:jc w:val="both"/>
        <w:rPr>
          <w:rFonts w:ascii="GHEA Grapalat" w:hAnsi="GHEA Grapalat"/>
          <w:lang w:val="es-ES"/>
        </w:rPr>
      </w:pPr>
    </w:p>
    <w:p w:rsidR="00A6672B" w:rsidRPr="000F6C24" w:rsidRDefault="00A6672B" w:rsidP="00A6672B">
      <w:pPr>
        <w:widowControl w:val="0"/>
        <w:spacing w:after="160"/>
        <w:jc w:val="right"/>
        <w:rPr>
          <w:rFonts w:ascii="GHEA Grapalat" w:hAnsi="GHEA Grapalat"/>
        </w:rPr>
      </w:pPr>
      <w:r w:rsidRPr="009044F1">
        <w:rPr>
          <w:rFonts w:ascii="GHEA Grapalat" w:hAnsi="GHEA Grapalat"/>
        </w:rPr>
        <w:t>М. П.</w:t>
      </w:r>
    </w:p>
    <w:p w:rsidR="00A6672B" w:rsidRDefault="00A6672B" w:rsidP="00A6672B">
      <w:pPr>
        <w:rPr>
          <w:rFonts w:ascii="GHEA Grapalat" w:hAnsi="GHEA Grapalat"/>
          <w:b/>
        </w:rPr>
      </w:pPr>
      <w:r>
        <w:rPr>
          <w:rFonts w:ascii="GHEA Grapalat" w:hAnsi="GHEA Grapalat"/>
          <w:b/>
        </w:rPr>
        <w:br w:type="page"/>
      </w:r>
    </w:p>
    <w:p w:rsidR="00A6672B" w:rsidRPr="00DE2AE3" w:rsidRDefault="00A6672B" w:rsidP="00A6672B">
      <w:pPr>
        <w:widowControl w:val="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Pr="00DE2AE3">
        <w:rPr>
          <w:rFonts w:ascii="GHEA Grapalat" w:hAnsi="GHEA Grapalat"/>
          <w:i/>
          <w:sz w:val="22"/>
          <w:szCs w:val="22"/>
        </w:rPr>
        <w:t>2</w:t>
      </w:r>
    </w:p>
    <w:p w:rsidR="009C70D7" w:rsidRPr="00D967B8" w:rsidRDefault="009C70D7" w:rsidP="009C70D7">
      <w:pPr>
        <w:pStyle w:val="31"/>
        <w:widowControl w:val="0"/>
        <w:spacing w:line="240" w:lineRule="auto"/>
        <w:jc w:val="right"/>
        <w:rPr>
          <w:rFonts w:ascii="GHEA Grapalat" w:hAnsi="GHEA Grapalat"/>
          <w:b/>
          <w:sz w:val="24"/>
          <w:szCs w:val="24"/>
        </w:rPr>
      </w:pPr>
      <w:r w:rsidRPr="00AA5BD2">
        <w:rPr>
          <w:rFonts w:ascii="GHEA Grapalat" w:hAnsi="GHEA Grapalat"/>
          <w:b/>
          <w:sz w:val="24"/>
          <w:szCs w:val="24"/>
        </w:rPr>
        <w:t>к Приглашению на запрос котировок</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sidR="00C55BC8">
        <w:rPr>
          <w:rFonts w:ascii="GHEA Grapalat" w:hAnsi="GHEA Grapalat"/>
          <w:b/>
          <w:sz w:val="24"/>
          <w:szCs w:val="24"/>
        </w:rPr>
        <w:t>ХММ-GHAPDzB-26/05</w:t>
      </w:r>
    </w:p>
    <w:p w:rsidR="00A6672B" w:rsidRPr="00B138F3" w:rsidRDefault="00A6672B" w:rsidP="00A6672B">
      <w:pPr>
        <w:widowControl w:val="0"/>
        <w:spacing w:after="160"/>
        <w:jc w:val="center"/>
        <w:rPr>
          <w:rFonts w:ascii="GHEA Grapalat" w:hAnsi="GHEA Grapalat"/>
          <w:b/>
          <w:sz w:val="22"/>
          <w:szCs w:val="22"/>
        </w:rPr>
      </w:pPr>
    </w:p>
    <w:p w:rsidR="00A6672B" w:rsidRPr="00B138F3" w:rsidRDefault="00A6672B" w:rsidP="00A6672B">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A6672B" w:rsidRPr="00B138F3" w:rsidRDefault="00A6672B" w:rsidP="00A6672B">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A6672B" w:rsidRPr="00B138F3" w:rsidTr="00A53506">
        <w:tc>
          <w:tcPr>
            <w:tcW w:w="4786" w:type="dxa"/>
          </w:tcPr>
          <w:p w:rsidR="00A6672B" w:rsidRPr="00B138F3" w:rsidRDefault="00A6672B" w:rsidP="00A53506">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A6672B" w:rsidRPr="00B138F3" w:rsidRDefault="00A6672B" w:rsidP="00A53506">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11"/>
              <w:t>**</w:t>
            </w:r>
          </w:p>
        </w:tc>
      </w:tr>
    </w:tbl>
    <w:p w:rsidR="00A6672B" w:rsidRPr="00B138F3" w:rsidRDefault="00A6672B" w:rsidP="00A6672B">
      <w:pPr>
        <w:widowControl w:val="0"/>
        <w:spacing w:after="160"/>
        <w:rPr>
          <w:rFonts w:ascii="GHEA Grapalat" w:hAnsi="GHEA Grapalat" w:cs="GHEA Grapalat"/>
          <w:b/>
          <w:sz w:val="22"/>
          <w:szCs w:val="22"/>
        </w:rPr>
      </w:pPr>
    </w:p>
    <w:p w:rsidR="00A6672B" w:rsidRPr="00B138F3" w:rsidRDefault="00A6672B" w:rsidP="00A6672B">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A6672B" w:rsidRPr="00B138F3" w:rsidRDefault="00A6672B" w:rsidP="00A6672B">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A6672B" w:rsidRPr="00B138F3" w:rsidRDefault="00A6672B" w:rsidP="00A6672B">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A6672B" w:rsidRPr="00B138F3" w:rsidRDefault="00A6672B" w:rsidP="00A6672B">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A6672B" w:rsidRPr="00B138F3" w:rsidRDefault="00A6672B" w:rsidP="00A6672B">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A6672B" w:rsidRPr="00B138F3" w:rsidRDefault="00A6672B" w:rsidP="00A6672B">
      <w:pPr>
        <w:widowControl w:val="0"/>
        <w:spacing w:after="160"/>
        <w:ind w:firstLine="709"/>
        <w:jc w:val="both"/>
        <w:rPr>
          <w:rFonts w:ascii="GHEA Grapalat" w:hAnsi="GHEA Grapalat" w:cs="GHEA Grapalat"/>
          <w:sz w:val="22"/>
          <w:szCs w:val="22"/>
        </w:rPr>
      </w:pPr>
    </w:p>
    <w:p w:rsidR="00A6672B" w:rsidRPr="00B138F3" w:rsidRDefault="00A6672B" w:rsidP="00A6672B">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A6672B" w:rsidRPr="00B138F3" w:rsidRDefault="00A6672B" w:rsidP="00A6672B">
      <w:pPr>
        <w:widowControl w:val="0"/>
        <w:tabs>
          <w:tab w:val="left" w:pos="567"/>
        </w:tabs>
        <w:ind w:firstLine="540"/>
        <w:jc w:val="both"/>
        <w:rPr>
          <w:rFonts w:ascii="GHEA Grapalat" w:hAnsi="GHEA Grapalat" w:cs="GHEA Grapalat"/>
          <w:spacing w:val="-6"/>
          <w:sz w:val="22"/>
          <w:szCs w:val="22"/>
        </w:rPr>
      </w:pP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2B3DD2">
        <w:rPr>
          <w:rFonts w:ascii="GHEA Grapalat" w:hAnsi="GHEA Grapalat"/>
          <w:sz w:val="22"/>
          <w:lang w:eastAsia="en-US" w:bidi="ar-SA"/>
        </w:rPr>
        <w:t>ГНО</w:t>
      </w:r>
      <w:r w:rsidRPr="00075E1E">
        <w:rPr>
          <w:rFonts w:ascii="GHEA Grapalat" w:hAnsi="GHEA Grapalat"/>
          <w:sz w:val="22"/>
          <w:lang w:eastAsia="en-US" w:bidi="ar-SA"/>
        </w:rPr>
        <w:t xml:space="preserve"> </w:t>
      </w:r>
      <w:r w:rsidR="002B3DD2">
        <w:rPr>
          <w:rFonts w:ascii="GHEA Grapalat" w:hAnsi="GHEA Grapalat"/>
          <w:sz w:val="22"/>
          <w:lang w:eastAsia="en-US" w:bidi="ar-SA"/>
        </w:rPr>
        <w:t>«Специализированный детский дом Харберд»</w:t>
      </w:r>
      <w:r w:rsidRPr="00075E1E">
        <w:rPr>
          <w:rFonts w:ascii="GHEA Grapalat" w:hAnsi="GHEA Grapalat"/>
          <w:sz w:val="22"/>
          <w:lang w:eastAsia="en-US" w:bidi="ar-SA"/>
        </w:rPr>
        <w:t xml:space="preserve"> </w:t>
      </w:r>
      <w:r w:rsidRPr="00B138F3">
        <w:rPr>
          <w:rFonts w:ascii="GHEA Grapalat" w:hAnsi="GHEA Grapalat"/>
          <w:spacing w:val="-6"/>
          <w:sz w:val="22"/>
          <w:szCs w:val="22"/>
        </w:rPr>
        <w:t xml:space="preserve">(далее — Заказчик) </w:t>
      </w:r>
    </w:p>
    <w:p w:rsidR="00A6672B" w:rsidRPr="00B138F3" w:rsidRDefault="00A6672B" w:rsidP="00A6672B">
      <w:pPr>
        <w:widowControl w:val="0"/>
        <w:tabs>
          <w:tab w:val="left" w:pos="90"/>
        </w:tabs>
        <w:ind w:firstLine="567"/>
        <w:jc w:val="both"/>
        <w:rPr>
          <w:rFonts w:ascii="GHEA Grapalat" w:hAnsi="GHEA Grapalat" w:cs="GHEA Grapalat"/>
          <w:sz w:val="22"/>
          <w:szCs w:val="22"/>
        </w:rPr>
      </w:pPr>
      <w:r w:rsidRPr="00B138F3">
        <w:rPr>
          <w:rFonts w:ascii="GHEA Grapalat" w:hAnsi="GHEA Grapalat"/>
          <w:sz w:val="22"/>
          <w:szCs w:val="22"/>
        </w:rPr>
        <w:t xml:space="preserve">процедуре закупок под кодом </w:t>
      </w:r>
      <w:r w:rsidR="00C55BC8">
        <w:rPr>
          <w:rFonts w:ascii="GHEA Grapalat" w:hAnsi="GHEA Grapalat"/>
          <w:b/>
        </w:rPr>
        <w:t>ХММ-GHAPDzB-26/05</w:t>
      </w:r>
      <w:r w:rsidRPr="00C90F08">
        <w:rPr>
          <w:rFonts w:ascii="GHEA Grapalat" w:hAnsi="GHEA Grapalat"/>
          <w:b/>
        </w:rPr>
        <w:t>.</w:t>
      </w:r>
    </w:p>
    <w:p w:rsidR="00A6672B" w:rsidRPr="00B138F3" w:rsidRDefault="00A6672B" w:rsidP="00A6672B">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A6672B" w:rsidRPr="00B138F3" w:rsidRDefault="00A6672B" w:rsidP="00A6672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A6672B" w:rsidRPr="00B138F3" w:rsidRDefault="00A6672B" w:rsidP="00A6672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A6672B" w:rsidRPr="00B138F3" w:rsidRDefault="00A6672B" w:rsidP="00A6672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A6672B" w:rsidRPr="00B138F3" w:rsidRDefault="00A6672B" w:rsidP="00A6672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A6672B" w:rsidRPr="00B138F3" w:rsidRDefault="00A6672B" w:rsidP="00A6672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A6672B" w:rsidRPr="00B138F3" w:rsidRDefault="00A6672B" w:rsidP="00A6672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A6672B" w:rsidRPr="00B138F3" w:rsidRDefault="00A6672B" w:rsidP="00A6672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w:t>
      </w:r>
      <w:r w:rsidRPr="00B138F3">
        <w:rPr>
          <w:rFonts w:ascii="GHEA Grapalat" w:hAnsi="GHEA Grapalat"/>
          <w:sz w:val="22"/>
          <w:szCs w:val="22"/>
        </w:rPr>
        <w:lastRenderedPageBreak/>
        <w:t>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A6672B" w:rsidRPr="00B138F3" w:rsidRDefault="00A6672B" w:rsidP="00A6672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A6672B" w:rsidRPr="00B138F3" w:rsidRDefault="00A6672B" w:rsidP="00A6672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A6672B" w:rsidRPr="00B138F3" w:rsidRDefault="00A6672B" w:rsidP="00A6672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A6672B" w:rsidRPr="00B138F3" w:rsidRDefault="00A6672B" w:rsidP="00A6672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w:t>
      </w:r>
      <w:r w:rsidR="002B3DD2">
        <w:rPr>
          <w:rFonts w:ascii="GHEA Grapalat" w:hAnsi="GHEA Grapalat"/>
          <w:sz w:val="22"/>
          <w:szCs w:val="22"/>
        </w:rPr>
        <w:t>ГНО</w:t>
      </w:r>
      <w:r w:rsidRPr="00B138F3">
        <w:rPr>
          <w:rFonts w:ascii="GHEA Grapalat" w:hAnsi="GHEA Grapalat"/>
          <w:sz w:val="22"/>
          <w:szCs w:val="22"/>
        </w:rPr>
        <w:t xml:space="preserve">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A6672B" w:rsidRPr="00B138F3" w:rsidRDefault="00A6672B" w:rsidP="00A6672B">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A6672B" w:rsidRPr="00B138F3" w:rsidRDefault="00A6672B" w:rsidP="00A6672B">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A6672B" w:rsidRPr="00B138F3" w:rsidRDefault="00A6672B" w:rsidP="00A6672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A6672B" w:rsidRPr="00B138F3" w:rsidRDefault="00A6672B" w:rsidP="00A6672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A6672B" w:rsidRPr="00B138F3" w:rsidDel="00A13215" w:rsidRDefault="00A6672B" w:rsidP="00A6672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A6672B" w:rsidRPr="00B138F3" w:rsidRDefault="00A6672B" w:rsidP="00A6672B">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A6672B" w:rsidRPr="00B138F3" w:rsidRDefault="00A6672B" w:rsidP="00A6672B">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A6672B" w:rsidRPr="00B138F3" w:rsidRDefault="00A6672B" w:rsidP="00A6672B">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A6672B" w:rsidRPr="00B138F3" w:rsidRDefault="00A6672B" w:rsidP="00A6672B">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A6672B" w:rsidRPr="00B138F3" w:rsidRDefault="00A6672B" w:rsidP="00A6672B">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A6672B" w:rsidRPr="00B138F3" w:rsidRDefault="00A6672B" w:rsidP="00A6672B">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A6672B" w:rsidRPr="00B138F3" w:rsidRDefault="00A6672B" w:rsidP="00A6672B">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A6672B" w:rsidRPr="00B138F3" w:rsidRDefault="00A6672B" w:rsidP="00A6672B">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A6672B" w:rsidRPr="00B138F3" w:rsidRDefault="00A6672B" w:rsidP="00A6672B">
      <w:pPr>
        <w:widowControl w:val="0"/>
        <w:spacing w:after="160"/>
        <w:jc w:val="right"/>
        <w:rPr>
          <w:rFonts w:ascii="GHEA Grapalat" w:hAnsi="GHEA Grapalat"/>
          <w:sz w:val="22"/>
          <w:szCs w:val="22"/>
        </w:rPr>
      </w:pPr>
    </w:p>
    <w:p w:rsidR="00A6672B" w:rsidRPr="00B138F3" w:rsidRDefault="00A6672B" w:rsidP="00A6672B">
      <w:pPr>
        <w:widowControl w:val="0"/>
        <w:spacing w:after="160"/>
        <w:jc w:val="right"/>
        <w:rPr>
          <w:rFonts w:ascii="GHEA Grapalat" w:hAnsi="GHEA Grapalat"/>
          <w:sz w:val="22"/>
          <w:szCs w:val="22"/>
        </w:rPr>
      </w:pPr>
      <w:r w:rsidRPr="00B138F3">
        <w:rPr>
          <w:rFonts w:ascii="GHEA Grapalat" w:hAnsi="GHEA Grapalat"/>
          <w:sz w:val="22"/>
          <w:szCs w:val="22"/>
        </w:rPr>
        <w:t>М. П.</w:t>
      </w:r>
    </w:p>
    <w:p w:rsidR="00A6672B" w:rsidRPr="00B138F3" w:rsidRDefault="00A6672B" w:rsidP="00A6672B">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A6672B" w:rsidRPr="00B138F3" w:rsidRDefault="00A6672B" w:rsidP="00A6672B">
      <w:pPr>
        <w:widowControl w:val="0"/>
        <w:spacing w:after="160"/>
        <w:jc w:val="both"/>
        <w:rPr>
          <w:rFonts w:ascii="GHEA Grapalat" w:hAnsi="GHEA Grapalat"/>
          <w:sz w:val="22"/>
          <w:szCs w:val="22"/>
        </w:rPr>
      </w:pPr>
    </w:p>
    <w:p w:rsidR="00A6672B" w:rsidRPr="00B138F3" w:rsidRDefault="00A6672B" w:rsidP="00A6672B">
      <w:pPr>
        <w:widowControl w:val="0"/>
        <w:spacing w:after="160"/>
        <w:jc w:val="both"/>
        <w:rPr>
          <w:rFonts w:ascii="GHEA Grapalat" w:hAnsi="GHEA Grapalat"/>
          <w:sz w:val="22"/>
          <w:szCs w:val="22"/>
        </w:rPr>
      </w:pPr>
    </w:p>
    <w:p w:rsidR="00A6672B" w:rsidRPr="00B138F3" w:rsidRDefault="00A6672B" w:rsidP="00A6672B">
      <w:pPr>
        <w:rPr>
          <w:sz w:val="22"/>
          <w:szCs w:val="22"/>
        </w:rPr>
      </w:pPr>
    </w:p>
    <w:p w:rsidR="00A6672B" w:rsidRPr="00B138F3" w:rsidRDefault="00A6672B" w:rsidP="00A6672B">
      <w:pPr>
        <w:widowControl w:val="0"/>
        <w:spacing w:after="160"/>
        <w:ind w:left="567" w:right="565"/>
        <w:jc w:val="both"/>
        <w:rPr>
          <w:rFonts w:ascii="GHEA Grapalat" w:hAnsi="GHEA Grapalat"/>
          <w:sz w:val="22"/>
          <w:szCs w:val="22"/>
        </w:rPr>
      </w:pPr>
    </w:p>
    <w:p w:rsidR="00A6672B" w:rsidRDefault="00A6672B" w:rsidP="00A6672B">
      <w:pPr>
        <w:widowControl w:val="0"/>
        <w:spacing w:after="160"/>
        <w:ind w:left="567" w:right="565"/>
        <w:jc w:val="center"/>
        <w:rPr>
          <w:rFonts w:ascii="GHEA Grapalat" w:hAnsi="GHEA Grapalat"/>
          <w:b/>
          <w:sz w:val="22"/>
          <w:szCs w:val="22"/>
        </w:rPr>
      </w:pPr>
    </w:p>
    <w:p w:rsidR="00A6672B" w:rsidRPr="00B138F3" w:rsidRDefault="00A6672B" w:rsidP="00A6672B">
      <w:pPr>
        <w:widowControl w:val="0"/>
        <w:spacing w:after="160"/>
        <w:ind w:left="567" w:right="565"/>
        <w:jc w:val="center"/>
        <w:rPr>
          <w:rFonts w:ascii="GHEA Grapalat" w:hAnsi="GHEA Grapalat"/>
          <w:b/>
          <w:sz w:val="22"/>
          <w:szCs w:val="22"/>
        </w:rPr>
      </w:pPr>
    </w:p>
    <w:p w:rsidR="00A6672B" w:rsidRPr="00B138F3" w:rsidRDefault="00A6672B" w:rsidP="00A6672B">
      <w:pPr>
        <w:widowControl w:val="0"/>
        <w:spacing w:after="160"/>
        <w:ind w:left="567" w:right="565"/>
        <w:jc w:val="center"/>
        <w:rPr>
          <w:rFonts w:ascii="GHEA Grapalat" w:hAnsi="GHEA Grapalat"/>
          <w:b/>
          <w:sz w:val="22"/>
          <w:szCs w:val="22"/>
        </w:rPr>
      </w:pPr>
    </w:p>
    <w:p w:rsidR="00A6672B" w:rsidRPr="00B138F3" w:rsidRDefault="00A6672B" w:rsidP="00A6672B">
      <w:pPr>
        <w:widowControl w:val="0"/>
        <w:spacing w:after="160"/>
        <w:ind w:left="567" w:right="565"/>
        <w:jc w:val="center"/>
        <w:rPr>
          <w:rFonts w:ascii="GHEA Grapalat" w:hAnsi="GHEA Grapalat"/>
          <w:b/>
          <w:sz w:val="22"/>
          <w:szCs w:val="22"/>
        </w:rPr>
      </w:pPr>
    </w:p>
    <w:p w:rsidR="00A6672B" w:rsidRPr="00B138F3" w:rsidRDefault="00A6672B" w:rsidP="00A6672B">
      <w:pPr>
        <w:widowControl w:val="0"/>
        <w:spacing w:after="160"/>
        <w:ind w:left="567" w:right="565"/>
        <w:jc w:val="center"/>
        <w:rPr>
          <w:rFonts w:ascii="GHEA Grapalat" w:hAnsi="GHEA Grapalat"/>
          <w:b/>
          <w:sz w:val="22"/>
          <w:szCs w:val="22"/>
        </w:rPr>
      </w:pPr>
    </w:p>
    <w:p w:rsidR="00A6672B" w:rsidRPr="00B138F3" w:rsidRDefault="00A6672B" w:rsidP="00A6672B">
      <w:pPr>
        <w:widowControl w:val="0"/>
        <w:spacing w:after="160"/>
        <w:ind w:left="567" w:right="565"/>
        <w:jc w:val="center"/>
        <w:rPr>
          <w:rFonts w:ascii="GHEA Grapalat" w:hAnsi="GHEA Grapalat"/>
          <w:b/>
          <w:sz w:val="22"/>
          <w:szCs w:val="22"/>
        </w:rPr>
      </w:pPr>
    </w:p>
    <w:p w:rsidR="00A6672B" w:rsidRPr="00B138F3" w:rsidRDefault="00A6672B" w:rsidP="00A6672B">
      <w:pPr>
        <w:widowControl w:val="0"/>
        <w:spacing w:after="160"/>
        <w:ind w:left="567" w:right="565"/>
        <w:jc w:val="center"/>
        <w:rPr>
          <w:rFonts w:ascii="GHEA Grapalat" w:hAnsi="GHEA Grapalat"/>
          <w:b/>
        </w:rPr>
      </w:pPr>
    </w:p>
    <w:p w:rsidR="00A6672B" w:rsidRPr="00B138F3" w:rsidRDefault="00A6672B" w:rsidP="00A6672B">
      <w:pPr>
        <w:widowControl w:val="0"/>
        <w:spacing w:after="160"/>
        <w:ind w:left="567" w:right="565"/>
        <w:jc w:val="center"/>
        <w:rPr>
          <w:rFonts w:ascii="GHEA Grapalat" w:hAnsi="GHEA Grapalat"/>
          <w:b/>
        </w:rPr>
      </w:pPr>
    </w:p>
    <w:p w:rsidR="00A6672B" w:rsidRPr="00B138F3" w:rsidRDefault="00A6672B" w:rsidP="00A6672B">
      <w:pPr>
        <w:widowControl w:val="0"/>
        <w:spacing w:after="160"/>
        <w:ind w:left="567" w:right="565"/>
        <w:jc w:val="center"/>
        <w:rPr>
          <w:rFonts w:ascii="GHEA Grapalat" w:hAnsi="GHEA Grapalat"/>
          <w:b/>
        </w:rPr>
      </w:pPr>
    </w:p>
    <w:p w:rsidR="00A6672B" w:rsidRPr="00B138F3" w:rsidRDefault="00A6672B" w:rsidP="00A6672B">
      <w:pPr>
        <w:widowControl w:val="0"/>
        <w:spacing w:after="160"/>
        <w:ind w:left="567" w:right="565"/>
        <w:jc w:val="center"/>
        <w:rPr>
          <w:rFonts w:ascii="GHEA Grapalat" w:hAnsi="GHEA Grapalat"/>
          <w:b/>
        </w:rPr>
      </w:pPr>
    </w:p>
    <w:p w:rsidR="00A6672B" w:rsidRPr="00B138F3" w:rsidRDefault="00A6672B" w:rsidP="00A6672B">
      <w:pPr>
        <w:widowControl w:val="0"/>
        <w:spacing w:after="160"/>
        <w:ind w:left="567" w:right="565"/>
        <w:jc w:val="center"/>
        <w:rPr>
          <w:rFonts w:ascii="GHEA Grapalat" w:hAnsi="GHEA Grapalat"/>
          <w:b/>
        </w:rPr>
      </w:pPr>
    </w:p>
    <w:p w:rsidR="00A6672B" w:rsidRPr="00B138F3" w:rsidRDefault="00A6672B" w:rsidP="00A6672B">
      <w:pPr>
        <w:widowControl w:val="0"/>
        <w:spacing w:after="160"/>
        <w:ind w:left="567" w:right="565"/>
        <w:jc w:val="center"/>
        <w:rPr>
          <w:rFonts w:ascii="GHEA Grapalat" w:hAnsi="GHEA Grapalat"/>
          <w:b/>
        </w:rPr>
      </w:pPr>
    </w:p>
    <w:p w:rsidR="00A6672B" w:rsidRPr="00B138F3" w:rsidRDefault="00A6672B" w:rsidP="00A6672B">
      <w:pPr>
        <w:widowControl w:val="0"/>
        <w:spacing w:after="160"/>
        <w:ind w:left="567" w:right="565"/>
        <w:jc w:val="center"/>
        <w:rPr>
          <w:rFonts w:ascii="GHEA Grapalat" w:hAnsi="GHEA Grapalat"/>
          <w:b/>
        </w:rPr>
      </w:pPr>
    </w:p>
    <w:p w:rsidR="00A6672B" w:rsidRPr="00B138F3" w:rsidRDefault="00A6672B" w:rsidP="00A6672B">
      <w:pPr>
        <w:widowControl w:val="0"/>
        <w:spacing w:after="160"/>
        <w:ind w:left="567" w:right="565"/>
        <w:jc w:val="center"/>
        <w:rPr>
          <w:rFonts w:ascii="GHEA Grapalat" w:hAnsi="GHEA Grapalat"/>
          <w:b/>
        </w:rPr>
      </w:pPr>
    </w:p>
    <w:p w:rsidR="00A6672B" w:rsidRPr="00B138F3" w:rsidRDefault="00A6672B" w:rsidP="00A6672B">
      <w:pPr>
        <w:widowControl w:val="0"/>
        <w:spacing w:after="160"/>
        <w:ind w:left="567" w:right="565"/>
        <w:jc w:val="center"/>
        <w:rPr>
          <w:rFonts w:ascii="GHEA Grapalat" w:hAnsi="GHEA Grapalat"/>
          <w:b/>
        </w:rPr>
      </w:pPr>
    </w:p>
    <w:p w:rsidR="00A6672B" w:rsidRPr="00B138F3" w:rsidRDefault="00A6672B" w:rsidP="00A6672B">
      <w:pPr>
        <w:widowControl w:val="0"/>
        <w:spacing w:after="160"/>
        <w:ind w:left="567" w:right="565"/>
        <w:jc w:val="center"/>
        <w:rPr>
          <w:rFonts w:ascii="GHEA Grapalat" w:hAnsi="GHEA Grapalat"/>
          <w:b/>
        </w:rPr>
      </w:pPr>
    </w:p>
    <w:p w:rsidR="00A6672B" w:rsidRPr="00B138F3" w:rsidRDefault="00A6672B" w:rsidP="00A6672B">
      <w:pPr>
        <w:widowControl w:val="0"/>
        <w:spacing w:after="160"/>
        <w:ind w:left="567" w:right="565"/>
        <w:jc w:val="center"/>
        <w:rPr>
          <w:rFonts w:ascii="GHEA Grapalat" w:hAnsi="GHEA Grapalat"/>
          <w:b/>
        </w:rPr>
      </w:pPr>
    </w:p>
    <w:p w:rsidR="00A6672B" w:rsidRPr="00B138F3" w:rsidRDefault="00A6672B" w:rsidP="00A6672B">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A6672B" w:rsidRPr="00B138F3" w:rsidTr="00A5350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A6672B" w:rsidRPr="00B138F3" w:rsidTr="00A5350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A6672B" w:rsidRPr="00B138F3" w:rsidTr="00A5350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A6672B" w:rsidRPr="00B138F3" w:rsidTr="00A5350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A6672B" w:rsidRPr="00B138F3" w:rsidTr="00A5350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A6672B" w:rsidRPr="00B138F3" w:rsidTr="00A5350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A6672B" w:rsidRPr="00B138F3" w:rsidTr="00A5350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A6672B" w:rsidRPr="00B138F3" w:rsidTr="00A5350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A6672B" w:rsidRPr="00B138F3" w:rsidTr="00A5350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201A0E">
              <w:rPr>
                <w:rFonts w:ascii="GHEA Grapalat" w:hAnsi="GHEA Grapalat"/>
              </w:rPr>
              <w:t>9.</w:t>
            </w:r>
            <w:r w:rsidRPr="00201A0E">
              <w:rPr>
                <w:rFonts w:ascii="GHEA Grapalat" w:hAnsi="GHEA Grapalat"/>
              </w:rPr>
              <w:tab/>
              <w:t xml:space="preserve">Наименование или имя, фамилия бенефициара:  </w:t>
            </w:r>
            <w:r w:rsidR="002B3DD2">
              <w:rPr>
                <w:rFonts w:ascii="GHEA Grapalat" w:hAnsi="GHEA Grapalat"/>
              </w:rPr>
              <w:t>ГНО</w:t>
            </w:r>
            <w:r w:rsidRPr="004C2B7B">
              <w:rPr>
                <w:rFonts w:ascii="GHEA Grapalat" w:hAnsi="GHEA Grapalat"/>
              </w:rPr>
              <w:t xml:space="preserve"> </w:t>
            </w:r>
            <w:r w:rsidR="002B3DD2">
              <w:rPr>
                <w:rFonts w:ascii="GHEA Grapalat" w:hAnsi="GHEA Grapalat"/>
              </w:rPr>
              <w:t>«Специализированный детский дом Харберд»</w:t>
            </w:r>
          </w:p>
        </w:tc>
      </w:tr>
      <w:tr w:rsidR="00A6672B" w:rsidRPr="00B138F3" w:rsidTr="00A5350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201A0E">
              <w:rPr>
                <w:rFonts w:ascii="GHEA Grapalat" w:hAnsi="GHEA Grapalat"/>
              </w:rPr>
              <w:t>10.</w:t>
            </w:r>
            <w:r w:rsidRPr="00201A0E">
              <w:rPr>
                <w:rFonts w:ascii="GHEA Grapalat" w:hAnsi="GHEA Grapalat"/>
              </w:rPr>
              <w:tab/>
              <w:t>НЗОУ бенефициара (не заполняется)</w:t>
            </w:r>
          </w:p>
        </w:tc>
      </w:tr>
      <w:tr w:rsidR="00A6672B" w:rsidRPr="00B138F3" w:rsidTr="00A5350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5C51B4">
            <w:pPr>
              <w:widowControl w:val="0"/>
              <w:tabs>
                <w:tab w:val="left" w:pos="855"/>
              </w:tabs>
              <w:spacing w:after="160"/>
              <w:ind w:left="360"/>
              <w:rPr>
                <w:rFonts w:ascii="GHEA Grapalat" w:hAnsi="GHEA Grapalat"/>
              </w:rPr>
            </w:pPr>
            <w:r w:rsidRPr="00201A0E">
              <w:rPr>
                <w:rFonts w:ascii="GHEA Grapalat" w:hAnsi="GHEA Grapalat"/>
              </w:rPr>
              <w:t>11.</w:t>
            </w:r>
            <w:r w:rsidRPr="00201A0E">
              <w:rPr>
                <w:rFonts w:ascii="GHEA Grapalat" w:hAnsi="GHEA Grapalat"/>
              </w:rPr>
              <w:tab/>
              <w:t xml:space="preserve">УНН бенефициара:      </w:t>
            </w:r>
          </w:p>
        </w:tc>
      </w:tr>
      <w:tr w:rsidR="00A6672B" w:rsidRPr="00B138F3" w:rsidTr="00A5350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5C51B4">
            <w:pPr>
              <w:widowControl w:val="0"/>
              <w:tabs>
                <w:tab w:val="left" w:pos="855"/>
              </w:tabs>
              <w:spacing w:after="160"/>
              <w:ind w:left="360"/>
              <w:rPr>
                <w:rFonts w:ascii="GHEA Grapalat" w:hAnsi="GHEA Grapalat"/>
              </w:rPr>
            </w:pPr>
            <w:r w:rsidRPr="00201A0E">
              <w:rPr>
                <w:rFonts w:ascii="GHEA Grapalat" w:hAnsi="GHEA Grapalat"/>
              </w:rPr>
              <w:t>12.</w:t>
            </w:r>
            <w:r w:rsidRPr="00201A0E">
              <w:rPr>
                <w:rFonts w:ascii="GHEA Grapalat" w:hAnsi="GHEA Grapalat"/>
              </w:rPr>
              <w:tab/>
              <w:t xml:space="preserve">Обслуживающая бенефициара Финансовая организация (банк):    </w:t>
            </w:r>
          </w:p>
        </w:tc>
      </w:tr>
      <w:tr w:rsidR="00A6672B" w:rsidRPr="00B138F3" w:rsidTr="00A5350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5C51B4">
            <w:pPr>
              <w:widowControl w:val="0"/>
              <w:tabs>
                <w:tab w:val="left" w:pos="855"/>
              </w:tabs>
              <w:spacing w:after="160"/>
              <w:ind w:left="360"/>
              <w:rPr>
                <w:rFonts w:ascii="GHEA Grapalat" w:hAnsi="GHEA Grapalat"/>
              </w:rPr>
            </w:pPr>
            <w:r w:rsidRPr="00201A0E">
              <w:rPr>
                <w:rFonts w:ascii="GHEA Grapalat" w:hAnsi="GHEA Grapalat"/>
              </w:rPr>
              <w:t>13.</w:t>
            </w:r>
            <w:r w:rsidRPr="00201A0E">
              <w:rPr>
                <w:rFonts w:ascii="GHEA Grapalat" w:hAnsi="GHEA Grapalat"/>
              </w:rPr>
              <w:tab/>
              <w:t xml:space="preserve">Номер счета бенефициара (сч.№)  </w:t>
            </w:r>
          </w:p>
        </w:tc>
      </w:tr>
      <w:tr w:rsidR="00A6672B" w:rsidRPr="00B138F3" w:rsidTr="00A5350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A6672B" w:rsidRPr="00B138F3" w:rsidTr="00A5350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A6672B" w:rsidRPr="00B138F3" w:rsidTr="00A5350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A6672B" w:rsidRPr="00B138F3" w:rsidTr="00A5350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для обеспечения квалификации)</w:t>
            </w:r>
          </w:p>
        </w:tc>
      </w:tr>
      <w:tr w:rsidR="00A6672B" w:rsidRPr="00B138F3" w:rsidTr="00A53506">
        <w:trPr>
          <w:trHeight w:val="424"/>
        </w:trPr>
        <w:tc>
          <w:tcPr>
            <w:tcW w:w="10980" w:type="dxa"/>
            <w:gridSpan w:val="2"/>
            <w:tcBorders>
              <w:top w:val="single" w:sz="4" w:space="0" w:color="auto"/>
              <w:left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A6672B" w:rsidRPr="00B138F3" w:rsidTr="00A5350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A6672B" w:rsidRPr="00B138F3" w:rsidTr="00A5350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A6672B" w:rsidRPr="00B138F3" w:rsidTr="00A53506">
        <w:trPr>
          <w:trHeight w:val="2194"/>
        </w:trPr>
        <w:tc>
          <w:tcPr>
            <w:tcW w:w="5616" w:type="dxa"/>
            <w:tcBorders>
              <w:top w:val="nil"/>
              <w:left w:val="single" w:sz="4" w:space="0" w:color="auto"/>
              <w:bottom w:val="single" w:sz="4" w:space="0" w:color="auto"/>
              <w:right w:val="single" w:sz="4" w:space="0" w:color="auto"/>
            </w:tcBorders>
            <w:noWrap/>
            <w:vAlign w:val="bottom"/>
          </w:tcPr>
          <w:p w:rsidR="00A6672B" w:rsidRPr="00B138F3" w:rsidRDefault="00A6672B" w:rsidP="00A5350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A6672B" w:rsidRPr="00B138F3" w:rsidRDefault="00A6672B" w:rsidP="00A53506">
            <w:pPr>
              <w:widowControl w:val="0"/>
              <w:spacing w:after="160"/>
              <w:rPr>
                <w:rFonts w:ascii="GHEA Grapalat" w:hAnsi="GHEA Grapalat" w:cs="Sylfaen"/>
              </w:rPr>
            </w:pPr>
          </w:p>
          <w:p w:rsidR="00A6672B" w:rsidRPr="00B138F3" w:rsidRDefault="00A6672B" w:rsidP="00A53506">
            <w:pPr>
              <w:widowControl w:val="0"/>
              <w:spacing w:after="160"/>
              <w:jc w:val="right"/>
              <w:rPr>
                <w:rFonts w:ascii="GHEA Grapalat" w:hAnsi="GHEA Grapalat" w:cs="Tahoma"/>
              </w:rPr>
            </w:pPr>
            <w:r w:rsidRPr="00B138F3">
              <w:rPr>
                <w:rFonts w:ascii="GHEA Grapalat" w:hAnsi="GHEA Grapalat"/>
              </w:rPr>
              <w:t>/____________________/</w:t>
            </w:r>
          </w:p>
          <w:p w:rsidR="00A6672B" w:rsidRPr="00B138F3" w:rsidRDefault="00A6672B" w:rsidP="00A53506">
            <w:pPr>
              <w:widowControl w:val="0"/>
              <w:spacing w:after="160"/>
              <w:rPr>
                <w:rFonts w:ascii="GHEA Grapalat" w:hAnsi="GHEA Grapalat" w:cs="Sylfaen"/>
              </w:rPr>
            </w:pPr>
          </w:p>
          <w:p w:rsidR="00A6672B" w:rsidRPr="00B138F3" w:rsidRDefault="00A6672B" w:rsidP="00A53506">
            <w:pPr>
              <w:widowControl w:val="0"/>
              <w:spacing w:after="160"/>
              <w:jc w:val="right"/>
              <w:rPr>
                <w:rFonts w:ascii="GHEA Grapalat" w:hAnsi="GHEA Grapalat" w:cs="Sylfaen"/>
              </w:rPr>
            </w:pPr>
            <w:r w:rsidRPr="00B138F3">
              <w:rPr>
                <w:rFonts w:ascii="GHEA Grapalat" w:hAnsi="GHEA Grapalat"/>
              </w:rPr>
              <w:t>/____________________/</w:t>
            </w:r>
          </w:p>
          <w:p w:rsidR="00A6672B" w:rsidRPr="00B138F3" w:rsidRDefault="00A6672B" w:rsidP="00A53506">
            <w:pPr>
              <w:widowControl w:val="0"/>
              <w:spacing w:after="160"/>
              <w:rPr>
                <w:rFonts w:ascii="GHEA Grapalat" w:hAnsi="GHEA Grapalat" w:cs="Sylfaen"/>
              </w:rPr>
            </w:pPr>
          </w:p>
          <w:p w:rsidR="00A6672B" w:rsidRPr="00B138F3" w:rsidRDefault="00A6672B" w:rsidP="00A5350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A6672B" w:rsidRPr="00B138F3" w:rsidRDefault="00A6672B" w:rsidP="00A5350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A6672B" w:rsidRPr="00B138F3" w:rsidRDefault="00A6672B" w:rsidP="00A5350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A6672B" w:rsidRPr="00B138F3" w:rsidRDefault="00A6672B" w:rsidP="00A53506">
            <w:pPr>
              <w:widowControl w:val="0"/>
              <w:spacing w:after="160"/>
              <w:rPr>
                <w:rFonts w:ascii="GHEA Grapalat" w:hAnsi="GHEA Grapalat" w:cs="Sylfaen"/>
              </w:rPr>
            </w:pPr>
          </w:p>
          <w:p w:rsidR="00A6672B" w:rsidRPr="00B138F3" w:rsidRDefault="00A6672B" w:rsidP="00A53506">
            <w:pPr>
              <w:widowControl w:val="0"/>
              <w:spacing w:after="160"/>
              <w:jc w:val="right"/>
              <w:rPr>
                <w:rFonts w:ascii="GHEA Grapalat" w:hAnsi="GHEA Grapalat" w:cs="Sylfaen"/>
              </w:rPr>
            </w:pPr>
            <w:r w:rsidRPr="00B138F3">
              <w:rPr>
                <w:rFonts w:ascii="GHEA Grapalat" w:hAnsi="GHEA Grapalat"/>
              </w:rPr>
              <w:t>/____________________/</w:t>
            </w:r>
          </w:p>
          <w:p w:rsidR="00A6672B" w:rsidRPr="00B138F3" w:rsidRDefault="00A6672B" w:rsidP="00A53506">
            <w:pPr>
              <w:widowControl w:val="0"/>
              <w:spacing w:after="160"/>
              <w:jc w:val="right"/>
              <w:rPr>
                <w:rFonts w:ascii="GHEA Grapalat" w:hAnsi="GHEA Grapalat" w:cs="Tahoma"/>
              </w:rPr>
            </w:pPr>
          </w:p>
          <w:p w:rsidR="00A6672B" w:rsidRPr="00B138F3" w:rsidRDefault="00A6672B" w:rsidP="00A53506">
            <w:pPr>
              <w:widowControl w:val="0"/>
              <w:spacing w:after="160"/>
              <w:jc w:val="right"/>
              <w:rPr>
                <w:rFonts w:ascii="GHEA Grapalat" w:hAnsi="GHEA Grapalat" w:cs="Sylfaen"/>
              </w:rPr>
            </w:pPr>
            <w:r w:rsidRPr="00B138F3">
              <w:rPr>
                <w:rFonts w:ascii="GHEA Grapalat" w:hAnsi="GHEA Grapalat"/>
              </w:rPr>
              <w:t>/____________________/</w:t>
            </w:r>
          </w:p>
          <w:p w:rsidR="00A6672B" w:rsidRPr="00B138F3" w:rsidRDefault="00A6672B" w:rsidP="00A53506">
            <w:pPr>
              <w:widowControl w:val="0"/>
              <w:spacing w:after="160"/>
              <w:rPr>
                <w:rFonts w:ascii="GHEA Grapalat" w:hAnsi="GHEA Grapalat" w:cs="Sylfaen"/>
              </w:rPr>
            </w:pPr>
          </w:p>
          <w:p w:rsidR="00A6672B" w:rsidRPr="00B138F3" w:rsidRDefault="00A6672B" w:rsidP="00A5350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A6672B" w:rsidRPr="00B138F3" w:rsidTr="00A53506">
        <w:trPr>
          <w:trHeight w:val="2194"/>
        </w:trPr>
        <w:tc>
          <w:tcPr>
            <w:tcW w:w="5616" w:type="dxa"/>
            <w:tcBorders>
              <w:top w:val="single" w:sz="4" w:space="0" w:color="auto"/>
              <w:left w:val="single" w:sz="4" w:space="0" w:color="auto"/>
              <w:right w:val="single" w:sz="4" w:space="0" w:color="auto"/>
            </w:tcBorders>
            <w:noWrap/>
            <w:vAlign w:val="bottom"/>
          </w:tcPr>
          <w:p w:rsidR="00A6672B" w:rsidRPr="00B138F3" w:rsidRDefault="00A6672B" w:rsidP="00A5350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A6672B" w:rsidRPr="00B138F3" w:rsidRDefault="00A6672B" w:rsidP="00A53506">
            <w:pPr>
              <w:widowControl w:val="0"/>
              <w:spacing w:after="160"/>
              <w:rPr>
                <w:rFonts w:ascii="GHEA Grapalat" w:hAnsi="GHEA Grapalat"/>
              </w:rPr>
            </w:pPr>
          </w:p>
          <w:p w:rsidR="00A6672B" w:rsidRPr="00B138F3" w:rsidRDefault="00A6672B" w:rsidP="00A53506">
            <w:pPr>
              <w:widowControl w:val="0"/>
              <w:jc w:val="right"/>
              <w:rPr>
                <w:rFonts w:ascii="GHEA Grapalat" w:hAnsi="GHEA Grapalat" w:cs="Tahoma"/>
              </w:rPr>
            </w:pPr>
            <w:r w:rsidRPr="00B138F3">
              <w:rPr>
                <w:rFonts w:ascii="GHEA Grapalat" w:hAnsi="GHEA Grapalat"/>
              </w:rPr>
              <w:t>/____________________/</w:t>
            </w:r>
          </w:p>
          <w:p w:rsidR="00A6672B" w:rsidRPr="00B138F3" w:rsidRDefault="00A6672B" w:rsidP="00A5350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A6672B" w:rsidRPr="00B138F3" w:rsidRDefault="00A6672B" w:rsidP="00A53506">
            <w:pPr>
              <w:widowControl w:val="0"/>
              <w:spacing w:after="160"/>
              <w:rPr>
                <w:rFonts w:ascii="GHEA Grapalat" w:hAnsi="GHEA Grapalat" w:cs="Tahoma"/>
              </w:rPr>
            </w:pPr>
          </w:p>
          <w:p w:rsidR="00A6672B" w:rsidRPr="00B138F3" w:rsidRDefault="00A6672B" w:rsidP="00A5350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A6672B" w:rsidRPr="00B138F3" w:rsidRDefault="00A6672B" w:rsidP="00A5350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A6672B" w:rsidRPr="00B138F3" w:rsidRDefault="00A6672B" w:rsidP="00A53506">
            <w:pPr>
              <w:widowControl w:val="0"/>
              <w:spacing w:after="160"/>
              <w:rPr>
                <w:rFonts w:ascii="GHEA Grapalat" w:hAnsi="GHEA Grapalat" w:cs="Tahoma"/>
              </w:rPr>
            </w:pPr>
          </w:p>
          <w:p w:rsidR="00A6672B" w:rsidRPr="00B138F3" w:rsidRDefault="00A6672B" w:rsidP="00A53506">
            <w:pPr>
              <w:widowControl w:val="0"/>
              <w:jc w:val="right"/>
              <w:rPr>
                <w:rFonts w:ascii="GHEA Grapalat" w:hAnsi="GHEA Grapalat" w:cs="Tahoma"/>
              </w:rPr>
            </w:pPr>
            <w:r w:rsidRPr="00B138F3">
              <w:rPr>
                <w:rFonts w:ascii="GHEA Grapalat" w:hAnsi="GHEA Grapalat"/>
              </w:rPr>
              <w:t>/____________________/</w:t>
            </w:r>
          </w:p>
          <w:p w:rsidR="00A6672B" w:rsidRPr="00B138F3" w:rsidRDefault="00A6672B" w:rsidP="00A5350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A6672B" w:rsidRPr="00B138F3" w:rsidRDefault="00A6672B" w:rsidP="00A53506">
            <w:pPr>
              <w:widowControl w:val="0"/>
              <w:spacing w:after="160"/>
              <w:rPr>
                <w:rFonts w:ascii="GHEA Grapalat" w:hAnsi="GHEA Grapalat" w:cs="Arial"/>
              </w:rPr>
            </w:pPr>
          </w:p>
        </w:tc>
      </w:tr>
      <w:tr w:rsidR="00A6672B" w:rsidRPr="00B138F3" w:rsidTr="00A53506">
        <w:trPr>
          <w:trHeight w:val="2194"/>
        </w:trPr>
        <w:tc>
          <w:tcPr>
            <w:tcW w:w="5616" w:type="dxa"/>
            <w:tcBorders>
              <w:top w:val="nil"/>
              <w:left w:val="single" w:sz="4" w:space="0" w:color="auto"/>
              <w:bottom w:val="single" w:sz="4" w:space="0" w:color="auto"/>
              <w:right w:val="single" w:sz="4" w:space="0" w:color="auto"/>
            </w:tcBorders>
            <w:noWrap/>
            <w:vAlign w:val="bottom"/>
          </w:tcPr>
          <w:p w:rsidR="00A6672B" w:rsidRPr="00B138F3" w:rsidRDefault="00A6672B" w:rsidP="00A5350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A6672B" w:rsidRPr="00B138F3" w:rsidRDefault="00A6672B" w:rsidP="00A53506">
            <w:pPr>
              <w:widowControl w:val="0"/>
              <w:spacing w:after="160"/>
              <w:rPr>
                <w:rFonts w:ascii="GHEA Grapalat" w:hAnsi="GHEA Grapalat" w:cs="Sylfaen"/>
              </w:rPr>
            </w:pPr>
          </w:p>
          <w:p w:rsidR="00A6672B" w:rsidRPr="00B138F3" w:rsidRDefault="00A6672B" w:rsidP="00A5350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A6672B" w:rsidRPr="00B138F3" w:rsidRDefault="00A6672B" w:rsidP="00A5350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A6672B" w:rsidRPr="00B138F3" w:rsidRDefault="00A6672B" w:rsidP="00A53506">
            <w:pPr>
              <w:widowControl w:val="0"/>
              <w:spacing w:after="160"/>
              <w:rPr>
                <w:rFonts w:ascii="GHEA Grapalat" w:hAnsi="GHEA Grapalat"/>
              </w:rPr>
            </w:pPr>
          </w:p>
          <w:p w:rsidR="00A6672B" w:rsidRPr="00B138F3" w:rsidRDefault="00A6672B" w:rsidP="00A5350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A6672B" w:rsidRPr="00B138F3" w:rsidRDefault="00A6672B" w:rsidP="00A6672B">
      <w:pPr>
        <w:widowControl w:val="0"/>
        <w:spacing w:after="160"/>
        <w:jc w:val="center"/>
        <w:rPr>
          <w:rFonts w:ascii="GHEA Grapalat" w:hAnsi="GHEA Grapalat" w:cs="Sylfaen"/>
        </w:rPr>
      </w:pPr>
    </w:p>
    <w:p w:rsidR="00A6672B" w:rsidRPr="00B138F3" w:rsidRDefault="00A6672B" w:rsidP="00A6672B">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A6672B" w:rsidRPr="00B138F3" w:rsidRDefault="00A6672B" w:rsidP="00A6672B">
      <w:pPr>
        <w:rPr>
          <w:rFonts w:ascii="GHEA Grapalat" w:hAnsi="GHEA Grapalat" w:cs="Sylfaen"/>
        </w:rPr>
      </w:pPr>
      <w:r w:rsidRPr="00B138F3">
        <w:rPr>
          <w:rFonts w:ascii="GHEA Grapalat" w:hAnsi="GHEA Grapalat" w:cs="Sylfaen"/>
        </w:rPr>
        <w:br w:type="page"/>
      </w:r>
    </w:p>
    <w:p w:rsidR="00A6672B" w:rsidRPr="00B138F3" w:rsidRDefault="00A6672B" w:rsidP="00A6672B">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A6672B" w:rsidRPr="00B138F3" w:rsidTr="00A5350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A6672B" w:rsidRPr="00B138F3" w:rsidTr="00A5350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DB7787" w:rsidRDefault="00A6672B" w:rsidP="00A53506">
            <w:pPr>
              <w:widowControl w:val="0"/>
              <w:spacing w:after="120"/>
              <w:jc w:val="center"/>
              <w:rPr>
                <w:rFonts w:ascii="GHEA Grapalat" w:hAnsi="GHEA Grapalat"/>
                <w:sz w:val="18"/>
                <w:szCs w:val="18"/>
              </w:rPr>
            </w:pPr>
            <w:r w:rsidRPr="00DB7787">
              <w:rPr>
                <w:rFonts w:ascii="GHEA Grapalat" w:hAnsi="GHEA Grapalat"/>
                <w:sz w:val="18"/>
                <w:szCs w:val="18"/>
              </w:rPr>
              <w:t>В обязательном порядке заполняются слова "для обеспечения квалификации"</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Del="0010680B"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A6672B" w:rsidRPr="00B138F3" w:rsidRDefault="00A6672B" w:rsidP="00A5350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A6672B" w:rsidRPr="00B138F3" w:rsidRDefault="00A6672B" w:rsidP="00A5350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p>
        </w:tc>
      </w:tr>
    </w:tbl>
    <w:p w:rsidR="00A6672B" w:rsidRPr="00B138F3" w:rsidRDefault="00A6672B" w:rsidP="00A6672B">
      <w:pPr>
        <w:widowControl w:val="0"/>
        <w:spacing w:after="160"/>
        <w:ind w:left="567" w:right="565"/>
        <w:jc w:val="center"/>
        <w:rPr>
          <w:rFonts w:ascii="GHEA Grapalat" w:hAnsi="GHEA Grapalat"/>
          <w:b/>
        </w:rPr>
      </w:pPr>
    </w:p>
    <w:p w:rsidR="00A6672B" w:rsidRPr="00B138F3" w:rsidRDefault="00A6672B" w:rsidP="00A6672B">
      <w:pPr>
        <w:widowControl w:val="0"/>
        <w:ind w:left="567" w:right="565"/>
        <w:jc w:val="center"/>
        <w:rPr>
          <w:rFonts w:ascii="GHEA Grapalat" w:hAnsi="GHEA Grapalat"/>
          <w:b/>
        </w:rPr>
      </w:pPr>
    </w:p>
    <w:p w:rsidR="00A6672B" w:rsidRPr="00B138F3" w:rsidRDefault="00A6672B" w:rsidP="00A6672B">
      <w:pPr>
        <w:widowControl w:val="0"/>
        <w:jc w:val="right"/>
        <w:rPr>
          <w:rFonts w:ascii="GHEA Grapalat" w:hAnsi="GHEA Grapalat" w:cs="GHEA Grapalat"/>
          <w:i/>
        </w:rPr>
      </w:pPr>
      <w:r w:rsidRPr="00B138F3">
        <w:rPr>
          <w:rFonts w:ascii="GHEA Grapalat" w:hAnsi="GHEA Grapalat"/>
          <w:i/>
        </w:rPr>
        <w:t>Приложение № 5.1</w:t>
      </w:r>
    </w:p>
    <w:p w:rsidR="009C70D7" w:rsidRPr="00D967B8" w:rsidRDefault="009C70D7" w:rsidP="009C70D7">
      <w:pPr>
        <w:pStyle w:val="31"/>
        <w:widowControl w:val="0"/>
        <w:spacing w:line="240" w:lineRule="auto"/>
        <w:jc w:val="right"/>
        <w:rPr>
          <w:rFonts w:ascii="GHEA Grapalat" w:hAnsi="GHEA Grapalat"/>
          <w:b/>
          <w:sz w:val="24"/>
          <w:szCs w:val="24"/>
        </w:rPr>
      </w:pPr>
      <w:r w:rsidRPr="00AA5BD2">
        <w:rPr>
          <w:rFonts w:ascii="GHEA Grapalat" w:hAnsi="GHEA Grapalat"/>
          <w:b/>
          <w:sz w:val="24"/>
          <w:szCs w:val="24"/>
        </w:rPr>
        <w:t>к Приглашению на запрос котировок</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sidR="00C55BC8">
        <w:rPr>
          <w:rFonts w:ascii="GHEA Grapalat" w:hAnsi="GHEA Grapalat"/>
          <w:b/>
          <w:sz w:val="24"/>
          <w:szCs w:val="24"/>
        </w:rPr>
        <w:t>ХММ-GHAPDzB-26/05</w:t>
      </w:r>
    </w:p>
    <w:p w:rsidR="00A6672B" w:rsidRPr="00B138F3" w:rsidRDefault="00A6672B" w:rsidP="00A6672B">
      <w:pPr>
        <w:widowControl w:val="0"/>
        <w:spacing w:after="160"/>
        <w:jc w:val="center"/>
        <w:rPr>
          <w:rFonts w:ascii="GHEA Grapalat" w:hAnsi="GHEA Grapalat"/>
          <w:b/>
        </w:rPr>
      </w:pPr>
    </w:p>
    <w:p w:rsidR="00A6672B" w:rsidRPr="00B138F3" w:rsidRDefault="00A6672B" w:rsidP="00A6672B">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A6672B" w:rsidRPr="00B138F3" w:rsidRDefault="00A6672B" w:rsidP="00A6672B">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A6672B" w:rsidRPr="00B138F3" w:rsidTr="00A53506">
        <w:tc>
          <w:tcPr>
            <w:tcW w:w="4786" w:type="dxa"/>
          </w:tcPr>
          <w:p w:rsidR="00A6672B" w:rsidRPr="00B138F3" w:rsidRDefault="00A6672B" w:rsidP="00A53506">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A6672B" w:rsidRPr="00B138F3" w:rsidRDefault="00A6672B" w:rsidP="00A53506">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12"/>
              <w:t>**</w:t>
            </w:r>
          </w:p>
        </w:tc>
      </w:tr>
    </w:tbl>
    <w:p w:rsidR="00A6672B" w:rsidRPr="00B138F3" w:rsidRDefault="00A6672B" w:rsidP="00A6672B">
      <w:pPr>
        <w:widowControl w:val="0"/>
        <w:spacing w:after="160"/>
        <w:rPr>
          <w:rFonts w:ascii="GHEA Grapalat" w:hAnsi="GHEA Grapalat" w:cs="GHEA Grapalat"/>
          <w:b/>
        </w:rPr>
      </w:pPr>
    </w:p>
    <w:p w:rsidR="00A6672B" w:rsidRPr="00B138F3" w:rsidRDefault="00A6672B" w:rsidP="00A6672B">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A6672B" w:rsidRPr="00B138F3" w:rsidRDefault="00A6672B" w:rsidP="00A6672B">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A6672B" w:rsidRPr="00B138F3" w:rsidRDefault="00A6672B" w:rsidP="00A6672B">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A6672B" w:rsidRPr="00B138F3" w:rsidRDefault="00A6672B" w:rsidP="00A6672B">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A6672B" w:rsidRPr="00B138F3" w:rsidRDefault="00A6672B" w:rsidP="00A6672B">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A6672B" w:rsidRPr="00B138F3" w:rsidRDefault="00A6672B" w:rsidP="00A6672B">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A6672B" w:rsidRPr="00B138F3" w:rsidRDefault="00A6672B" w:rsidP="00A6672B">
      <w:pPr>
        <w:widowControl w:val="0"/>
        <w:tabs>
          <w:tab w:val="left" w:pos="567"/>
        </w:tabs>
        <w:jc w:val="both"/>
        <w:rPr>
          <w:rFonts w:ascii="GHEA Grapalat" w:hAnsi="GHEA Grapalat" w:cs="GHEA Grapalat"/>
          <w:sz w:val="22"/>
          <w:szCs w:val="22"/>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r>
      <w:r w:rsidRPr="00B138F3">
        <w:rPr>
          <w:rFonts w:ascii="GHEA Grapalat" w:hAnsi="GHEA Grapalat"/>
          <w:spacing w:val="-6"/>
          <w:sz w:val="22"/>
          <w:szCs w:val="22"/>
        </w:rPr>
        <w:t xml:space="preserve">Компания участвует в организованной </w:t>
      </w:r>
      <w:r w:rsidR="002B3DD2">
        <w:rPr>
          <w:rFonts w:ascii="GHEA Grapalat" w:hAnsi="GHEA Grapalat"/>
          <w:sz w:val="22"/>
          <w:lang w:eastAsia="en-US" w:bidi="ar-SA"/>
        </w:rPr>
        <w:t>ГНО</w:t>
      </w:r>
      <w:r w:rsidRPr="00075E1E">
        <w:rPr>
          <w:rFonts w:ascii="GHEA Grapalat" w:hAnsi="GHEA Grapalat"/>
          <w:sz w:val="22"/>
          <w:lang w:eastAsia="en-US" w:bidi="ar-SA"/>
        </w:rPr>
        <w:t xml:space="preserve"> </w:t>
      </w:r>
      <w:r w:rsidR="002B3DD2">
        <w:rPr>
          <w:rFonts w:ascii="GHEA Grapalat" w:hAnsi="GHEA Grapalat"/>
          <w:sz w:val="22"/>
          <w:lang w:eastAsia="en-US" w:bidi="ar-SA"/>
        </w:rPr>
        <w:t>«Специализированный детский дом Харберд»</w:t>
      </w:r>
      <w:r w:rsidRPr="00075E1E">
        <w:rPr>
          <w:rFonts w:ascii="GHEA Grapalat" w:hAnsi="GHEA Grapalat"/>
          <w:sz w:val="22"/>
          <w:lang w:eastAsia="en-US" w:bidi="ar-SA"/>
        </w:rPr>
        <w:t xml:space="preserve"> </w:t>
      </w:r>
      <w:r w:rsidRPr="00B138F3">
        <w:rPr>
          <w:rFonts w:ascii="GHEA Grapalat" w:hAnsi="GHEA Grapalat"/>
          <w:spacing w:val="-6"/>
          <w:sz w:val="22"/>
          <w:szCs w:val="22"/>
        </w:rPr>
        <w:t xml:space="preserve">(далее — Заказчик) </w:t>
      </w:r>
      <w:r w:rsidRPr="00B138F3">
        <w:rPr>
          <w:rFonts w:ascii="GHEA Grapalat" w:hAnsi="GHEA Grapalat"/>
          <w:sz w:val="22"/>
          <w:szCs w:val="22"/>
        </w:rPr>
        <w:t xml:space="preserve">процедуре закупок под кодом </w:t>
      </w:r>
      <w:r w:rsidR="00C55BC8">
        <w:rPr>
          <w:rFonts w:ascii="GHEA Grapalat" w:hAnsi="GHEA Grapalat"/>
          <w:b/>
        </w:rPr>
        <w:t>ХММ-GHAPDzB-26/05</w:t>
      </w:r>
      <w:r w:rsidRPr="00C90F08">
        <w:rPr>
          <w:rFonts w:ascii="GHEA Grapalat" w:hAnsi="GHEA Grapalat"/>
          <w:b/>
        </w:rPr>
        <w:t>.</w:t>
      </w:r>
    </w:p>
    <w:p w:rsidR="00A6672B" w:rsidRPr="00B138F3" w:rsidRDefault="00A6672B" w:rsidP="00A6672B">
      <w:pPr>
        <w:widowControl w:val="0"/>
        <w:tabs>
          <w:tab w:val="left" w:pos="1134"/>
        </w:tabs>
        <w:spacing w:after="160"/>
        <w:jc w:val="both"/>
        <w:rPr>
          <w:rFonts w:ascii="GHEA Grapalat" w:hAnsi="GHEA Grapalat" w:cs="GHEA Grapalat"/>
        </w:rPr>
      </w:pPr>
      <w:r>
        <w:rPr>
          <w:rFonts w:ascii="GHEA Grapalat" w:hAnsi="GHEA Grapalat"/>
        </w:rPr>
        <w:t xml:space="preserve">1.2. </w:t>
      </w:r>
      <w:r w:rsidRPr="00B138F3">
        <w:rPr>
          <w:rFonts w:ascii="GHEA Grapalat" w:hAnsi="GHEA Grapalat"/>
        </w:rPr>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A6672B" w:rsidRPr="00B138F3" w:rsidRDefault="00A6672B" w:rsidP="00A6672B">
      <w:pPr>
        <w:widowControl w:val="0"/>
        <w:tabs>
          <w:tab w:val="left" w:pos="1134"/>
        </w:tabs>
        <w:spacing w:after="160"/>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A6672B" w:rsidRPr="00B138F3" w:rsidRDefault="00A6672B" w:rsidP="00A6672B">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A6672B" w:rsidRPr="00B138F3" w:rsidRDefault="00A6672B" w:rsidP="00A6672B">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A6672B" w:rsidRPr="00B138F3" w:rsidRDefault="00A6672B" w:rsidP="00A6672B">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A6672B" w:rsidRPr="00B138F3" w:rsidRDefault="00A6672B" w:rsidP="00A6672B">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A6672B" w:rsidRPr="00B138F3" w:rsidRDefault="00A6672B" w:rsidP="00A6672B">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w:t>
      </w:r>
      <w:r w:rsidRPr="00B138F3">
        <w:rPr>
          <w:rFonts w:ascii="GHEA Grapalat" w:hAnsi="GHEA Grapalat"/>
        </w:rPr>
        <w:lastRenderedPageBreak/>
        <w:t xml:space="preserve">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A6672B" w:rsidRPr="00B138F3" w:rsidRDefault="00A6672B" w:rsidP="00A6672B">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A6672B" w:rsidRPr="00B138F3" w:rsidRDefault="00A6672B" w:rsidP="00A6672B">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A6672B" w:rsidRPr="00B138F3" w:rsidRDefault="00A6672B" w:rsidP="00A6672B">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A6672B" w:rsidRPr="00B138F3" w:rsidRDefault="00A6672B" w:rsidP="00A6672B">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A6672B" w:rsidRPr="00B138F3" w:rsidRDefault="00A6672B" w:rsidP="00A6672B">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w:t>
      </w:r>
      <w:r w:rsidR="002B3DD2">
        <w:rPr>
          <w:rFonts w:ascii="GHEA Grapalat" w:hAnsi="GHEA Grapalat"/>
        </w:rPr>
        <w:t>ГНО</w:t>
      </w:r>
      <w:r w:rsidRPr="00B138F3">
        <w:rPr>
          <w:rFonts w:ascii="GHEA Grapalat" w:hAnsi="GHEA Grapalat"/>
        </w:rPr>
        <w:t xml:space="preserve">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A6672B" w:rsidRPr="00B138F3" w:rsidRDefault="00A6672B" w:rsidP="00A6672B">
      <w:pPr>
        <w:widowControl w:val="0"/>
        <w:spacing w:after="160"/>
        <w:jc w:val="center"/>
        <w:rPr>
          <w:rFonts w:ascii="GHEA Grapalat" w:hAnsi="GHEA Grapalat" w:cs="GHEA Grapalat"/>
          <w:b/>
          <w:bCs/>
        </w:rPr>
      </w:pPr>
      <w:r w:rsidRPr="00B138F3">
        <w:rPr>
          <w:rFonts w:ascii="GHEA Grapalat" w:hAnsi="GHEA Grapalat"/>
          <w:b/>
        </w:rPr>
        <w:t>2. Иные условия</w:t>
      </w:r>
    </w:p>
    <w:p w:rsidR="00A6672B" w:rsidRPr="00B253E1" w:rsidRDefault="00A6672B" w:rsidP="00A6672B">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rsidR="00A6672B" w:rsidRPr="00B138F3" w:rsidRDefault="00A6672B" w:rsidP="00A6672B">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A6672B" w:rsidRPr="00B138F3" w:rsidRDefault="00A6672B" w:rsidP="00A6672B">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A6672B" w:rsidRPr="00B138F3" w:rsidDel="00A13215" w:rsidRDefault="00A6672B" w:rsidP="00A6672B">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A6672B" w:rsidRPr="00B138F3" w:rsidRDefault="00A6672B" w:rsidP="00A6672B">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A6672B" w:rsidRPr="00B138F3" w:rsidRDefault="00A6672B" w:rsidP="00A6672B">
      <w:pPr>
        <w:widowControl w:val="0"/>
        <w:jc w:val="both"/>
        <w:rPr>
          <w:rFonts w:ascii="GHEA Grapalat" w:hAnsi="GHEA Grapalat"/>
        </w:rPr>
      </w:pPr>
      <w:r w:rsidRPr="00B138F3">
        <w:rPr>
          <w:rFonts w:ascii="GHEA Grapalat" w:hAnsi="GHEA Grapalat"/>
        </w:rPr>
        <w:t>_______________________________________</w:t>
      </w:r>
    </w:p>
    <w:p w:rsidR="00A6672B" w:rsidRPr="00B138F3" w:rsidRDefault="00A6672B" w:rsidP="00A6672B">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A6672B" w:rsidRPr="00B138F3" w:rsidRDefault="00A6672B" w:rsidP="00A6672B">
      <w:pPr>
        <w:widowControl w:val="0"/>
        <w:jc w:val="both"/>
        <w:rPr>
          <w:rFonts w:ascii="GHEA Grapalat" w:hAnsi="GHEA Grapalat"/>
        </w:rPr>
      </w:pPr>
      <w:r w:rsidRPr="00B138F3">
        <w:rPr>
          <w:rFonts w:ascii="GHEA Grapalat" w:hAnsi="GHEA Grapalat"/>
        </w:rPr>
        <w:t>_______________________________________</w:t>
      </w:r>
    </w:p>
    <w:p w:rsidR="00A6672B" w:rsidRPr="00B138F3" w:rsidRDefault="00A6672B" w:rsidP="00A6672B">
      <w:pPr>
        <w:widowControl w:val="0"/>
        <w:spacing w:after="160"/>
        <w:ind w:right="4250"/>
        <w:jc w:val="center"/>
        <w:rPr>
          <w:rFonts w:ascii="GHEA Grapalat" w:hAnsi="GHEA Grapalat"/>
          <w:vertAlign w:val="superscript"/>
        </w:rPr>
      </w:pPr>
      <w:r w:rsidRPr="00B138F3">
        <w:rPr>
          <w:rFonts w:ascii="GHEA Grapalat" w:hAnsi="GHEA Grapalat"/>
          <w:vertAlign w:val="superscript"/>
        </w:rPr>
        <w:lastRenderedPageBreak/>
        <w:t>адрес компании</w:t>
      </w:r>
    </w:p>
    <w:p w:rsidR="00A6672B" w:rsidRPr="00B138F3" w:rsidRDefault="00A6672B" w:rsidP="00A6672B">
      <w:pPr>
        <w:widowControl w:val="0"/>
        <w:jc w:val="both"/>
        <w:rPr>
          <w:rFonts w:ascii="GHEA Grapalat" w:hAnsi="GHEA Grapalat"/>
        </w:rPr>
      </w:pPr>
      <w:r w:rsidRPr="00B138F3">
        <w:rPr>
          <w:rFonts w:ascii="GHEA Grapalat" w:hAnsi="GHEA Grapalat"/>
        </w:rPr>
        <w:t>_______________________________________</w:t>
      </w:r>
    </w:p>
    <w:p w:rsidR="00A6672B" w:rsidRPr="00B138F3" w:rsidRDefault="00A6672B" w:rsidP="00A6672B">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A6672B" w:rsidRPr="00B138F3" w:rsidRDefault="00A6672B" w:rsidP="00A6672B">
      <w:pPr>
        <w:widowControl w:val="0"/>
        <w:jc w:val="both"/>
        <w:rPr>
          <w:rFonts w:ascii="GHEA Grapalat" w:hAnsi="GHEA Grapalat"/>
        </w:rPr>
      </w:pPr>
      <w:r w:rsidRPr="00B138F3">
        <w:rPr>
          <w:rFonts w:ascii="GHEA Grapalat" w:hAnsi="GHEA Grapalat"/>
        </w:rPr>
        <w:t>_______________________________________</w:t>
      </w:r>
    </w:p>
    <w:p w:rsidR="00A6672B" w:rsidRPr="00B138F3" w:rsidRDefault="00A6672B" w:rsidP="00A6672B">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A6672B" w:rsidRPr="00B138F3" w:rsidRDefault="00A6672B" w:rsidP="00A6672B">
      <w:pPr>
        <w:widowControl w:val="0"/>
        <w:jc w:val="both"/>
        <w:rPr>
          <w:rFonts w:ascii="GHEA Grapalat" w:hAnsi="GHEA Grapalat"/>
        </w:rPr>
      </w:pPr>
      <w:r w:rsidRPr="00B138F3">
        <w:rPr>
          <w:rFonts w:ascii="GHEA Grapalat" w:hAnsi="GHEA Grapalat"/>
        </w:rPr>
        <w:t>_______________________________________</w:t>
      </w:r>
    </w:p>
    <w:p w:rsidR="00A6672B" w:rsidRPr="00B138F3" w:rsidRDefault="00A6672B" w:rsidP="00A6672B">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A6672B" w:rsidRPr="00B138F3" w:rsidRDefault="00A6672B" w:rsidP="00A6672B">
      <w:pPr>
        <w:widowControl w:val="0"/>
        <w:jc w:val="both"/>
        <w:rPr>
          <w:rFonts w:ascii="GHEA Grapalat" w:hAnsi="GHEA Grapalat"/>
        </w:rPr>
      </w:pPr>
      <w:r w:rsidRPr="00B138F3">
        <w:rPr>
          <w:rFonts w:ascii="GHEA Grapalat" w:hAnsi="GHEA Grapalat"/>
        </w:rPr>
        <w:t>_______________________________________</w:t>
      </w:r>
    </w:p>
    <w:p w:rsidR="00A6672B" w:rsidRPr="00B138F3" w:rsidRDefault="00A6672B" w:rsidP="00A6672B">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A6672B" w:rsidRDefault="00A6672B" w:rsidP="00A6672B">
      <w:pPr>
        <w:widowControl w:val="0"/>
        <w:spacing w:after="160"/>
        <w:rPr>
          <w:rFonts w:ascii="GHEA Grapalat" w:hAnsi="GHEA Grapalat"/>
        </w:rPr>
      </w:pPr>
      <w:r w:rsidRPr="00B138F3">
        <w:rPr>
          <w:rFonts w:ascii="GHEA Grapalat" w:hAnsi="GHEA Grapalat"/>
        </w:rPr>
        <w:t xml:space="preserve">День/месяц/год    </w:t>
      </w:r>
      <w:r w:rsidRPr="00F74BF0">
        <w:rPr>
          <w:rFonts w:ascii="GHEA Grapalat" w:hAnsi="GHEA Grapalat"/>
        </w:rPr>
        <w:t>М. П.</w:t>
      </w: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Pr="00B138F3" w:rsidRDefault="00A6672B" w:rsidP="00A6672B">
      <w:pPr>
        <w:widowControl w:val="0"/>
        <w:spacing w:after="160"/>
        <w:rPr>
          <w:rFonts w:ascii="GHEA Grapalat" w:hAnsi="GHEA Grapalat"/>
        </w:rPr>
      </w:pPr>
      <w:r w:rsidRPr="00B138F3">
        <w:rPr>
          <w:rFonts w:ascii="GHEA Grapalat" w:hAnsi="GHEA Grapalat"/>
        </w:rPr>
        <w:t xml:space="preserve">                                                                               </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A6672B" w:rsidRPr="00B138F3" w:rsidTr="00A5350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A6672B" w:rsidRPr="00B138F3" w:rsidTr="00A5350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A6672B" w:rsidRPr="00B138F3" w:rsidTr="00A5350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A6672B" w:rsidRPr="00B138F3" w:rsidTr="00A5350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A6672B" w:rsidRPr="00B138F3" w:rsidTr="00A5350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A6672B" w:rsidRPr="00B138F3" w:rsidTr="00A5350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A6672B" w:rsidRPr="00B138F3" w:rsidTr="00A5350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A6672B" w:rsidRPr="00B138F3" w:rsidTr="00A5350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A6672B" w:rsidRPr="00B138F3" w:rsidTr="00A5350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201A0E">
              <w:rPr>
                <w:rFonts w:ascii="GHEA Grapalat" w:hAnsi="GHEA Grapalat"/>
              </w:rPr>
              <w:t>9.</w:t>
            </w:r>
            <w:r w:rsidRPr="00201A0E">
              <w:rPr>
                <w:rFonts w:ascii="GHEA Grapalat" w:hAnsi="GHEA Grapalat"/>
              </w:rPr>
              <w:tab/>
              <w:t xml:space="preserve">Наименование или имя, фамилия бенефициара:  </w:t>
            </w:r>
            <w:r w:rsidR="002B3DD2">
              <w:rPr>
                <w:rFonts w:ascii="GHEA Grapalat" w:hAnsi="GHEA Grapalat"/>
              </w:rPr>
              <w:t>ГНО</w:t>
            </w:r>
            <w:r w:rsidRPr="004C2B7B">
              <w:rPr>
                <w:rFonts w:ascii="GHEA Grapalat" w:hAnsi="GHEA Grapalat"/>
              </w:rPr>
              <w:t xml:space="preserve"> </w:t>
            </w:r>
            <w:r w:rsidR="002B3DD2">
              <w:rPr>
                <w:rFonts w:ascii="GHEA Grapalat" w:hAnsi="GHEA Grapalat"/>
              </w:rPr>
              <w:t>«Специализированный детский дом Харберд»</w:t>
            </w:r>
          </w:p>
        </w:tc>
      </w:tr>
      <w:tr w:rsidR="00A6672B" w:rsidRPr="00B138F3" w:rsidTr="00A5350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201A0E">
              <w:rPr>
                <w:rFonts w:ascii="GHEA Grapalat" w:hAnsi="GHEA Grapalat"/>
              </w:rPr>
              <w:t>10.</w:t>
            </w:r>
            <w:r w:rsidRPr="00201A0E">
              <w:rPr>
                <w:rFonts w:ascii="GHEA Grapalat" w:hAnsi="GHEA Grapalat"/>
              </w:rPr>
              <w:tab/>
              <w:t>НЗОУ бенефициара (не заполняется)</w:t>
            </w:r>
          </w:p>
        </w:tc>
      </w:tr>
      <w:tr w:rsidR="00A6672B" w:rsidRPr="00B138F3" w:rsidTr="00A5350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5C51B4">
            <w:pPr>
              <w:widowControl w:val="0"/>
              <w:tabs>
                <w:tab w:val="left" w:pos="855"/>
              </w:tabs>
              <w:spacing w:after="160"/>
              <w:ind w:left="360"/>
              <w:rPr>
                <w:rFonts w:ascii="GHEA Grapalat" w:hAnsi="GHEA Grapalat"/>
              </w:rPr>
            </w:pPr>
            <w:r w:rsidRPr="00201A0E">
              <w:rPr>
                <w:rFonts w:ascii="GHEA Grapalat" w:hAnsi="GHEA Grapalat"/>
              </w:rPr>
              <w:t>11.</w:t>
            </w:r>
            <w:r w:rsidRPr="00201A0E">
              <w:rPr>
                <w:rFonts w:ascii="GHEA Grapalat" w:hAnsi="GHEA Grapalat"/>
              </w:rPr>
              <w:tab/>
              <w:t xml:space="preserve">УНН бенефициара:      </w:t>
            </w:r>
          </w:p>
        </w:tc>
      </w:tr>
      <w:tr w:rsidR="00A6672B" w:rsidRPr="00B138F3" w:rsidTr="00A5350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5C51B4">
            <w:pPr>
              <w:widowControl w:val="0"/>
              <w:tabs>
                <w:tab w:val="left" w:pos="855"/>
              </w:tabs>
              <w:spacing w:after="160"/>
              <w:ind w:left="360"/>
              <w:rPr>
                <w:rFonts w:ascii="GHEA Grapalat" w:hAnsi="GHEA Grapalat"/>
              </w:rPr>
            </w:pPr>
            <w:r w:rsidRPr="00201A0E">
              <w:rPr>
                <w:rFonts w:ascii="GHEA Grapalat" w:hAnsi="GHEA Grapalat"/>
              </w:rPr>
              <w:t>12.</w:t>
            </w:r>
            <w:r w:rsidRPr="00201A0E">
              <w:rPr>
                <w:rFonts w:ascii="GHEA Grapalat" w:hAnsi="GHEA Grapalat"/>
              </w:rPr>
              <w:tab/>
              <w:t xml:space="preserve">Обслуживающая бенефициара Финансовая организация (банк):    </w:t>
            </w:r>
          </w:p>
        </w:tc>
      </w:tr>
      <w:tr w:rsidR="00A6672B" w:rsidRPr="00B138F3" w:rsidTr="00A5350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5C51B4">
            <w:pPr>
              <w:widowControl w:val="0"/>
              <w:tabs>
                <w:tab w:val="left" w:pos="855"/>
              </w:tabs>
              <w:spacing w:after="160"/>
              <w:ind w:left="360"/>
              <w:rPr>
                <w:rFonts w:ascii="GHEA Grapalat" w:hAnsi="GHEA Grapalat"/>
              </w:rPr>
            </w:pPr>
            <w:r w:rsidRPr="00201A0E">
              <w:rPr>
                <w:rFonts w:ascii="GHEA Grapalat" w:hAnsi="GHEA Grapalat"/>
              </w:rPr>
              <w:t>13.</w:t>
            </w:r>
            <w:r w:rsidRPr="00201A0E">
              <w:rPr>
                <w:rFonts w:ascii="GHEA Grapalat" w:hAnsi="GHEA Grapalat"/>
              </w:rPr>
              <w:tab/>
              <w:t xml:space="preserve">Номер счета бенефициара (сч.№)  </w:t>
            </w:r>
          </w:p>
        </w:tc>
      </w:tr>
      <w:tr w:rsidR="00A6672B" w:rsidRPr="00B138F3" w:rsidTr="00A5350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A6672B" w:rsidRPr="00B138F3" w:rsidTr="00A5350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A6672B" w:rsidRPr="00B138F3" w:rsidTr="00A5350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A6672B" w:rsidRPr="00B138F3" w:rsidTr="00A5350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A6672B" w:rsidRPr="00B138F3" w:rsidTr="00A53506">
        <w:trPr>
          <w:trHeight w:val="424"/>
        </w:trPr>
        <w:tc>
          <w:tcPr>
            <w:tcW w:w="10980" w:type="dxa"/>
            <w:gridSpan w:val="2"/>
            <w:tcBorders>
              <w:top w:val="single" w:sz="4" w:space="0" w:color="auto"/>
              <w:left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A6672B" w:rsidRPr="00B138F3" w:rsidTr="00A5350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A6672B" w:rsidRPr="00B138F3" w:rsidTr="00A5350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A6672B" w:rsidRPr="00B138F3" w:rsidTr="00A53506">
        <w:trPr>
          <w:trHeight w:val="2194"/>
        </w:trPr>
        <w:tc>
          <w:tcPr>
            <w:tcW w:w="5616" w:type="dxa"/>
            <w:tcBorders>
              <w:top w:val="nil"/>
              <w:left w:val="single" w:sz="4" w:space="0" w:color="auto"/>
              <w:bottom w:val="single" w:sz="4" w:space="0" w:color="auto"/>
              <w:right w:val="single" w:sz="4" w:space="0" w:color="auto"/>
            </w:tcBorders>
            <w:noWrap/>
            <w:vAlign w:val="bottom"/>
          </w:tcPr>
          <w:p w:rsidR="00A6672B" w:rsidRPr="00B138F3" w:rsidRDefault="00A6672B" w:rsidP="00A5350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A6672B" w:rsidRPr="00B138F3" w:rsidRDefault="00A6672B" w:rsidP="00A53506">
            <w:pPr>
              <w:widowControl w:val="0"/>
              <w:spacing w:after="160"/>
              <w:rPr>
                <w:rFonts w:ascii="GHEA Grapalat" w:hAnsi="GHEA Grapalat" w:cs="Sylfaen"/>
              </w:rPr>
            </w:pPr>
          </w:p>
          <w:p w:rsidR="00A6672B" w:rsidRPr="00B138F3" w:rsidRDefault="00A6672B" w:rsidP="00A53506">
            <w:pPr>
              <w:widowControl w:val="0"/>
              <w:spacing w:after="160"/>
              <w:jc w:val="right"/>
              <w:rPr>
                <w:rFonts w:ascii="GHEA Grapalat" w:hAnsi="GHEA Grapalat" w:cs="Tahoma"/>
              </w:rPr>
            </w:pPr>
            <w:r w:rsidRPr="00B138F3">
              <w:rPr>
                <w:rFonts w:ascii="GHEA Grapalat" w:hAnsi="GHEA Grapalat"/>
              </w:rPr>
              <w:t>/____________________/</w:t>
            </w:r>
          </w:p>
          <w:p w:rsidR="00A6672B" w:rsidRPr="00B138F3" w:rsidRDefault="00A6672B" w:rsidP="00A53506">
            <w:pPr>
              <w:widowControl w:val="0"/>
              <w:spacing w:after="160"/>
              <w:rPr>
                <w:rFonts w:ascii="GHEA Grapalat" w:hAnsi="GHEA Grapalat" w:cs="Sylfaen"/>
              </w:rPr>
            </w:pPr>
          </w:p>
          <w:p w:rsidR="00A6672B" w:rsidRPr="00B138F3" w:rsidRDefault="00A6672B" w:rsidP="00A53506">
            <w:pPr>
              <w:widowControl w:val="0"/>
              <w:spacing w:after="160"/>
              <w:jc w:val="right"/>
              <w:rPr>
                <w:rFonts w:ascii="GHEA Grapalat" w:hAnsi="GHEA Grapalat" w:cs="Sylfaen"/>
              </w:rPr>
            </w:pPr>
            <w:r w:rsidRPr="00B138F3">
              <w:rPr>
                <w:rFonts w:ascii="GHEA Grapalat" w:hAnsi="GHEA Grapalat"/>
              </w:rPr>
              <w:t>/____________________/</w:t>
            </w:r>
          </w:p>
          <w:p w:rsidR="00A6672B" w:rsidRPr="00B138F3" w:rsidRDefault="00A6672B" w:rsidP="00A53506">
            <w:pPr>
              <w:widowControl w:val="0"/>
              <w:spacing w:after="160"/>
              <w:rPr>
                <w:rFonts w:ascii="GHEA Grapalat" w:hAnsi="GHEA Grapalat" w:cs="Sylfaen"/>
              </w:rPr>
            </w:pPr>
          </w:p>
          <w:p w:rsidR="00A6672B" w:rsidRPr="00B138F3" w:rsidRDefault="00A6672B" w:rsidP="00A5350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A6672B" w:rsidRPr="00B138F3" w:rsidRDefault="00A6672B" w:rsidP="00A5350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A6672B" w:rsidRPr="00B138F3" w:rsidRDefault="00A6672B" w:rsidP="00A5350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A6672B" w:rsidRPr="00B138F3" w:rsidRDefault="00A6672B" w:rsidP="00A53506">
            <w:pPr>
              <w:widowControl w:val="0"/>
              <w:spacing w:after="160"/>
              <w:rPr>
                <w:rFonts w:ascii="GHEA Grapalat" w:hAnsi="GHEA Grapalat" w:cs="Sylfaen"/>
              </w:rPr>
            </w:pPr>
          </w:p>
          <w:p w:rsidR="00A6672B" w:rsidRPr="00B138F3" w:rsidRDefault="00A6672B" w:rsidP="00A53506">
            <w:pPr>
              <w:widowControl w:val="0"/>
              <w:spacing w:after="160"/>
              <w:jc w:val="right"/>
              <w:rPr>
                <w:rFonts w:ascii="GHEA Grapalat" w:hAnsi="GHEA Grapalat" w:cs="Sylfaen"/>
              </w:rPr>
            </w:pPr>
            <w:r w:rsidRPr="00B138F3">
              <w:rPr>
                <w:rFonts w:ascii="GHEA Grapalat" w:hAnsi="GHEA Grapalat"/>
              </w:rPr>
              <w:t>/____________________/</w:t>
            </w:r>
          </w:p>
          <w:p w:rsidR="00A6672B" w:rsidRPr="00B138F3" w:rsidRDefault="00A6672B" w:rsidP="00A53506">
            <w:pPr>
              <w:widowControl w:val="0"/>
              <w:spacing w:after="160"/>
              <w:jc w:val="right"/>
              <w:rPr>
                <w:rFonts w:ascii="GHEA Grapalat" w:hAnsi="GHEA Grapalat" w:cs="Tahoma"/>
              </w:rPr>
            </w:pPr>
          </w:p>
          <w:p w:rsidR="00A6672B" w:rsidRPr="00B138F3" w:rsidRDefault="00A6672B" w:rsidP="00A53506">
            <w:pPr>
              <w:widowControl w:val="0"/>
              <w:spacing w:after="160"/>
              <w:jc w:val="right"/>
              <w:rPr>
                <w:rFonts w:ascii="GHEA Grapalat" w:hAnsi="GHEA Grapalat" w:cs="Sylfaen"/>
              </w:rPr>
            </w:pPr>
            <w:r w:rsidRPr="00B138F3">
              <w:rPr>
                <w:rFonts w:ascii="GHEA Grapalat" w:hAnsi="GHEA Grapalat"/>
              </w:rPr>
              <w:t>/____________________/</w:t>
            </w:r>
          </w:p>
          <w:p w:rsidR="00A6672B" w:rsidRPr="00B138F3" w:rsidRDefault="00A6672B" w:rsidP="00A53506">
            <w:pPr>
              <w:widowControl w:val="0"/>
              <w:spacing w:after="160"/>
              <w:rPr>
                <w:rFonts w:ascii="GHEA Grapalat" w:hAnsi="GHEA Grapalat" w:cs="Sylfaen"/>
              </w:rPr>
            </w:pPr>
          </w:p>
          <w:p w:rsidR="00A6672B" w:rsidRPr="00B138F3" w:rsidRDefault="00A6672B" w:rsidP="00A5350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A6672B" w:rsidRPr="00B138F3" w:rsidTr="00A53506">
        <w:trPr>
          <w:trHeight w:val="2194"/>
        </w:trPr>
        <w:tc>
          <w:tcPr>
            <w:tcW w:w="5616" w:type="dxa"/>
            <w:tcBorders>
              <w:top w:val="single" w:sz="4" w:space="0" w:color="auto"/>
              <w:left w:val="single" w:sz="4" w:space="0" w:color="auto"/>
              <w:right w:val="single" w:sz="4" w:space="0" w:color="auto"/>
            </w:tcBorders>
            <w:noWrap/>
            <w:vAlign w:val="bottom"/>
          </w:tcPr>
          <w:p w:rsidR="00A6672B" w:rsidRPr="00B138F3" w:rsidRDefault="00A6672B" w:rsidP="00A5350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A6672B" w:rsidRPr="00B138F3" w:rsidRDefault="00A6672B" w:rsidP="00A53506">
            <w:pPr>
              <w:widowControl w:val="0"/>
              <w:spacing w:after="160"/>
              <w:rPr>
                <w:rFonts w:ascii="GHEA Grapalat" w:hAnsi="GHEA Grapalat"/>
              </w:rPr>
            </w:pPr>
          </w:p>
          <w:p w:rsidR="00A6672B" w:rsidRPr="00B138F3" w:rsidRDefault="00A6672B" w:rsidP="00A53506">
            <w:pPr>
              <w:widowControl w:val="0"/>
              <w:jc w:val="right"/>
              <w:rPr>
                <w:rFonts w:ascii="GHEA Grapalat" w:hAnsi="GHEA Grapalat" w:cs="Tahoma"/>
              </w:rPr>
            </w:pPr>
            <w:r w:rsidRPr="00B138F3">
              <w:rPr>
                <w:rFonts w:ascii="GHEA Grapalat" w:hAnsi="GHEA Grapalat"/>
              </w:rPr>
              <w:t>/____________________/</w:t>
            </w:r>
          </w:p>
          <w:p w:rsidR="00A6672B" w:rsidRPr="00B138F3" w:rsidRDefault="00A6672B" w:rsidP="00A5350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A6672B" w:rsidRPr="00B138F3" w:rsidRDefault="00A6672B" w:rsidP="00A53506">
            <w:pPr>
              <w:widowControl w:val="0"/>
              <w:spacing w:after="160"/>
              <w:rPr>
                <w:rFonts w:ascii="GHEA Grapalat" w:hAnsi="GHEA Grapalat" w:cs="Tahoma"/>
              </w:rPr>
            </w:pPr>
          </w:p>
          <w:p w:rsidR="00A6672B" w:rsidRPr="00B138F3" w:rsidRDefault="00A6672B" w:rsidP="00A5350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A6672B" w:rsidRPr="00B138F3" w:rsidRDefault="00A6672B" w:rsidP="00A5350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A6672B" w:rsidRPr="00B138F3" w:rsidRDefault="00A6672B" w:rsidP="00A53506">
            <w:pPr>
              <w:widowControl w:val="0"/>
              <w:spacing w:after="160"/>
              <w:rPr>
                <w:rFonts w:ascii="GHEA Grapalat" w:hAnsi="GHEA Grapalat" w:cs="Tahoma"/>
              </w:rPr>
            </w:pPr>
          </w:p>
          <w:p w:rsidR="00A6672B" w:rsidRPr="00B138F3" w:rsidRDefault="00A6672B" w:rsidP="00A53506">
            <w:pPr>
              <w:widowControl w:val="0"/>
              <w:jc w:val="right"/>
              <w:rPr>
                <w:rFonts w:ascii="GHEA Grapalat" w:hAnsi="GHEA Grapalat" w:cs="Tahoma"/>
              </w:rPr>
            </w:pPr>
            <w:r w:rsidRPr="00B138F3">
              <w:rPr>
                <w:rFonts w:ascii="GHEA Grapalat" w:hAnsi="GHEA Grapalat"/>
              </w:rPr>
              <w:t>/____________________/</w:t>
            </w:r>
          </w:p>
          <w:p w:rsidR="00A6672B" w:rsidRPr="00B138F3" w:rsidRDefault="00A6672B" w:rsidP="00A5350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A6672B" w:rsidRPr="00B138F3" w:rsidRDefault="00A6672B" w:rsidP="00A53506">
            <w:pPr>
              <w:widowControl w:val="0"/>
              <w:spacing w:after="160"/>
              <w:rPr>
                <w:rFonts w:ascii="GHEA Grapalat" w:hAnsi="GHEA Grapalat" w:cs="Arial"/>
              </w:rPr>
            </w:pPr>
          </w:p>
        </w:tc>
      </w:tr>
      <w:tr w:rsidR="00A6672B" w:rsidRPr="00B138F3" w:rsidTr="00A53506">
        <w:trPr>
          <w:trHeight w:val="2194"/>
        </w:trPr>
        <w:tc>
          <w:tcPr>
            <w:tcW w:w="5616" w:type="dxa"/>
            <w:tcBorders>
              <w:top w:val="nil"/>
              <w:left w:val="single" w:sz="4" w:space="0" w:color="auto"/>
              <w:bottom w:val="single" w:sz="4" w:space="0" w:color="auto"/>
              <w:right w:val="single" w:sz="4" w:space="0" w:color="auto"/>
            </w:tcBorders>
            <w:noWrap/>
            <w:vAlign w:val="bottom"/>
          </w:tcPr>
          <w:p w:rsidR="00A6672B" w:rsidRPr="00B138F3" w:rsidRDefault="00A6672B" w:rsidP="00A5350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A6672B" w:rsidRPr="00B138F3" w:rsidRDefault="00A6672B" w:rsidP="00A53506">
            <w:pPr>
              <w:widowControl w:val="0"/>
              <w:spacing w:after="160"/>
              <w:rPr>
                <w:rFonts w:ascii="GHEA Grapalat" w:hAnsi="GHEA Grapalat" w:cs="Sylfaen"/>
              </w:rPr>
            </w:pPr>
          </w:p>
          <w:p w:rsidR="00A6672B" w:rsidRPr="00B138F3" w:rsidRDefault="00A6672B" w:rsidP="00A5350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A6672B" w:rsidRPr="00B138F3" w:rsidRDefault="00A6672B" w:rsidP="00A5350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A6672B" w:rsidRPr="00B138F3" w:rsidRDefault="00A6672B" w:rsidP="00A53506">
            <w:pPr>
              <w:widowControl w:val="0"/>
              <w:spacing w:after="160"/>
              <w:rPr>
                <w:rFonts w:ascii="GHEA Grapalat" w:hAnsi="GHEA Grapalat"/>
              </w:rPr>
            </w:pPr>
          </w:p>
          <w:p w:rsidR="00A6672B" w:rsidRPr="00B138F3" w:rsidRDefault="00A6672B" w:rsidP="00A5350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A6672B" w:rsidRPr="00B138F3" w:rsidRDefault="00A6672B" w:rsidP="00A6672B">
      <w:pPr>
        <w:widowControl w:val="0"/>
        <w:spacing w:after="160"/>
        <w:jc w:val="center"/>
        <w:rPr>
          <w:rFonts w:ascii="GHEA Grapalat" w:hAnsi="GHEA Grapalat" w:cs="Sylfaen"/>
        </w:rPr>
      </w:pPr>
    </w:p>
    <w:p w:rsidR="00A6672B" w:rsidRPr="00B138F3" w:rsidRDefault="00A6672B" w:rsidP="00A6672B">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A6672B" w:rsidRPr="00B138F3" w:rsidRDefault="00A6672B" w:rsidP="00A6672B">
      <w:pPr>
        <w:rPr>
          <w:rFonts w:ascii="GHEA Grapalat" w:hAnsi="GHEA Grapalat" w:cs="Sylfaen"/>
        </w:rPr>
      </w:pPr>
      <w:r w:rsidRPr="00B138F3">
        <w:rPr>
          <w:rFonts w:ascii="GHEA Grapalat" w:hAnsi="GHEA Grapalat" w:cs="Sylfaen"/>
        </w:rPr>
        <w:br w:type="page"/>
      </w:r>
    </w:p>
    <w:p w:rsidR="00A6672B" w:rsidRPr="00B138F3" w:rsidRDefault="00A6672B" w:rsidP="00A6672B">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A6672B" w:rsidRPr="00B138F3" w:rsidTr="00A5350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A6672B" w:rsidRPr="00B138F3" w:rsidTr="00A5350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Del="0010680B"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A6672B" w:rsidRPr="00B138F3" w:rsidRDefault="00A6672B" w:rsidP="00A5350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A6672B" w:rsidRPr="00B138F3" w:rsidRDefault="00A6672B" w:rsidP="00A5350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p>
        </w:tc>
      </w:tr>
    </w:tbl>
    <w:p w:rsidR="00A6672B" w:rsidRPr="00B138F3" w:rsidRDefault="00A6672B" w:rsidP="00A6672B">
      <w:pPr>
        <w:widowControl w:val="0"/>
        <w:spacing w:after="160"/>
        <w:ind w:left="567" w:right="565"/>
        <w:jc w:val="center"/>
        <w:rPr>
          <w:rFonts w:ascii="GHEA Grapalat" w:hAnsi="GHEA Grapalat"/>
          <w:b/>
        </w:rPr>
      </w:pPr>
    </w:p>
    <w:p w:rsidR="00A6672B" w:rsidRDefault="00A6672B" w:rsidP="00B46D58">
      <w:pPr>
        <w:pStyle w:val="31"/>
        <w:widowControl w:val="0"/>
        <w:spacing w:after="160" w:line="240" w:lineRule="auto"/>
        <w:jc w:val="right"/>
        <w:rPr>
          <w:rFonts w:ascii="GHEA Grapalat" w:hAnsi="GHEA Grapalat"/>
          <w:b/>
          <w:sz w:val="24"/>
          <w:szCs w:val="24"/>
        </w:rPr>
      </w:pPr>
    </w:p>
    <w:p w:rsidR="00A6672B" w:rsidRPr="00B138F3" w:rsidRDefault="00A6672B" w:rsidP="00A6672B">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Приложение № 6</w:t>
      </w:r>
    </w:p>
    <w:p w:rsidR="009C70D7" w:rsidRPr="00D967B8" w:rsidRDefault="009C70D7" w:rsidP="009C70D7">
      <w:pPr>
        <w:pStyle w:val="31"/>
        <w:widowControl w:val="0"/>
        <w:spacing w:line="240" w:lineRule="auto"/>
        <w:jc w:val="right"/>
        <w:rPr>
          <w:rFonts w:ascii="GHEA Grapalat" w:hAnsi="GHEA Grapalat"/>
          <w:b/>
          <w:sz w:val="24"/>
          <w:szCs w:val="24"/>
        </w:rPr>
      </w:pPr>
      <w:r w:rsidRPr="00AA5BD2">
        <w:rPr>
          <w:rFonts w:ascii="GHEA Grapalat" w:hAnsi="GHEA Grapalat"/>
          <w:b/>
          <w:sz w:val="24"/>
          <w:szCs w:val="24"/>
        </w:rPr>
        <w:t>к Приглашению на запрос котировок</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sidR="00C55BC8">
        <w:rPr>
          <w:rFonts w:ascii="GHEA Grapalat" w:hAnsi="GHEA Grapalat"/>
          <w:b/>
          <w:sz w:val="24"/>
          <w:szCs w:val="24"/>
        </w:rPr>
        <w:t>ХММ-GHAPDzB-26/05</w:t>
      </w:r>
    </w:p>
    <w:p w:rsidR="00A6672B" w:rsidRPr="00B138F3" w:rsidRDefault="00A6672B" w:rsidP="00A6672B">
      <w:pPr>
        <w:widowControl w:val="0"/>
        <w:spacing w:after="160"/>
        <w:ind w:left="-142" w:firstLine="142"/>
        <w:jc w:val="center"/>
        <w:rPr>
          <w:rFonts w:ascii="GHEA Grapalat" w:hAnsi="GHEA Grapalat"/>
          <w:i/>
        </w:rPr>
      </w:pPr>
    </w:p>
    <w:p w:rsidR="00A6672B" w:rsidRPr="00B138F3" w:rsidRDefault="00A6672B" w:rsidP="00A6672B">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A6672B" w:rsidRPr="00B138F3" w:rsidRDefault="00A6672B" w:rsidP="00A6672B">
      <w:pPr>
        <w:widowControl w:val="0"/>
        <w:spacing w:after="160"/>
        <w:ind w:left="-142" w:firstLine="142"/>
        <w:jc w:val="center"/>
        <w:rPr>
          <w:rFonts w:ascii="GHEA Grapalat" w:hAnsi="GHEA Grapalat" w:cs="Times Armenian"/>
          <w:b/>
        </w:rPr>
      </w:pPr>
      <w:r w:rsidRPr="00B138F3">
        <w:rPr>
          <w:rFonts w:ascii="GHEA Grapalat" w:hAnsi="GHEA Grapalat"/>
          <w:b/>
        </w:rPr>
        <w:t xml:space="preserve">ПОСТАВКИ ТОВАРА </w:t>
      </w:r>
    </w:p>
    <w:p w:rsidR="00A6672B" w:rsidRPr="00D967B8" w:rsidRDefault="00A6672B" w:rsidP="00A6672B">
      <w:pPr>
        <w:widowControl w:val="0"/>
        <w:spacing w:after="160"/>
        <w:ind w:left="-142" w:firstLine="142"/>
        <w:jc w:val="center"/>
        <w:rPr>
          <w:rFonts w:ascii="GHEA Grapalat" w:hAnsi="GHEA Grapalat" w:cs="Sylfaen"/>
        </w:rPr>
      </w:pPr>
      <w:r w:rsidRPr="00B138F3">
        <w:rPr>
          <w:rFonts w:ascii="GHEA Grapalat" w:hAnsi="GHEA Grapalat"/>
          <w:b/>
        </w:rPr>
        <w:t xml:space="preserve">№ </w:t>
      </w:r>
      <w:r w:rsidR="00C55BC8">
        <w:rPr>
          <w:rFonts w:ascii="GHEA Grapalat" w:hAnsi="GHEA Grapalat"/>
          <w:b/>
        </w:rPr>
        <w:t>ХММ-GHAPDzB-26/05</w:t>
      </w:r>
    </w:p>
    <w:p w:rsidR="00A6672B" w:rsidRPr="00FD14D7" w:rsidRDefault="00A6672B" w:rsidP="00A6672B">
      <w:pPr>
        <w:widowControl w:val="0"/>
        <w:spacing w:after="160"/>
        <w:jc w:val="center"/>
        <w:rPr>
          <w:rFonts w:ascii="GHEA Grapalat" w:hAnsi="GHEA Grapalat" w:cs="Sylfaen"/>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A6672B" w:rsidRPr="00B138F3" w:rsidTr="00A53506">
        <w:tc>
          <w:tcPr>
            <w:tcW w:w="4643" w:type="dxa"/>
          </w:tcPr>
          <w:p w:rsidR="00A6672B" w:rsidRPr="00FD12BC" w:rsidRDefault="00A6672B" w:rsidP="00A53506">
            <w:pPr>
              <w:widowControl w:val="0"/>
              <w:spacing w:after="160"/>
              <w:rPr>
                <w:rFonts w:ascii="GHEA Grapalat" w:hAnsi="GHEA Grapalat" w:cs="Sylfaen"/>
                <w:lang w:val="en-US"/>
              </w:rPr>
            </w:pPr>
            <w:r w:rsidRPr="00FD14D7">
              <w:rPr>
                <w:rFonts w:ascii="GHEA Grapalat" w:hAnsi="GHEA Grapalat"/>
              </w:rPr>
              <w:tab/>
            </w:r>
            <w:r w:rsidRPr="00B138F3">
              <w:rPr>
                <w:rFonts w:ascii="GHEA Grapalat" w:hAnsi="GHEA Grapalat"/>
              </w:rPr>
              <w:t>г</w:t>
            </w:r>
            <w:r>
              <w:rPr>
                <w:rFonts w:ascii="GHEA Grapalat" w:hAnsi="GHEA Grapalat"/>
                <w:lang w:val="en-US"/>
              </w:rPr>
              <w:t xml:space="preserve"> Ереван</w:t>
            </w:r>
          </w:p>
        </w:tc>
        <w:tc>
          <w:tcPr>
            <w:tcW w:w="4643" w:type="dxa"/>
          </w:tcPr>
          <w:p w:rsidR="00A6672B" w:rsidRPr="00B138F3" w:rsidRDefault="00A6672B" w:rsidP="00A53506">
            <w:pPr>
              <w:widowControl w:val="0"/>
              <w:spacing w:after="160"/>
              <w:jc w:val="right"/>
              <w:rPr>
                <w:rFonts w:ascii="GHEA Grapalat" w:hAnsi="GHEA Grapalat" w:cs="Sylfaen"/>
                <w:lang w:val="en-US"/>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t xml:space="preserve"> </w:t>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p>
        </w:tc>
      </w:tr>
    </w:tbl>
    <w:p w:rsidR="00A6672B" w:rsidRPr="00B138F3" w:rsidRDefault="00A6672B" w:rsidP="00A6672B">
      <w:pPr>
        <w:widowControl w:val="0"/>
        <w:tabs>
          <w:tab w:val="left" w:pos="720"/>
          <w:tab w:val="left" w:pos="1440"/>
          <w:tab w:val="left" w:pos="8865"/>
        </w:tabs>
        <w:spacing w:after="160"/>
        <w:jc w:val="center"/>
        <w:rPr>
          <w:rFonts w:ascii="GHEA Grapalat" w:hAnsi="GHEA Grapalat" w:cs="Sylfaen"/>
        </w:rPr>
      </w:pPr>
    </w:p>
    <w:p w:rsidR="00A6672B" w:rsidRPr="00B138F3" w:rsidRDefault="00A6672B" w:rsidP="00A6672B">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rsidR="00A6672B" w:rsidRDefault="00A6672B" w:rsidP="00A6672B">
      <w:pPr>
        <w:widowControl w:val="0"/>
        <w:spacing w:after="160"/>
        <w:ind w:firstLine="709"/>
        <w:jc w:val="both"/>
        <w:rPr>
          <w:rFonts w:ascii="GHEA Grapalat" w:hAnsi="GHEA Grapalat" w:cs="Sylfaen"/>
          <w:b/>
        </w:rPr>
      </w:pPr>
    </w:p>
    <w:p w:rsidR="00A6672B" w:rsidRPr="00B138F3" w:rsidRDefault="00A6672B" w:rsidP="00A6672B">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9C70D7" w:rsidRDefault="009C70D7" w:rsidP="009C70D7">
      <w:pPr>
        <w:widowControl w:val="0"/>
        <w:tabs>
          <w:tab w:val="left" w:pos="1134"/>
        </w:tabs>
        <w:spacing w:after="160" w:line="360" w:lineRule="auto"/>
        <w:ind w:firstLine="567"/>
        <w:jc w:val="both"/>
        <w:rPr>
          <w:rFonts w:ascii="GHEA Grapalat" w:hAnsi="GHEA Grapalat"/>
        </w:rPr>
      </w:pPr>
      <w:r w:rsidRPr="007F0044">
        <w:rPr>
          <w:rFonts w:ascii="GHEA Grapalat" w:hAnsi="GHEA Grapalat"/>
          <w:spacing w:val="-4"/>
        </w:rPr>
        <w:t>1.1.</w:t>
      </w:r>
      <w:r w:rsidRPr="007F0044">
        <w:rPr>
          <w:rFonts w:ascii="GHEA Grapalat" w:hAnsi="GHEA Grapalat"/>
          <w:spacing w:val="-4"/>
        </w:rPr>
        <w:tab/>
        <w:t>Продавец обязуется в установленном настоящим Договором (далее — договор) порядке, объемах, сроки и по адресу поставить Покупателю товар</w:t>
      </w:r>
      <w:r w:rsidRPr="00016450">
        <w:rPr>
          <w:rFonts w:ascii="GHEA Grapalat" w:hAnsi="GHEA Grapalat"/>
        </w:rPr>
        <w:t xml:space="preserve"> (далее — товар), предусмотренный Технической характеристикой-графиком закупки, являющейся Приложением № 1 к договору, а Покупатель обязуется при</w:t>
      </w:r>
      <w:r>
        <w:rPr>
          <w:rFonts w:ascii="GHEA Grapalat" w:hAnsi="GHEA Grapalat"/>
        </w:rPr>
        <w:t>нять товар и заплатить за него.</w:t>
      </w:r>
    </w:p>
    <w:p w:rsidR="009C70D7" w:rsidRDefault="009C70D7" w:rsidP="009C70D7">
      <w:pPr>
        <w:widowControl w:val="0"/>
        <w:tabs>
          <w:tab w:val="left" w:pos="1134"/>
        </w:tabs>
        <w:spacing w:after="160" w:line="360" w:lineRule="auto"/>
        <w:ind w:firstLine="567"/>
        <w:jc w:val="both"/>
        <w:rPr>
          <w:rFonts w:ascii="GHEA Grapalat" w:hAnsi="GHEA Grapalat"/>
        </w:rPr>
      </w:pPr>
      <w:r w:rsidRPr="00BF078C">
        <w:rPr>
          <w:rFonts w:ascii="Sylfaen" w:hAnsi="Sylfaen"/>
          <w:szCs w:val="22"/>
        </w:rPr>
        <w:t>1.</w:t>
      </w:r>
      <w:r w:rsidRPr="00FD14D7">
        <w:rPr>
          <w:rFonts w:ascii="Sylfaen" w:hAnsi="Sylfaen"/>
          <w:szCs w:val="22"/>
        </w:rPr>
        <w:t>2</w:t>
      </w:r>
      <w:r w:rsidRPr="00C90F08">
        <w:rPr>
          <w:rFonts w:ascii="Sylfaen" w:hAnsi="Sylfaen"/>
          <w:sz w:val="20"/>
          <w:szCs w:val="22"/>
        </w:rPr>
        <w:t xml:space="preserve"> </w:t>
      </w:r>
      <w:r w:rsidRPr="00C90F08">
        <w:rPr>
          <w:rFonts w:ascii="GHEA Grapalat" w:hAnsi="GHEA Grapalat"/>
        </w:rPr>
        <w:t xml:space="preserve">Поставка производиться на основании заявки товара от Покупателя, согласно количеству заказа. Срок первого этапа поставки товара устанавливаться в </w:t>
      </w:r>
      <w:r w:rsidRPr="00FD14D7">
        <w:rPr>
          <w:rFonts w:ascii="GHEA Grapalat" w:hAnsi="GHEA Grapalat"/>
        </w:rPr>
        <w:t>2</w:t>
      </w:r>
      <w:r w:rsidRPr="00C90F08">
        <w:rPr>
          <w:rFonts w:ascii="GHEA Grapalat" w:hAnsi="GHEA Grapalat"/>
        </w:rPr>
        <w:t>0 календарных дней, расчет срока которого осуществляется со деня  вступления в силу предусмотренных договором условий прав и обязанностей сторон, если только выбранный участник не согласен доставить товар в более короткий срок. На следующих этапах сроки поставки осуществляется не позднее 5 рабочих дней с даты подачи заявки.</w:t>
      </w:r>
    </w:p>
    <w:p w:rsidR="009C70D7" w:rsidRPr="00C90F08" w:rsidRDefault="009C70D7" w:rsidP="009C70D7">
      <w:pPr>
        <w:widowControl w:val="0"/>
        <w:tabs>
          <w:tab w:val="left" w:pos="1134"/>
        </w:tabs>
        <w:spacing w:after="160" w:line="360" w:lineRule="auto"/>
        <w:jc w:val="both"/>
        <w:rPr>
          <w:rFonts w:ascii="GHEA Grapalat" w:hAnsi="GHEA Grapalat" w:cs="Times Armenian"/>
        </w:rPr>
      </w:pPr>
      <w:r w:rsidRPr="00C90F08">
        <w:rPr>
          <w:rFonts w:ascii="GHEA Grapalat" w:hAnsi="GHEA Grapalat" w:cs="Times Armenian"/>
        </w:rPr>
        <w:t xml:space="preserve">    1,</w:t>
      </w:r>
      <w:r w:rsidRPr="00FD14D7">
        <w:rPr>
          <w:rFonts w:ascii="GHEA Grapalat" w:hAnsi="GHEA Grapalat" w:cs="Times Armenian"/>
        </w:rPr>
        <w:t>3</w:t>
      </w:r>
      <w:r w:rsidRPr="00C90F08">
        <w:rPr>
          <w:rFonts w:ascii="GHEA Grapalat" w:hAnsi="GHEA Grapalat" w:cs="Times Armenian"/>
        </w:rPr>
        <w:t xml:space="preserve">  Продавец товар доставляет на склад покупателя, расположенный в г. Ереван, ул Масис 102.</w:t>
      </w:r>
    </w:p>
    <w:p w:rsidR="00A6672B" w:rsidRPr="00B138F3" w:rsidRDefault="00A6672B" w:rsidP="00A6672B">
      <w:pPr>
        <w:widowControl w:val="0"/>
        <w:spacing w:after="160"/>
        <w:ind w:firstLine="709"/>
        <w:jc w:val="both"/>
        <w:rPr>
          <w:rFonts w:ascii="GHEA Grapalat" w:hAnsi="GHEA Grapalat" w:cs="Times Armenian"/>
        </w:rPr>
      </w:pPr>
    </w:p>
    <w:p w:rsidR="00A6672B" w:rsidRPr="00B138F3" w:rsidRDefault="00A6672B" w:rsidP="00A6672B">
      <w:pPr>
        <w:widowControl w:val="0"/>
        <w:spacing w:after="160"/>
        <w:jc w:val="center"/>
        <w:rPr>
          <w:rFonts w:ascii="GHEA Grapalat" w:hAnsi="GHEA Grapalat"/>
          <w:b/>
        </w:rPr>
      </w:pPr>
      <w:r w:rsidRPr="00B138F3">
        <w:rPr>
          <w:rFonts w:ascii="GHEA Grapalat" w:hAnsi="GHEA Grapalat"/>
          <w:b/>
        </w:rPr>
        <w:lastRenderedPageBreak/>
        <w:t>2.ПРАВА И ОБЯЗАННОСТИ СТОРОН</w:t>
      </w:r>
    </w:p>
    <w:p w:rsidR="00A6672B" w:rsidRPr="00B138F3" w:rsidRDefault="00A6672B" w:rsidP="00A6672B">
      <w:pPr>
        <w:widowControl w:val="0"/>
        <w:tabs>
          <w:tab w:val="left" w:pos="1134"/>
        </w:tabs>
        <w:spacing w:after="160"/>
        <w:ind w:firstLine="567"/>
        <w:jc w:val="both"/>
        <w:rPr>
          <w:rFonts w:ascii="GHEA Grapalat" w:hAnsi="GHEA Grapalat"/>
          <w:b/>
        </w:rPr>
      </w:pPr>
      <w:r w:rsidRPr="00B138F3">
        <w:rPr>
          <w:rFonts w:ascii="GHEA Grapalat" w:hAnsi="GHEA Grapalat"/>
          <w:b/>
        </w:rPr>
        <w:t>2.1.</w:t>
      </w:r>
      <w:r w:rsidRPr="00B138F3">
        <w:rPr>
          <w:rFonts w:ascii="GHEA Grapalat" w:hAnsi="GHEA Grapalat"/>
          <w:b/>
        </w:rPr>
        <w:tab/>
        <w:t>Покупатель имеет право:</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2.1.1.</w:t>
      </w:r>
      <w:r w:rsidRPr="00B138F3">
        <w:rPr>
          <w:rFonts w:ascii="GHEA Grapalat" w:hAnsi="GHEA Grapalat"/>
        </w:rPr>
        <w:tab/>
        <w:t>Отказываться от товара в случае непоставки товара Продавцом в</w:t>
      </w:r>
      <w:r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поставки были нарушены более чем на </w:t>
      </w:r>
      <w:r w:rsidRPr="00C90F08">
        <w:rPr>
          <w:rFonts w:ascii="GHEA Grapalat" w:hAnsi="GHEA Grapalat"/>
        </w:rPr>
        <w:t>7</w:t>
      </w:r>
      <w:r w:rsidRPr="00B138F3">
        <w:rPr>
          <w:rFonts w:ascii="GHEA Grapalat" w:hAnsi="GHEA Grapalat"/>
        </w:rPr>
        <w:t xml:space="preserve"> дней.</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2.1.2.</w:t>
      </w:r>
      <w:r w:rsidRPr="00B138F3">
        <w:rPr>
          <w:rFonts w:ascii="GHEA Grapalat" w:hAnsi="GHEA Grapalat"/>
        </w:rPr>
        <w:tab/>
        <w:t xml:space="preserve">Если передан товар ненадлежащего качества, не соответствующий предусмотренной договором технической характеристике: </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требовать возмещения расходов, произведенных им по причине ненадлежащего качества товара;</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в)</w:t>
      </w:r>
      <w:r w:rsidRPr="00B138F3">
        <w:rPr>
          <w:rFonts w:ascii="GHEA Grapalat" w:hAnsi="GHEA Grapalat"/>
        </w:rPr>
        <w:tab/>
        <w:t>отказываться от исполнения договора и требовать возврата уплаченной за товар суммы.</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2.1.3.</w:t>
      </w:r>
      <w:r w:rsidRPr="00B138F3">
        <w:rPr>
          <w:rFonts w:ascii="GHEA Grapalat" w:hAnsi="GHEA Grapalat"/>
        </w:rPr>
        <w:tab/>
        <w:t xml:space="preserve">Если передан товар в количестве меньше оговоренного в договоре, то: </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требовать восполнения недопереданного количества товара;</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2.1.4.</w:t>
      </w:r>
      <w:r w:rsidRPr="00B138F3">
        <w:rPr>
          <w:rFonts w:ascii="GHEA Grapalat" w:hAnsi="GHEA Grapalat"/>
        </w:rPr>
        <w:tab/>
        <w:t>Если передан товар с нарушением условия его вида, по своему усмотрению:</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принимать товар, соответствующий условию относительно его вида, и отказываться от остальных товаров;</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отказываться от всех переданных товаров и требовать уплаты пени, предусмотренной пунктом 6.2 договора; </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в)</w:t>
      </w:r>
      <w:r w:rsidRPr="00B138F3">
        <w:rPr>
          <w:rFonts w:ascii="GHEA Grapalat" w:hAnsi="GHEA Grapalat"/>
        </w:rPr>
        <w:tab/>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Pr="00B138F3">
        <w:rPr>
          <w:rFonts w:ascii="Courier New" w:hAnsi="Courier New" w:cs="Courier New"/>
          <w:lang w:val="en-US"/>
        </w:rPr>
        <w:t> </w:t>
      </w:r>
      <w:r w:rsidRPr="00B138F3">
        <w:rPr>
          <w:rFonts w:ascii="GHEA Grapalat" w:hAnsi="GHEA Grapalat"/>
        </w:rPr>
        <w:t>виду.</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2.1.5.</w:t>
      </w:r>
      <w:r w:rsidRPr="00B138F3">
        <w:rPr>
          <w:rFonts w:ascii="GHEA Grapalat" w:hAnsi="GHEA Grapalat"/>
        </w:rPr>
        <w:tab/>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2.1.6.</w:t>
      </w:r>
      <w:r w:rsidRPr="00B138F3">
        <w:rPr>
          <w:rFonts w:ascii="GHEA Grapalat" w:hAnsi="GHEA Grapalat"/>
        </w:rPr>
        <w:tab/>
        <w:t>Требовать у Продавца возмещения убытков, если Покупатель в</w:t>
      </w:r>
      <w:r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2.1.7.</w:t>
      </w:r>
      <w:r w:rsidRPr="00B138F3">
        <w:rPr>
          <w:rFonts w:ascii="GHEA Grapalat" w:hAnsi="GHEA Grapalat"/>
        </w:rPr>
        <w:tab/>
        <w:t>В одностороннем порядке расторгать договор (полностью или частично), если Продавец существенным образом нарушил договор;</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lastRenderedPageBreak/>
        <w:t>2.1.7.1.</w:t>
      </w:r>
      <w:r w:rsidRPr="00B138F3">
        <w:rPr>
          <w:rFonts w:ascii="GHEA Grapalat" w:hAnsi="GHEA Grapalat"/>
        </w:rPr>
        <w:tab/>
        <w:t>Нарушение договора Продавцом считается существенным, если:</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был поставлен товар ненадлежащего качества, который не может быть заменен в приемлемый для Покупателя срок;</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сроки поставки товара нарушены более чем на </w:t>
      </w:r>
      <w:r w:rsidRPr="00C90F08">
        <w:rPr>
          <w:rFonts w:ascii="GHEA Grapalat" w:hAnsi="GHEA Grapalat"/>
        </w:rPr>
        <w:t>7</w:t>
      </w:r>
      <w:r w:rsidRPr="00B138F3">
        <w:rPr>
          <w:rFonts w:ascii="GHEA Grapalat" w:hAnsi="GHEA Grapalat"/>
        </w:rPr>
        <w:t xml:space="preserve"> дней;</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2.1.8.</w:t>
      </w:r>
      <w:r w:rsidRPr="00B138F3">
        <w:rPr>
          <w:rFonts w:ascii="GHEA Grapalat" w:hAnsi="GHEA Grapalat"/>
        </w:rPr>
        <w:tab/>
        <w:t>Осматривать товар и незамедлительно уведомлять Продавца о</w:t>
      </w:r>
      <w:r w:rsidRPr="00B138F3">
        <w:rPr>
          <w:rFonts w:ascii="Courier New" w:hAnsi="Courier New" w:cs="Courier New"/>
          <w:lang w:val="en-US"/>
        </w:rPr>
        <w:t> </w:t>
      </w:r>
      <w:r w:rsidRPr="00B138F3">
        <w:rPr>
          <w:rFonts w:ascii="GHEA Grapalat" w:hAnsi="GHEA Grapalat"/>
        </w:rPr>
        <w:t>выявленных дефектах.</w:t>
      </w:r>
    </w:p>
    <w:p w:rsidR="00A6672B" w:rsidRPr="00B138F3" w:rsidRDefault="00A6672B" w:rsidP="00A6672B">
      <w:pPr>
        <w:widowControl w:val="0"/>
        <w:tabs>
          <w:tab w:val="left" w:pos="1134"/>
        </w:tabs>
        <w:spacing w:after="160"/>
        <w:ind w:firstLine="567"/>
        <w:jc w:val="both"/>
        <w:rPr>
          <w:rFonts w:ascii="GHEA Grapalat" w:hAnsi="GHEA Grapalat"/>
          <w:b/>
        </w:rPr>
      </w:pPr>
      <w:r w:rsidRPr="00B138F3">
        <w:rPr>
          <w:rFonts w:ascii="GHEA Grapalat" w:hAnsi="GHEA Grapalat"/>
          <w:b/>
        </w:rPr>
        <w:t>2.2.</w:t>
      </w:r>
      <w:r w:rsidRPr="00B138F3">
        <w:rPr>
          <w:rFonts w:ascii="GHEA Grapalat" w:hAnsi="GHEA Grapalat"/>
          <w:b/>
        </w:rPr>
        <w:tab/>
        <w:t>Покупатель обязан:</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2.2.1.</w:t>
      </w:r>
      <w:r w:rsidRPr="00B138F3">
        <w:rPr>
          <w:rFonts w:ascii="GHEA Grapalat" w:hAnsi="GHEA Grapalat"/>
        </w:rPr>
        <w:tab/>
        <w:t>Выполнять все необходимые действия, обеспечивающие прием товара, поставленного в соответствии с договором.</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2.2.2.</w:t>
      </w:r>
      <w:r w:rsidRPr="00B138F3">
        <w:rPr>
          <w:rFonts w:ascii="GHEA Grapalat" w:hAnsi="GHEA Grapalat"/>
        </w:rPr>
        <w:tab/>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2.2.3.</w:t>
      </w:r>
      <w:r w:rsidRPr="00B138F3">
        <w:rPr>
          <w:rFonts w:ascii="GHEA Grapalat" w:hAnsi="GHEA Grapalat"/>
        </w:rPr>
        <w:tab/>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2.2.4.</w:t>
      </w:r>
      <w:r w:rsidRPr="00B138F3">
        <w:rPr>
          <w:rFonts w:ascii="GHEA Grapalat" w:hAnsi="GHEA Grapalat"/>
        </w:rPr>
        <w:tab/>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2.2.5.</w:t>
      </w:r>
      <w:r w:rsidRPr="00B138F3">
        <w:rPr>
          <w:rFonts w:ascii="GHEA Grapalat" w:hAnsi="GHEA Grapalat"/>
        </w:rPr>
        <w:tab/>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A6672B" w:rsidRPr="00B138F3" w:rsidRDefault="00A6672B" w:rsidP="00A6672B">
      <w:pPr>
        <w:widowControl w:val="0"/>
        <w:tabs>
          <w:tab w:val="left" w:pos="1276"/>
        </w:tabs>
        <w:spacing w:after="160"/>
        <w:ind w:firstLine="567"/>
        <w:jc w:val="both"/>
        <w:rPr>
          <w:rFonts w:ascii="GHEA Grapalat" w:hAnsi="GHEA Grapalat"/>
          <w:b/>
        </w:rPr>
      </w:pPr>
      <w:r w:rsidRPr="00B138F3">
        <w:rPr>
          <w:rFonts w:ascii="GHEA Grapalat" w:hAnsi="GHEA Grapalat"/>
          <w:b/>
        </w:rPr>
        <w:t>2.3.</w:t>
      </w:r>
      <w:r w:rsidRPr="00B138F3">
        <w:rPr>
          <w:rFonts w:ascii="GHEA Grapalat" w:hAnsi="GHEA Grapalat"/>
          <w:b/>
        </w:rPr>
        <w:tab/>
        <w:t>Продавец имеет право:</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2.3.1.</w:t>
      </w:r>
      <w:r w:rsidRPr="00B138F3">
        <w:rPr>
          <w:rFonts w:ascii="GHEA Grapalat" w:hAnsi="GHEA Grapalat"/>
        </w:rPr>
        <w:tab/>
        <w:t xml:space="preserve">Требовать у Покупателя принимать товар, поставленный в предусмотренные договором порядке, объемах, сроки и по адресу. </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2.3.2.</w:t>
      </w:r>
      <w:r w:rsidRPr="00B138F3">
        <w:rPr>
          <w:rFonts w:ascii="GHEA Grapalat" w:hAnsi="GHEA Grapalat"/>
        </w:rPr>
        <w:tab/>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2.3.3.</w:t>
      </w:r>
      <w:r w:rsidRPr="00B138F3">
        <w:rPr>
          <w:rFonts w:ascii="GHEA Grapalat" w:hAnsi="GHEA Grapalat"/>
        </w:rPr>
        <w:tab/>
        <w:t>В одностороннем порядке расторгать договор (полностью или частично), если Покупатель существенным образом нарушил договор.</w:t>
      </w:r>
    </w:p>
    <w:p w:rsidR="00A6672B" w:rsidRPr="00B138F3" w:rsidRDefault="00A6672B" w:rsidP="00A6672B">
      <w:pPr>
        <w:widowControl w:val="0"/>
        <w:tabs>
          <w:tab w:val="left" w:pos="1560"/>
        </w:tabs>
        <w:spacing w:after="160"/>
        <w:ind w:firstLine="567"/>
        <w:jc w:val="both"/>
        <w:rPr>
          <w:rFonts w:ascii="GHEA Grapalat" w:hAnsi="GHEA Grapalat"/>
        </w:rPr>
      </w:pPr>
      <w:r w:rsidRPr="00B138F3">
        <w:rPr>
          <w:rFonts w:ascii="GHEA Grapalat" w:hAnsi="GHEA Grapalat"/>
        </w:rPr>
        <w:t>2.3.3.1.</w:t>
      </w:r>
      <w:r w:rsidRPr="00B138F3">
        <w:rPr>
          <w:rFonts w:ascii="GHEA Grapalat" w:hAnsi="GHEA Grapalat"/>
        </w:rPr>
        <w:tab/>
        <w:t>Нарушение договора Покупателем считается существенным, если сроки оплаты товара нарушены неоднократно.</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2.3.4.</w:t>
      </w:r>
      <w:r w:rsidRPr="00B138F3">
        <w:rPr>
          <w:rFonts w:ascii="GHEA Grapalat" w:hAnsi="GHEA Grapalat"/>
        </w:rPr>
        <w:tab/>
        <w:t>Досрочно поставлять товар с согласия Покупателя.</w:t>
      </w:r>
    </w:p>
    <w:p w:rsidR="00A6672B" w:rsidRPr="00B138F3" w:rsidRDefault="00A6672B" w:rsidP="00A6672B">
      <w:pPr>
        <w:widowControl w:val="0"/>
        <w:tabs>
          <w:tab w:val="left" w:pos="1134"/>
        </w:tabs>
        <w:spacing w:after="160"/>
        <w:ind w:firstLine="567"/>
        <w:jc w:val="both"/>
        <w:rPr>
          <w:rFonts w:ascii="GHEA Grapalat" w:hAnsi="GHEA Grapalat"/>
          <w:b/>
        </w:rPr>
      </w:pPr>
      <w:r w:rsidRPr="00B138F3">
        <w:rPr>
          <w:rFonts w:ascii="GHEA Grapalat" w:hAnsi="GHEA Grapalat"/>
          <w:b/>
        </w:rPr>
        <w:t>2.4.</w:t>
      </w:r>
      <w:r w:rsidRPr="00B138F3">
        <w:rPr>
          <w:rFonts w:ascii="GHEA Grapalat" w:hAnsi="GHEA Grapalat"/>
          <w:b/>
        </w:rPr>
        <w:tab/>
        <w:t>Продавец обязан:</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2.4.1.</w:t>
      </w:r>
      <w:r w:rsidRPr="00B138F3">
        <w:rPr>
          <w:rFonts w:ascii="GHEA Grapalat" w:hAnsi="GHEA Grapalat"/>
        </w:rPr>
        <w:tab/>
        <w:t>Передавать товар Покупателю в порядке, объемах, сроки и по адресу, предусмотренные договором.</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2.4.2.</w:t>
      </w:r>
      <w:r w:rsidRPr="00B138F3">
        <w:rPr>
          <w:rFonts w:ascii="GHEA Grapalat" w:hAnsi="GHEA Grapalat"/>
        </w:rPr>
        <w:tab/>
        <w:t>Обеспечивать поставку товара в соответствии с подпунктом б) пункта 2.1.2 и (или) пунктом 2.1.5 договора в установленные Покупателем сроки.</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2.4.3.</w:t>
      </w:r>
      <w:r w:rsidRPr="00B138F3">
        <w:rPr>
          <w:rFonts w:ascii="GHEA Grapalat" w:hAnsi="GHEA Grapalat"/>
        </w:rPr>
        <w:tab/>
        <w:t>Передавать Покупателю товар, свободный от прав третьих лиц.</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lastRenderedPageBreak/>
        <w:t>2.4.5.</w:t>
      </w:r>
      <w:r w:rsidRPr="00B138F3">
        <w:rPr>
          <w:rFonts w:ascii="GHEA Grapalat" w:hAnsi="GHEA Grapalat"/>
        </w:rPr>
        <w:tab/>
        <w:t xml:space="preserve">Передавать Покупателю товар предусмотренного 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2.4.6.</w:t>
      </w:r>
      <w:r w:rsidRPr="00B138F3">
        <w:rPr>
          <w:rFonts w:ascii="GHEA Grapalat" w:hAnsi="GHEA Grapalat"/>
        </w:rPr>
        <w:tab/>
        <w:t>В случае допущения недопоставки, в установленном договором порядке восполнять недопоставку.</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2.4.7.</w:t>
      </w:r>
      <w:r w:rsidRPr="00B138F3">
        <w:rPr>
          <w:rFonts w:ascii="GHEA Grapalat" w:hAnsi="GHEA Grapalat"/>
        </w:rPr>
        <w:tab/>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2.4.8.</w:t>
      </w:r>
      <w:r w:rsidRPr="00B138F3">
        <w:rPr>
          <w:rFonts w:ascii="GHEA Grapalat" w:hAnsi="GHEA Grapalat"/>
        </w:rPr>
        <w:tab/>
        <w:t>В предусмотренных договором случаях уплачивать предусмотренные пунктами 6.2 и 6.3 договора пеню и штраф.</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2.4.9.</w:t>
      </w:r>
      <w:r w:rsidRPr="00B138F3">
        <w:rPr>
          <w:rFonts w:ascii="GHEA Grapalat" w:hAnsi="GHEA Grapalat"/>
        </w:rPr>
        <w:tab/>
        <w:t>Передавать Покупателю принадлежности товара и соответствующие документы.</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2.4.10.</w:t>
      </w:r>
      <w:r w:rsidRPr="00B138F3">
        <w:rPr>
          <w:rFonts w:ascii="GHEA Grapalat" w:hAnsi="GHEA Grapalat"/>
        </w:rPr>
        <w:tab/>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A6672B" w:rsidRPr="00B138F3" w:rsidRDefault="00A6672B" w:rsidP="00A6672B">
      <w:pPr>
        <w:widowControl w:val="0"/>
        <w:tabs>
          <w:tab w:val="left" w:pos="1418"/>
        </w:tabs>
        <w:spacing w:after="160"/>
        <w:ind w:firstLine="567"/>
        <w:jc w:val="both"/>
        <w:rPr>
          <w:rFonts w:ascii="GHEA Grapalat" w:hAnsi="GHEA Grapalat"/>
        </w:rPr>
      </w:pPr>
      <w:r w:rsidRPr="00B138F3">
        <w:rPr>
          <w:rFonts w:ascii="GHEA Grapalat" w:hAnsi="GHEA Grapalat"/>
        </w:rPr>
        <w:t>2.4.11.</w:t>
      </w:r>
      <w:r w:rsidRPr="00B138F3">
        <w:rPr>
          <w:rFonts w:ascii="GHEA Grapalat" w:hAnsi="GHEA Grapalat"/>
        </w:rPr>
        <w:tab/>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A6672B" w:rsidRPr="00B138F3" w:rsidRDefault="00A6672B" w:rsidP="00A6672B">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3.1.</w:t>
      </w:r>
      <w:r w:rsidRPr="00B138F3">
        <w:rPr>
          <w:rFonts w:ascii="GHEA Grapalat" w:hAnsi="GHEA Grapalat"/>
        </w:rPr>
        <w:tab/>
        <w:t>Цена договора составляет _____________________ драмов Республики Армения, включая НДС</w:t>
      </w:r>
      <w:r w:rsidRPr="00B138F3">
        <w:rPr>
          <w:rStyle w:val="af6"/>
          <w:rFonts w:ascii="GHEA Grapalat" w:hAnsi="GHEA Grapalat"/>
        </w:rPr>
        <w:footnoteReference w:customMarkFollows="1" w:id="13"/>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A6672B" w:rsidRPr="00B138F3" w:rsidRDefault="00A6672B" w:rsidP="00A6672B">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A6672B" w:rsidRPr="00016450" w:rsidRDefault="00A6672B" w:rsidP="00A6672B">
      <w:pPr>
        <w:widowControl w:val="0"/>
        <w:tabs>
          <w:tab w:val="left" w:pos="1134"/>
        </w:tabs>
        <w:spacing w:after="160" w:line="360" w:lineRule="auto"/>
        <w:ind w:firstLine="567"/>
        <w:jc w:val="both"/>
        <w:rPr>
          <w:rFonts w:ascii="GHEA Grapalat" w:hAnsi="GHEA Grapalat"/>
        </w:rPr>
      </w:pPr>
      <w:r w:rsidRPr="00016450">
        <w:rPr>
          <w:rFonts w:ascii="GHEA Grapalat" w:hAnsi="GHEA Grapalat"/>
        </w:rPr>
        <w:t>3.</w:t>
      </w:r>
      <w:r w:rsidRPr="00C90F08">
        <w:rPr>
          <w:rFonts w:ascii="GHEA Grapalat" w:hAnsi="GHEA Grapalat"/>
        </w:rPr>
        <w:t>2</w:t>
      </w:r>
      <w:r w:rsidRPr="006C6AFF">
        <w:rPr>
          <w:rFonts w:ascii="GHEA Grapalat" w:hAnsi="GHEA Grapalat"/>
        </w:rPr>
        <w:t>.</w:t>
      </w:r>
      <w:r w:rsidRPr="006C6AFF">
        <w:rPr>
          <w:rFonts w:ascii="GHEA Grapalat" w:hAnsi="GHEA Grapalat"/>
        </w:rPr>
        <w:tab/>
      </w:r>
      <w:r w:rsidRPr="00016450">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 расчетный счет Продавца. Перечисление денежных средств производится на основании акта приема-передачи</w:t>
      </w:r>
      <w:r w:rsidRPr="00C90F08">
        <w:rPr>
          <w:rFonts w:ascii="GHEA Grapalat" w:hAnsi="GHEA Grapalat"/>
        </w:rPr>
        <w:t>.</w:t>
      </w:r>
      <w:r w:rsidRPr="00016450">
        <w:rPr>
          <w:rFonts w:ascii="GHEA Grapalat" w:hAnsi="GHEA Grapalat"/>
        </w:rPr>
        <w:t xml:space="preserve">  </w:t>
      </w:r>
      <w:r w:rsidRPr="007F5FB4">
        <w:rPr>
          <w:rFonts w:ascii="GHEA Grapalat" w:hAnsi="GHEA Grapalat"/>
        </w:rPr>
        <w:t>Оплата производится в течени</w:t>
      </w:r>
      <w:r w:rsidRPr="00C90F08">
        <w:rPr>
          <w:rFonts w:ascii="GHEA Grapalat" w:hAnsi="GHEA Grapalat"/>
        </w:rPr>
        <w:t>и</w:t>
      </w:r>
      <w:r w:rsidRPr="007F5FB4">
        <w:rPr>
          <w:rFonts w:ascii="GHEA Grapalat" w:hAnsi="GHEA Grapalat"/>
        </w:rPr>
        <w:t xml:space="preserve"> </w:t>
      </w:r>
      <w:r w:rsidRPr="006C510D">
        <w:rPr>
          <w:rFonts w:ascii="GHEA Grapalat" w:hAnsi="GHEA Grapalat"/>
        </w:rPr>
        <w:t>5</w:t>
      </w:r>
      <w:r w:rsidRPr="007F5FB4">
        <w:rPr>
          <w:rFonts w:ascii="GHEA Grapalat" w:hAnsi="GHEA Grapalat"/>
        </w:rPr>
        <w:t xml:space="preserve"> (</w:t>
      </w:r>
      <w:r w:rsidRPr="006C510D">
        <w:rPr>
          <w:rFonts w:ascii="GHEA Grapalat" w:hAnsi="GHEA Grapalat"/>
        </w:rPr>
        <w:t>пя</w:t>
      </w:r>
      <w:r w:rsidRPr="007F5FB4">
        <w:rPr>
          <w:rFonts w:ascii="GHEA Grapalat" w:hAnsi="GHEA Grapalat"/>
        </w:rPr>
        <w:t xml:space="preserve">ти) </w:t>
      </w:r>
      <w:r w:rsidRPr="006C510D">
        <w:rPr>
          <w:rFonts w:ascii="GHEA Grapalat" w:hAnsi="GHEA Grapalat"/>
        </w:rPr>
        <w:t>рабочих</w:t>
      </w:r>
      <w:r w:rsidRPr="007F5FB4">
        <w:rPr>
          <w:rFonts w:ascii="GHEA Grapalat" w:hAnsi="GHEA Grapalat"/>
        </w:rPr>
        <w:t xml:space="preserve"> дней </w:t>
      </w:r>
      <w:r w:rsidRPr="0095542C">
        <w:rPr>
          <w:rFonts w:ascii="GHEA Grapalat" w:hAnsi="GHEA Grapalat"/>
        </w:rPr>
        <w:t xml:space="preserve">с момента принятия </w:t>
      </w:r>
      <w:r w:rsidRPr="007F5FB4">
        <w:rPr>
          <w:rFonts w:ascii="GHEA Grapalat" w:hAnsi="GHEA Grapalat"/>
        </w:rPr>
        <w:t>товара</w:t>
      </w:r>
      <w:r w:rsidRPr="0095542C">
        <w:rPr>
          <w:rFonts w:ascii="GHEA Grapalat" w:hAnsi="GHEA Grapalat"/>
        </w:rPr>
        <w:t xml:space="preserve"> </w:t>
      </w:r>
      <w:r w:rsidRPr="00E952A4">
        <w:rPr>
          <w:rFonts w:ascii="GHEA Grapalat" w:hAnsi="GHEA Grapalat"/>
        </w:rPr>
        <w:t>П</w:t>
      </w:r>
      <w:r w:rsidRPr="0095542C">
        <w:rPr>
          <w:rFonts w:ascii="GHEA Grapalat" w:hAnsi="GHEA Grapalat"/>
        </w:rPr>
        <w:t>окупателем</w:t>
      </w:r>
      <w:r w:rsidRPr="00016450">
        <w:rPr>
          <w:rFonts w:ascii="GHEA Grapalat" w:hAnsi="GHEA Grapalat"/>
        </w:rPr>
        <w:t xml:space="preserve">(Приложение № </w:t>
      </w:r>
      <w:r w:rsidRPr="00C90F08">
        <w:rPr>
          <w:rFonts w:ascii="GHEA Grapalat" w:hAnsi="GHEA Grapalat"/>
        </w:rPr>
        <w:t>2</w:t>
      </w:r>
      <w:r w:rsidRPr="00016450">
        <w:rPr>
          <w:rFonts w:ascii="GHEA Grapalat" w:hAnsi="GHEA Grapalat"/>
        </w:rPr>
        <w:t>)</w:t>
      </w:r>
      <w:r w:rsidRPr="007F5FB4">
        <w:rPr>
          <w:rFonts w:ascii="GHEA Grapalat" w:hAnsi="GHEA Grapalat"/>
        </w:rPr>
        <w:t>.</w:t>
      </w:r>
    </w:p>
    <w:p w:rsidR="00A6672B" w:rsidRPr="00B138F3" w:rsidRDefault="00A6672B" w:rsidP="00A6672B">
      <w:pPr>
        <w:widowControl w:val="0"/>
        <w:spacing w:after="160"/>
        <w:ind w:firstLine="720"/>
        <w:jc w:val="both"/>
        <w:rPr>
          <w:rFonts w:ascii="GHEA Grapalat" w:hAnsi="GHEA Grapalat" w:cs="Sylfaen"/>
          <w:i/>
          <w:u w:val="single"/>
          <w:lang w:val="hy-AM"/>
        </w:rPr>
      </w:pPr>
    </w:p>
    <w:p w:rsidR="00A6672B" w:rsidRPr="00B138F3" w:rsidRDefault="00A6672B" w:rsidP="00A6672B">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A6672B" w:rsidRPr="00BE51DD"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4.1.</w:t>
      </w:r>
      <w:r w:rsidRPr="00B138F3">
        <w:rPr>
          <w:rFonts w:ascii="GHEA Grapalat" w:hAnsi="GHEA Grapalat"/>
        </w:rPr>
        <w:tab/>
        <w:t xml:space="preserve">Продавец гарантирует соответствие качества поставленного товара </w:t>
      </w:r>
      <w:r w:rsidRPr="00B138F3">
        <w:rPr>
          <w:rFonts w:ascii="GHEA Grapalat" w:hAnsi="GHEA Grapalat"/>
        </w:rPr>
        <w:lastRenderedPageBreak/>
        <w:t>требованиям государственного стандарта.</w:t>
      </w:r>
    </w:p>
    <w:p w:rsidR="00A6672B" w:rsidRDefault="00A6672B" w:rsidP="00A6672B">
      <w:pPr>
        <w:widowControl w:val="0"/>
        <w:tabs>
          <w:tab w:val="left" w:pos="1134"/>
        </w:tabs>
        <w:spacing w:after="160"/>
        <w:ind w:firstLine="567"/>
        <w:jc w:val="both"/>
        <w:rPr>
          <w:rFonts w:ascii="GHEA Grapalat" w:hAnsi="GHEA Grapalat" w:cs="Sylfaen"/>
        </w:rPr>
      </w:pPr>
      <w:r>
        <w:rPr>
          <w:rFonts w:ascii="GHEA Grapalat" w:hAnsi="GHEA Grapalat"/>
        </w:rPr>
        <w:t>4.2.</w:t>
      </w:r>
      <w:r>
        <w:rPr>
          <w:rFonts w:ascii="GHEA Grapalat" w:hAnsi="GHEA Grapalat"/>
        </w:rPr>
        <w:tab/>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p>
    <w:p w:rsidR="00A6672B" w:rsidRPr="00BE51DD" w:rsidRDefault="00A6672B" w:rsidP="00A6672B">
      <w:pPr>
        <w:widowControl w:val="0"/>
        <w:tabs>
          <w:tab w:val="left" w:pos="1134"/>
        </w:tabs>
        <w:spacing w:after="160"/>
        <w:ind w:firstLine="567"/>
        <w:jc w:val="both"/>
        <w:rPr>
          <w:rFonts w:ascii="GHEA Grapalat" w:hAnsi="GHEA Grapalat"/>
        </w:rPr>
      </w:pPr>
    </w:p>
    <w:p w:rsidR="00A6672B" w:rsidRPr="00B138F3" w:rsidRDefault="00A6672B" w:rsidP="00A6672B">
      <w:pPr>
        <w:widowControl w:val="0"/>
        <w:spacing w:after="160"/>
        <w:jc w:val="center"/>
        <w:rPr>
          <w:rFonts w:ascii="GHEA Grapalat" w:hAnsi="GHEA Grapalat"/>
          <w:b/>
        </w:rPr>
      </w:pPr>
      <w:r w:rsidRPr="00B138F3">
        <w:rPr>
          <w:rFonts w:ascii="GHEA Grapalat" w:hAnsi="GHEA Grapalat"/>
          <w:b/>
        </w:rPr>
        <w:t>5. ПЕРЕДАЧА И ПРИЕМ ТОВАРА</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5.1.</w:t>
      </w:r>
      <w:r w:rsidRPr="00B138F3">
        <w:rPr>
          <w:rFonts w:ascii="GHEA Grapalat" w:hAnsi="GHEA Grapalat"/>
        </w:rPr>
        <w:tab/>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указанием даты составления документа.</w:t>
      </w:r>
    </w:p>
    <w:p w:rsidR="00A6672B" w:rsidRDefault="00A6672B" w:rsidP="00A6672B">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Pr="00C90F08">
        <w:rPr>
          <w:rFonts w:ascii="GHEA Grapalat" w:hAnsi="GHEA Grapalat"/>
        </w:rPr>
        <w:t xml:space="preserve">2 </w:t>
      </w:r>
      <w:r>
        <w:rPr>
          <w:rFonts w:ascii="GHEA Grapalat" w:hAnsi="GHEA Grapalat"/>
        </w:rPr>
        <w:t xml:space="preserve">экземпляр акта приема-передачи (Приложение № 3). </w:t>
      </w:r>
    </w:p>
    <w:p w:rsidR="00A6672B" w:rsidRDefault="00A6672B" w:rsidP="00A6672B">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A6672B" w:rsidRDefault="00A6672B" w:rsidP="00A6672B">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A6672B" w:rsidRDefault="00A6672B" w:rsidP="00A6672B">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A6672B"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5.3.</w:t>
      </w:r>
      <w:r w:rsidRPr="00B138F3">
        <w:rPr>
          <w:rFonts w:ascii="GHEA Grapalat" w:hAnsi="GHEA Grapalat"/>
        </w:rPr>
        <w:tab/>
      </w:r>
      <w:r>
        <w:rPr>
          <w:rFonts w:ascii="GHEA Grapalat" w:hAnsi="GHEA Grapalat"/>
        </w:rPr>
        <w:t xml:space="preserve">Покупатель в течение </w:t>
      </w:r>
      <w:r w:rsidRPr="00F72AE6">
        <w:rPr>
          <w:rFonts w:ascii="GHEA Grapalat" w:hAnsi="GHEA Grapalat"/>
        </w:rPr>
        <w:t>20</w:t>
      </w:r>
      <w:r>
        <w:rPr>
          <w:rFonts w:ascii="GHEA Grapalat" w:hAnsi="GHEA Grapalat"/>
        </w:rPr>
        <w:t xml:space="preserve">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A6672B" w:rsidRDefault="00A6672B" w:rsidP="00A6672B">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A6672B" w:rsidRDefault="00A6672B" w:rsidP="00A6672B">
      <w:pPr>
        <w:widowControl w:val="0"/>
        <w:tabs>
          <w:tab w:val="left" w:pos="1134"/>
        </w:tabs>
        <w:spacing w:after="160"/>
        <w:ind w:firstLine="567"/>
        <w:jc w:val="both"/>
        <w:rPr>
          <w:rFonts w:ascii="GHEA Grapalat" w:hAnsi="GHEA Grapalat"/>
        </w:rPr>
      </w:pPr>
    </w:p>
    <w:p w:rsidR="00A6672B" w:rsidRPr="00B138F3" w:rsidRDefault="00A6672B" w:rsidP="00A6672B">
      <w:pPr>
        <w:widowControl w:val="0"/>
        <w:spacing w:after="160"/>
        <w:jc w:val="center"/>
        <w:rPr>
          <w:rFonts w:ascii="GHEA Grapalat" w:hAnsi="GHEA Grapalat"/>
          <w:b/>
        </w:rPr>
      </w:pPr>
      <w:r w:rsidRPr="00B138F3">
        <w:rPr>
          <w:rFonts w:ascii="GHEA Grapalat" w:hAnsi="GHEA Grapalat"/>
          <w:b/>
        </w:rPr>
        <w:t>6. ОТВЕТСТВЕННОСТЬ СТОРОН</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6.1.</w:t>
      </w:r>
      <w:r w:rsidRPr="00B138F3">
        <w:rPr>
          <w:rFonts w:ascii="GHEA Grapalat" w:hAnsi="GHEA Grapalat"/>
        </w:rPr>
        <w:tab/>
        <w:t>Продавец несет ответственность за качество переданного товара и соблюдение предусмотренных договором сроков поставки.</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6.2.</w:t>
      </w:r>
      <w:r w:rsidRPr="00B138F3">
        <w:rPr>
          <w:rFonts w:ascii="GHEA Grapalat" w:hAnsi="GHEA Grapalat"/>
        </w:rPr>
        <w:tab/>
        <w:t>В случае нарушения Продавцом предусмотренных договором сроков поставки товара с Продавца за каждый просроченный рабочий день взимается пеня в размере 0,05 (ноль целых пять сотых) процента от цены подлежащего поставке, но не поставленного товара.</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6.3.</w:t>
      </w:r>
      <w:r w:rsidRPr="00B138F3">
        <w:rPr>
          <w:rFonts w:ascii="GHEA Grapalat" w:hAnsi="GHEA Grapalat"/>
        </w:rPr>
        <w:tab/>
        <w:t>В каждом случае поставки товара, не соответствующего указанной в</w:t>
      </w:r>
      <w:r w:rsidRPr="00B138F3">
        <w:rPr>
          <w:rFonts w:ascii="Courier New" w:hAnsi="Courier New" w:cs="Courier New"/>
          <w:lang w:val="en-US"/>
        </w:rPr>
        <w:t> </w:t>
      </w:r>
      <w:r w:rsidRPr="00B138F3">
        <w:rPr>
          <w:rFonts w:ascii="GHEA Grapalat" w:hAnsi="GHEA Grapalat"/>
        </w:rPr>
        <w:t xml:space="preserve">пункте </w:t>
      </w:r>
      <w:r w:rsidRPr="00B138F3">
        <w:rPr>
          <w:rFonts w:ascii="GHEA Grapalat" w:hAnsi="GHEA Grapalat"/>
        </w:rPr>
        <w:lastRenderedPageBreak/>
        <w:t>1.1.</w:t>
      </w:r>
      <w:r w:rsidRPr="00B138F3">
        <w:rPr>
          <w:rFonts w:ascii="GHEA Grapalat" w:hAnsi="GHEA Grapalat"/>
        </w:rPr>
        <w:tab/>
        <w:t>договора технической характеристике, с Продавца взимается штраф в размере 0,5 (ноль целых пять десятых) процента от цены договора</w:t>
      </w:r>
      <w:r w:rsidRPr="00B138F3">
        <w:rPr>
          <w:rStyle w:val="af6"/>
          <w:rFonts w:ascii="GHEA Grapalat" w:hAnsi="GHEA Grapalat"/>
        </w:rPr>
        <w:footnoteReference w:customMarkFollows="1" w:id="14"/>
        <w:t>20</w:t>
      </w:r>
      <w:r w:rsidRPr="00B138F3">
        <w:rPr>
          <w:rFonts w:ascii="GHEA Grapalat" w:hAnsi="GHEA Grapalat"/>
        </w:rPr>
        <w:t>. При этом</w:t>
      </w:r>
      <w:r w:rsidRPr="00B138F3">
        <w:rPr>
          <w:rFonts w:ascii="GHEA Grapalat" w:hAnsi="GHEA Grapalat"/>
          <w:lang w:val="hy-AM"/>
        </w:rPr>
        <w:t>,</w:t>
      </w:r>
      <w:r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6.4.</w:t>
      </w:r>
      <w:r w:rsidRPr="00B138F3">
        <w:rPr>
          <w:rFonts w:ascii="GHEA Grapalat" w:hAnsi="GHEA Grapalat"/>
        </w:rPr>
        <w:tab/>
        <w:t>Предусмотренные пунктами 6.2 и 6.3 договора пеня и штраф исчисляются и зачитываются вместе с суммами, подлежащими уплате Продавцу.</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6.5.</w:t>
      </w:r>
      <w:r w:rsidRPr="00B138F3">
        <w:rPr>
          <w:rFonts w:ascii="GHEA Grapalat" w:hAnsi="GHEA Grapalat"/>
        </w:rPr>
        <w:tab/>
        <w:t>За нарушение Покупателем предусмотренного пунктом 3.3 договора срока, в отношении Покупателя за каждый просроченный рабочий день исчисляется пеня в размере 0,05 (ноль целых пять сотых) процента от подлежащей уплате, но не уплаченной суммы.</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6.6.</w:t>
      </w:r>
      <w:r w:rsidRPr="00B138F3">
        <w:rPr>
          <w:rFonts w:ascii="GHEA Grapalat" w:hAnsi="GHEA Grapalat"/>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6.7.</w:t>
      </w:r>
      <w:r w:rsidRPr="00B138F3">
        <w:rPr>
          <w:rFonts w:ascii="GHEA Grapalat" w:hAnsi="GHEA Grapalat"/>
        </w:rPr>
        <w:tab/>
        <w:t>Уплата пеней и (или) штрафов не освобождает стороны от полного исполнения своих договорных обязательств.</w:t>
      </w:r>
    </w:p>
    <w:p w:rsidR="00A6672B" w:rsidRPr="00B138F3" w:rsidRDefault="00A6672B" w:rsidP="00A6672B">
      <w:pPr>
        <w:rPr>
          <w:rFonts w:ascii="GHEA Grapalat" w:hAnsi="GHEA Grapalat"/>
          <w:lang w:val="hy-AM"/>
        </w:rPr>
      </w:pPr>
    </w:p>
    <w:p w:rsidR="00A6672B" w:rsidRPr="00B138F3" w:rsidRDefault="00A6672B" w:rsidP="00A6672B">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A6672B" w:rsidRPr="00B138F3" w:rsidRDefault="00A6672B" w:rsidP="00A6672B">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A6672B" w:rsidRPr="00B138F3" w:rsidRDefault="00A6672B" w:rsidP="00A6672B">
      <w:pPr>
        <w:widowControl w:val="0"/>
        <w:spacing w:after="160"/>
        <w:jc w:val="center"/>
        <w:rPr>
          <w:rFonts w:ascii="GHEA Grapalat" w:hAnsi="GHEA Grapalat"/>
          <w:lang w:val="hy-AM"/>
        </w:rPr>
      </w:pPr>
    </w:p>
    <w:p w:rsidR="00A6672B" w:rsidRPr="00016450" w:rsidRDefault="00A6672B" w:rsidP="00A6672B">
      <w:pPr>
        <w:widowControl w:val="0"/>
        <w:spacing w:after="160" w:line="360" w:lineRule="auto"/>
        <w:jc w:val="center"/>
        <w:rPr>
          <w:rFonts w:ascii="GHEA Grapalat" w:hAnsi="GHEA Grapalat"/>
          <w:b/>
        </w:rPr>
      </w:pPr>
      <w:r w:rsidRPr="00016450">
        <w:rPr>
          <w:rFonts w:ascii="GHEA Grapalat" w:hAnsi="GHEA Grapalat"/>
          <w:b/>
        </w:rPr>
        <w:t>8. ИНЫЕ УСЛОВИЯ</w:t>
      </w:r>
    </w:p>
    <w:p w:rsidR="007114E4" w:rsidRPr="007114E4" w:rsidRDefault="007114E4" w:rsidP="007114E4">
      <w:pPr>
        <w:widowControl w:val="0"/>
        <w:tabs>
          <w:tab w:val="left" w:pos="1134"/>
        </w:tabs>
        <w:spacing w:after="160"/>
        <w:ind w:firstLine="567"/>
        <w:jc w:val="both"/>
        <w:rPr>
          <w:rFonts w:ascii="GHEA Grapalat" w:hAnsi="GHEA Grapalat"/>
        </w:rPr>
      </w:pPr>
      <w:r>
        <w:rPr>
          <w:rFonts w:ascii="GHEA Grapalat" w:hAnsi="GHEA Grapalat"/>
        </w:rPr>
        <w:t xml:space="preserve">8.1 </w:t>
      </w:r>
      <w:r w:rsidRPr="007114E4">
        <w:rPr>
          <w:rFonts w:ascii="GHEA Grapalat" w:hAnsi="GHEA Grapalat"/>
        </w:rPr>
        <w:t>Договор вступает в силу с момента его подписания Сторонами и действует до 30 декабря 202</w:t>
      </w:r>
      <w:r w:rsidR="000D7E76" w:rsidRPr="00D967B8">
        <w:rPr>
          <w:rFonts w:ascii="GHEA Grapalat" w:hAnsi="GHEA Grapalat"/>
        </w:rPr>
        <w:t>6</w:t>
      </w:r>
      <w:r w:rsidRPr="007114E4">
        <w:rPr>
          <w:rFonts w:ascii="GHEA Grapalat" w:hAnsi="GHEA Grapalat"/>
        </w:rPr>
        <w:t xml:space="preserve"> года или до выполнения в полном объеме принятых Сторонами по Договору обязательств но не позднее 31 января 202</w:t>
      </w:r>
      <w:r w:rsidR="000D7E76" w:rsidRPr="00D967B8">
        <w:rPr>
          <w:rFonts w:ascii="GHEA Grapalat" w:hAnsi="GHEA Grapalat"/>
        </w:rPr>
        <w:t>7</w:t>
      </w:r>
      <w:r w:rsidRPr="007114E4">
        <w:rPr>
          <w:rFonts w:ascii="GHEA Grapalat" w:hAnsi="GHEA Grapalat"/>
        </w:rPr>
        <w:t xml:space="preserve"> года.</w:t>
      </w:r>
    </w:p>
    <w:p w:rsidR="00804188" w:rsidRPr="00EF715C" w:rsidRDefault="007114E4" w:rsidP="007114E4">
      <w:pPr>
        <w:widowControl w:val="0"/>
        <w:tabs>
          <w:tab w:val="left" w:pos="1134"/>
        </w:tabs>
        <w:spacing w:after="160"/>
        <w:ind w:firstLine="567"/>
        <w:jc w:val="both"/>
        <w:rPr>
          <w:rFonts w:ascii="GHEA Grapalat" w:hAnsi="GHEA Grapalat"/>
          <w:b/>
        </w:rPr>
      </w:pPr>
      <w:r w:rsidRPr="00EF715C">
        <w:rPr>
          <w:rFonts w:ascii="GHEA Grapalat" w:hAnsi="GHEA Grapalat"/>
          <w:b/>
        </w:rPr>
        <w:t>8.1.1. Количества и объем товаров, указанные в договоре, Заказчик может и не заказать,  в соответствии с законодательством о закупках, и договор по этой незаказанный части считается для сторон расторгнутым по истечении срока действия договора, но не позднее 31 января 202</w:t>
      </w:r>
      <w:r w:rsidR="000D7E76" w:rsidRPr="00D967B8">
        <w:rPr>
          <w:rFonts w:ascii="GHEA Grapalat" w:hAnsi="GHEA Grapalat"/>
          <w:b/>
        </w:rPr>
        <w:t>7</w:t>
      </w:r>
      <w:r w:rsidRPr="00EF715C">
        <w:rPr>
          <w:rFonts w:ascii="GHEA Grapalat" w:hAnsi="GHEA Grapalat"/>
          <w:b/>
        </w:rPr>
        <w:t xml:space="preserve"> года.</w:t>
      </w:r>
    </w:p>
    <w:p w:rsidR="00A6672B" w:rsidRPr="00B138F3" w:rsidRDefault="00A6672B" w:rsidP="007114E4">
      <w:pPr>
        <w:widowControl w:val="0"/>
        <w:tabs>
          <w:tab w:val="left" w:pos="1134"/>
        </w:tabs>
        <w:spacing w:after="160"/>
        <w:ind w:firstLine="567"/>
        <w:jc w:val="both"/>
        <w:rPr>
          <w:rFonts w:ascii="GHEA Grapalat" w:hAnsi="GHEA Grapalat" w:cs="Sylfaen"/>
        </w:rPr>
      </w:pPr>
      <w:r w:rsidRPr="00B138F3">
        <w:rPr>
          <w:rFonts w:ascii="GHEA Grapalat" w:hAnsi="GHEA Grapalat"/>
        </w:rPr>
        <w:lastRenderedPageBreak/>
        <w:t>8.2.</w:t>
      </w:r>
      <w:r w:rsidRPr="00B138F3">
        <w:rPr>
          <w:rFonts w:ascii="GHEA Grapalat" w:hAnsi="GHEA Grapalat"/>
        </w:rPr>
        <w:tab/>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Pr="00B138F3">
        <w:rPr>
          <w:rFonts w:ascii="Courier New" w:hAnsi="Courier New" w:cs="Courier New"/>
          <w:lang w:val="en-US"/>
        </w:rPr>
        <w:t> </w:t>
      </w:r>
      <w:r w:rsidRPr="00B138F3">
        <w:rPr>
          <w:rFonts w:ascii="GHEA Grapalat" w:hAnsi="GHEA Grapalat"/>
        </w:rPr>
        <w:t xml:space="preserve">требования, вытекающее из договора, не может быть передано другому лицу без письменного согласия стороны должника. </w:t>
      </w:r>
    </w:p>
    <w:p w:rsidR="00A6672B" w:rsidRPr="00B138F3" w:rsidRDefault="00A6672B" w:rsidP="00A6672B">
      <w:pPr>
        <w:widowControl w:val="0"/>
        <w:tabs>
          <w:tab w:val="left" w:pos="1134"/>
        </w:tabs>
        <w:spacing w:after="160"/>
        <w:ind w:firstLine="567"/>
        <w:jc w:val="both"/>
        <w:rPr>
          <w:rFonts w:ascii="GHEA Grapalat" w:hAnsi="GHEA Grapalat" w:cs="Sylfaen"/>
        </w:rPr>
      </w:pPr>
      <w:r w:rsidRPr="00B138F3">
        <w:rPr>
          <w:rFonts w:ascii="GHEA Grapalat" w:hAnsi="GHEA Grapalat"/>
        </w:rPr>
        <w:t>8.3.</w:t>
      </w:r>
      <w:r w:rsidRPr="00B138F3">
        <w:rPr>
          <w:rFonts w:ascii="GHEA Grapalat" w:hAnsi="GHEA Grapalat"/>
        </w:rPr>
        <w:tab/>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A6672B" w:rsidRPr="00B138F3" w:rsidRDefault="00A6672B" w:rsidP="00A6672B">
      <w:pPr>
        <w:widowControl w:val="0"/>
        <w:tabs>
          <w:tab w:val="left" w:pos="1134"/>
        </w:tabs>
        <w:spacing w:after="160"/>
        <w:ind w:firstLine="567"/>
        <w:jc w:val="both"/>
        <w:rPr>
          <w:rFonts w:ascii="GHEA Grapalat" w:hAnsi="GHEA Grapalat" w:cs="Sylfaen"/>
        </w:rPr>
      </w:pPr>
      <w:r w:rsidRPr="00B138F3">
        <w:rPr>
          <w:rFonts w:ascii="GHEA Grapalat" w:hAnsi="GHEA Grapalat"/>
        </w:rPr>
        <w:t>8.4.</w:t>
      </w:r>
      <w:r w:rsidRPr="00B138F3">
        <w:rPr>
          <w:rFonts w:ascii="GHEA Grapalat" w:hAnsi="GHEA Grapalat"/>
        </w:rPr>
        <w:tab/>
        <w:t>Споры в связи с договором подлежат рассмотрению в судах Республики Армения.</w:t>
      </w:r>
    </w:p>
    <w:p w:rsidR="00A6672B" w:rsidRPr="00B138F3" w:rsidRDefault="00A6672B" w:rsidP="00A6672B">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rsidR="00A6672B" w:rsidRPr="00B138F3" w:rsidRDefault="00A6672B" w:rsidP="00A6672B">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A6672B" w:rsidRPr="00B138F3" w:rsidRDefault="00A6672B" w:rsidP="00A6672B">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8.6.</w:t>
      </w:r>
      <w:r w:rsidRPr="00B138F3">
        <w:rPr>
          <w:rFonts w:ascii="GHEA Grapalat" w:hAnsi="GHEA Grapalat"/>
        </w:rPr>
        <w:tab/>
        <w:t>Если договор осуществляется посредством заключения агентского договора:</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1)</w:t>
      </w:r>
      <w:r w:rsidRPr="00B138F3">
        <w:rPr>
          <w:rFonts w:ascii="GHEA Grapalat" w:hAnsi="GHEA Grapalat"/>
        </w:rPr>
        <w:tab/>
        <w:t>Продавец несет ответственность за неисполнение или ненадлежащее исполнение обязательств агента;</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2)</w:t>
      </w:r>
      <w:r w:rsidRPr="00B138F3">
        <w:rPr>
          <w:rFonts w:ascii="GHEA Grapalat" w:hAnsi="GHEA Grapalat"/>
        </w:rPr>
        <w:tab/>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B138F3">
        <w:rPr>
          <w:rStyle w:val="af6"/>
          <w:rFonts w:ascii="GHEA Grapalat" w:hAnsi="GHEA Grapalat"/>
        </w:rPr>
        <w:footnoteReference w:customMarkFollows="1" w:id="15"/>
        <w:t>22</w:t>
      </w:r>
      <w:r w:rsidRPr="00B138F3">
        <w:rPr>
          <w:rFonts w:ascii="GHEA Grapalat" w:hAnsi="GHEA Grapalat"/>
        </w:rPr>
        <w:t>.</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8.7.</w:t>
      </w:r>
      <w:r w:rsidRPr="00B138F3">
        <w:rPr>
          <w:rFonts w:ascii="GHEA Grapalat" w:hAnsi="GHEA Grapalat"/>
        </w:rPr>
        <w:tab/>
        <w:t xml:space="preserve">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w:t>
      </w:r>
      <w:r w:rsidRPr="00B138F3">
        <w:rPr>
          <w:rFonts w:ascii="GHEA Grapalat" w:hAnsi="GHEA Grapalat"/>
        </w:rPr>
        <w:lastRenderedPageBreak/>
        <w:t>отношении членов консорциума применяются предусмотренные договором меры ответственности</w:t>
      </w:r>
      <w:r w:rsidRPr="00B138F3">
        <w:rPr>
          <w:rStyle w:val="af6"/>
          <w:rFonts w:ascii="GHEA Grapalat" w:hAnsi="GHEA Grapalat"/>
        </w:rPr>
        <w:footnoteReference w:customMarkFollows="1" w:id="16"/>
        <w:t>23</w:t>
      </w:r>
      <w:r w:rsidRPr="00B138F3">
        <w:rPr>
          <w:rFonts w:ascii="GHEA Grapalat" w:hAnsi="GHEA Grapalat"/>
        </w:rPr>
        <w:t>.</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8.8.</w:t>
      </w:r>
      <w:r w:rsidRPr="00B138F3">
        <w:rPr>
          <w:rFonts w:ascii="GHEA Grapalat" w:hAnsi="GHEA Grapalat"/>
        </w:rPr>
        <w:tab/>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товара,а предложение продавца было представлено не позднее </w:t>
      </w:r>
      <w:r w:rsidRPr="00FD14D7">
        <w:rPr>
          <w:rFonts w:ascii="GHEA Grapalat" w:hAnsi="GHEA Grapalat"/>
        </w:rPr>
        <w:t>7-</w:t>
      </w:r>
      <w:r w:rsidRPr="00B138F3">
        <w:rPr>
          <w:rFonts w:ascii="GHEA Grapalat" w:hAnsi="GHEA Grapalat"/>
        </w:rPr>
        <w:t>и календарных дней до истечения срока, изначально установленного договором для поставки</w:t>
      </w:r>
      <w:r>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8.9.</w:t>
      </w:r>
      <w:r w:rsidRPr="00B138F3">
        <w:rPr>
          <w:rFonts w:ascii="GHEA Grapalat" w:hAnsi="GHEA Grapalat"/>
        </w:rPr>
        <w:tab/>
        <w:t>В условиях надлежащего исполнения договора, выгода (сбережения) или понесенные убытки сторон (Продавца или Покупателя) — это выгода или убытки, понесенные данной стороной.</w:t>
      </w:r>
      <w:r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8.10.</w:t>
      </w:r>
      <w:r w:rsidRPr="00B138F3">
        <w:rPr>
          <w:rFonts w:ascii="GHEA Grapalat" w:hAnsi="GHEA Grapalat"/>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Pr="00B138F3">
        <w:rPr>
          <w:rFonts w:ascii="Courier New" w:hAnsi="Courier New" w:cs="Courier New"/>
          <w:lang w:val="en-US"/>
        </w:rPr>
        <w:t> </w:t>
      </w:r>
      <w:r w:rsidRPr="00B138F3">
        <w:rPr>
          <w:rFonts w:ascii="GHEA Grapalat" w:hAnsi="GHEA Grapalat"/>
        </w:rPr>
        <w:t xml:space="preserve">Армения. </w:t>
      </w:r>
    </w:p>
    <w:p w:rsidR="00A6672B" w:rsidRPr="00B138F3" w:rsidRDefault="00A6672B" w:rsidP="00A6672B">
      <w:pPr>
        <w:widowControl w:val="0"/>
        <w:tabs>
          <w:tab w:val="left" w:pos="1276"/>
        </w:tabs>
        <w:spacing w:after="160"/>
        <w:ind w:firstLine="567"/>
        <w:jc w:val="both"/>
        <w:rPr>
          <w:rFonts w:ascii="GHEA Grapalat" w:hAnsi="GHEA Grapalat"/>
          <w:spacing w:val="-6"/>
        </w:rPr>
      </w:pPr>
      <w:r w:rsidRPr="00B138F3">
        <w:rPr>
          <w:rFonts w:ascii="GHEA Grapalat" w:hAnsi="GHEA Grapalat"/>
        </w:rPr>
        <w:t>8.11.</w:t>
      </w:r>
      <w:r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Pr="00B138F3">
        <w:t xml:space="preserve"> </w:t>
      </w:r>
      <w:r w:rsidRPr="00B138F3">
        <w:rPr>
          <w:rFonts w:ascii="GHEA Grapalat" w:hAnsi="GHEA Grapalat"/>
          <w:spacing w:val="-6"/>
        </w:rPr>
        <w:t>В день публикации в бюллетене уведомления о полном или частичном одностороннем расторжении договора Покупатель высылает его также на электронную почту Продавца.</w:t>
      </w:r>
    </w:p>
    <w:p w:rsidR="00A6672B" w:rsidRPr="00183A85" w:rsidRDefault="00A6672B" w:rsidP="00A6672B">
      <w:pPr>
        <w:widowControl w:val="0"/>
        <w:tabs>
          <w:tab w:val="left" w:pos="1276"/>
        </w:tabs>
        <w:spacing w:after="160"/>
        <w:ind w:firstLine="567"/>
        <w:jc w:val="both"/>
        <w:rPr>
          <w:rFonts w:ascii="GHEA Grapalat" w:eastAsiaTheme="minorHAnsi" w:hAnsi="GHEA Grapalat" w:cstheme="minorBidi"/>
          <w:sz w:val="22"/>
          <w:szCs w:val="22"/>
          <w:lang w:eastAsia="en-US" w:bidi="ar-SA"/>
        </w:rPr>
      </w:pPr>
      <w:r w:rsidRPr="006F0A20">
        <w:rPr>
          <w:rFonts w:ascii="GHEA Grapalat" w:eastAsiaTheme="minorHAnsi" w:hAnsi="GHEA Grapalat" w:cstheme="minorBidi"/>
          <w:sz w:val="22"/>
          <w:szCs w:val="22"/>
          <w:lang w:eastAsia="en-US" w:bidi="ar-SA"/>
        </w:rPr>
        <w:t>8.</w:t>
      </w:r>
      <w:r w:rsidRPr="00932431">
        <w:rPr>
          <w:rFonts w:ascii="GHEA Grapalat" w:eastAsiaTheme="minorHAnsi" w:hAnsi="GHEA Grapalat" w:cstheme="minorBidi"/>
          <w:sz w:val="22"/>
          <w:szCs w:val="22"/>
          <w:lang w:eastAsia="en-US" w:bidi="ar-SA"/>
        </w:rPr>
        <w:t>12</w:t>
      </w:r>
      <w:r>
        <w:rPr>
          <w:rFonts w:ascii="GHEA Grapalat" w:eastAsiaTheme="minorHAnsi" w:hAnsi="GHEA Grapalat" w:cstheme="minorBidi"/>
          <w:sz w:val="22"/>
          <w:szCs w:val="22"/>
          <w:lang w:eastAsia="en-US" w:bidi="ar-SA"/>
        </w:rPr>
        <w:t>.</w:t>
      </w:r>
      <w:r w:rsidRPr="006F0A20">
        <w:rPr>
          <w:rFonts w:ascii="GHEA Grapalat" w:eastAsiaTheme="minorHAnsi" w:hAnsi="GHEA Grapalat" w:cstheme="minorBidi"/>
          <w:sz w:val="22"/>
          <w:szCs w:val="22"/>
          <w:lang w:eastAsia="en-US" w:bidi="ar-SA"/>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6F0A20">
        <w:rPr>
          <w:rFonts w:ascii="GHEA Grapalat" w:eastAsiaTheme="minorHAnsi" w:hAnsi="GHEA Grapalat" w:cstheme="minorBidi"/>
          <w:sz w:val="22"/>
          <w:szCs w:val="22"/>
          <w:lang w:val="hy-AM" w:eastAsia="en-US" w:bidi="ar-SA"/>
        </w:rPr>
        <w:t xml:space="preserve">. </w:t>
      </w:r>
      <w:r w:rsidRPr="006F0A20">
        <w:rPr>
          <w:rFonts w:ascii="GHEA Grapalat" w:eastAsiaTheme="minorHAnsi" w:hAnsi="GHEA Grapalat" w:cstheme="minorBidi"/>
          <w:sz w:val="22"/>
          <w:szCs w:val="22"/>
          <w:lang w:eastAsia="en-US" w:bidi="ar-SA"/>
        </w:rPr>
        <w:t xml:space="preserve">При этом, в случае получения </w:t>
      </w:r>
      <w:r w:rsidRPr="006F0A20">
        <w:rPr>
          <w:rFonts w:ascii="GHEA Grapalat" w:eastAsiaTheme="minorHAnsi" w:hAnsi="GHEA Grapalat" w:cstheme="minorBidi"/>
          <w:sz w:val="22"/>
          <w:szCs w:val="22"/>
          <w:lang w:eastAsia="en-US" w:bidi="ar-SA"/>
        </w:rPr>
        <w:lastRenderedPageBreak/>
        <w:t xml:space="preserve">письменного уведомления об уступке требования на основании договора факторинга (Приложение </w:t>
      </w:r>
      <w:r w:rsidRPr="006F0A20">
        <w:rPr>
          <w:rFonts w:ascii="GHEA Grapalat" w:eastAsiaTheme="minorHAnsi" w:hAnsi="GHEA Grapalat" w:cstheme="minorBidi"/>
          <w:sz w:val="22"/>
          <w:szCs w:val="22"/>
          <w:lang w:val="en-US" w:eastAsia="en-US" w:bidi="ar-SA"/>
        </w:rPr>
        <w:t>N</w:t>
      </w:r>
      <w:r w:rsidRPr="006F0A20">
        <w:rPr>
          <w:rFonts w:ascii="GHEA Grapalat" w:eastAsiaTheme="minorHAnsi" w:hAnsi="GHEA Grapalat" w:cstheme="minorBidi"/>
          <w:sz w:val="22"/>
          <w:szCs w:val="22"/>
          <w:lang w:eastAsia="en-US" w:bidi="ar-SA"/>
        </w:rPr>
        <w:t xml:space="preserve"> </w:t>
      </w:r>
      <w:r w:rsidRPr="00932431">
        <w:rPr>
          <w:rFonts w:ascii="GHEA Grapalat" w:eastAsiaTheme="minorHAnsi" w:hAnsi="GHEA Grapalat" w:cstheme="minorBidi"/>
          <w:sz w:val="22"/>
          <w:szCs w:val="22"/>
          <w:lang w:eastAsia="en-US" w:bidi="ar-SA"/>
        </w:rPr>
        <w:t>4</w:t>
      </w:r>
      <w:r w:rsidRPr="006F0A20">
        <w:rPr>
          <w:rFonts w:ascii="GHEA Grapalat" w:eastAsiaTheme="minorHAnsi" w:hAnsi="GHEA Grapalat" w:cstheme="minorBidi"/>
          <w:sz w:val="22"/>
          <w:szCs w:val="22"/>
          <w:lang w:eastAsia="en-US" w:bidi="ar-SA"/>
        </w:rPr>
        <w:t xml:space="preserve">) Покупатель производит платеж, установленный договором, финансовому агенту, если уведомление было получено в день, предшествующий дню </w:t>
      </w:r>
      <w:r w:rsidRPr="00183A85">
        <w:rPr>
          <w:rFonts w:ascii="GHEA Grapalat" w:eastAsiaTheme="minorHAnsi" w:hAnsi="GHEA Grapalat" w:cstheme="minorBidi"/>
          <w:sz w:val="22"/>
          <w:szCs w:val="22"/>
          <w:lang w:eastAsia="en-US" w:bidi="ar-SA"/>
        </w:rPr>
        <w:t xml:space="preserve">выдачи </w:t>
      </w:r>
      <w:r w:rsidRPr="006F0A20">
        <w:rPr>
          <w:rFonts w:ascii="GHEA Grapalat" w:eastAsiaTheme="minorHAnsi" w:hAnsi="GHEA Grapalat" w:cstheme="minorBidi"/>
          <w:sz w:val="22"/>
          <w:szCs w:val="22"/>
          <w:lang w:eastAsia="en-US" w:bidi="ar-SA"/>
        </w:rPr>
        <w:t>Покупателем</w:t>
      </w:r>
      <w:r w:rsidRPr="00183A85">
        <w:rPr>
          <w:rFonts w:ascii="GHEA Grapalat" w:eastAsiaTheme="minorHAnsi" w:hAnsi="GHEA Grapalat" w:cstheme="minorBidi"/>
          <w:sz w:val="22"/>
          <w:szCs w:val="22"/>
          <w:lang w:eastAsia="en-US" w:bidi="ar-SA"/>
        </w:rPr>
        <w:t xml:space="preserve"> платежного поручения банку</w:t>
      </w:r>
      <w:r w:rsidRPr="00932431">
        <w:rPr>
          <w:rFonts w:ascii="GHEA Grapalat" w:eastAsiaTheme="minorHAnsi" w:hAnsi="GHEA Grapalat" w:cstheme="minorBidi"/>
          <w:sz w:val="22"/>
          <w:szCs w:val="22"/>
          <w:lang w:eastAsia="en-US" w:bidi="ar-SA"/>
        </w:rPr>
        <w:t>.</w:t>
      </w:r>
    </w:p>
    <w:p w:rsidR="00A6672B" w:rsidRPr="00B138F3" w:rsidRDefault="00A6672B" w:rsidP="00A6672B">
      <w:pPr>
        <w:widowControl w:val="0"/>
        <w:tabs>
          <w:tab w:val="left" w:pos="1276"/>
        </w:tabs>
        <w:spacing w:after="160"/>
        <w:ind w:firstLine="567"/>
        <w:jc w:val="both"/>
        <w:rPr>
          <w:rFonts w:ascii="GHEA Grapalat" w:hAnsi="GHEA Grapalat"/>
          <w:spacing w:val="-6"/>
        </w:rPr>
      </w:pPr>
      <w:r w:rsidRPr="00B138F3">
        <w:rPr>
          <w:rFonts w:ascii="GHEA Grapalat" w:hAnsi="GHEA Grapalat"/>
        </w:rPr>
        <w:t>8.</w:t>
      </w:r>
      <w:r w:rsidRPr="00767841">
        <w:rPr>
          <w:rFonts w:ascii="GHEA Grapalat" w:hAnsi="GHEA Grapalat"/>
        </w:rPr>
        <w:t>13</w:t>
      </w:r>
      <w:r w:rsidRPr="00B138F3">
        <w:rPr>
          <w:rFonts w:ascii="GHEA Grapalat" w:hAnsi="GHEA Grapalat"/>
        </w:rPr>
        <w:t>.</w:t>
      </w:r>
      <w:r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8.1</w:t>
      </w:r>
      <w:r w:rsidRPr="00767841">
        <w:rPr>
          <w:rFonts w:ascii="GHEA Grapalat" w:hAnsi="GHEA Grapalat"/>
        </w:rPr>
        <w:t>4</w:t>
      </w:r>
      <w:r w:rsidRPr="00B138F3">
        <w:rPr>
          <w:rFonts w:ascii="GHEA Grapalat" w:hAnsi="GHEA Grapalat"/>
        </w:rPr>
        <w:t>.</w:t>
      </w:r>
      <w:r w:rsidRPr="00B138F3">
        <w:rPr>
          <w:rFonts w:ascii="GHEA Grapalat" w:hAnsi="GHEA Grapalat"/>
        </w:rPr>
        <w:tab/>
        <w:t>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w:t>
      </w:r>
      <w:r w:rsidRPr="0070682C">
        <w:rPr>
          <w:rFonts w:ascii="GHEA Grapalat" w:hAnsi="GHEA Grapalat"/>
        </w:rPr>
        <w:t xml:space="preserve">, </w:t>
      </w:r>
      <w:r w:rsidRPr="00B138F3">
        <w:rPr>
          <w:rFonts w:ascii="GHEA Grapalat" w:hAnsi="GHEA Grapalat"/>
        </w:rPr>
        <w:t xml:space="preserve"> № 3.1. и № </w:t>
      </w:r>
      <w:r w:rsidRPr="0070682C">
        <w:rPr>
          <w:rFonts w:ascii="GHEA Grapalat" w:hAnsi="GHEA Grapalat"/>
        </w:rPr>
        <w:t xml:space="preserve">4 </w:t>
      </w:r>
      <w:r w:rsidRPr="00B138F3">
        <w:rPr>
          <w:rFonts w:ascii="GHEA Grapalat" w:hAnsi="GHEA Grapalat"/>
        </w:rPr>
        <w:t xml:space="preserve"> к</w:t>
      </w:r>
      <w:r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A6672B"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8.1</w:t>
      </w:r>
      <w:r w:rsidRPr="00767841">
        <w:rPr>
          <w:rFonts w:ascii="GHEA Grapalat" w:hAnsi="GHEA Grapalat"/>
        </w:rPr>
        <w:t>5</w:t>
      </w:r>
      <w:r w:rsidRPr="00B138F3">
        <w:rPr>
          <w:rFonts w:ascii="GHEA Grapalat" w:hAnsi="GHEA Grapalat"/>
        </w:rPr>
        <w:t>.</w:t>
      </w:r>
      <w:r w:rsidRPr="00B138F3">
        <w:rPr>
          <w:rFonts w:ascii="GHEA Grapalat" w:hAnsi="GHEA Grapalat"/>
        </w:rPr>
        <w:tab/>
        <w:t>К отношениям, связанным с договором, применяется право Республики Армения.</w:t>
      </w:r>
    </w:p>
    <w:p w:rsidR="00A6672B" w:rsidRPr="00974EA8"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8.1</w:t>
      </w:r>
      <w:r w:rsidRPr="00767841">
        <w:rPr>
          <w:rFonts w:ascii="GHEA Grapalat" w:hAnsi="GHEA Grapalat"/>
        </w:rPr>
        <w:t>6</w:t>
      </w:r>
      <w:r w:rsidRPr="00B138F3">
        <w:rPr>
          <w:rFonts w:ascii="GHEA Grapalat" w:hAnsi="GHEA Grapalat"/>
        </w:rPr>
        <w:t>.</w:t>
      </w:r>
      <w:r w:rsidRPr="00B138F3">
        <w:rPr>
          <w:rFonts w:ascii="GHEA Grapalat" w:hAnsi="GHEA Grapalat"/>
        </w:rPr>
        <w:tab/>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w:t>
      </w:r>
      <w:r w:rsidRPr="00974EA8">
        <w:rPr>
          <w:rFonts w:ascii="GHEA Grapalat" w:hAnsi="GHEA Grapalat"/>
        </w:rPr>
        <w:t>днем его заключения, финансовые средства в целях его исполнения не предусматриваются.</w:t>
      </w:r>
      <w:r w:rsidRPr="001D70E4">
        <w:rPr>
          <w:rFonts w:ascii="GHEA Grapalat" w:hAnsi="GHEA Grapalat"/>
        </w:rPr>
        <w:t xml:space="preserve"> </w:t>
      </w:r>
      <w:r w:rsidRPr="00DC2F9B">
        <w:rPr>
          <w:rFonts w:ascii="GHEA Grapalat" w:hAnsi="GHEA Grapalat"/>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w:t>
      </w:r>
      <w:r w:rsidRPr="00974EA8">
        <w:rPr>
          <w:rFonts w:ascii="GHEA Grapalat" w:hAnsi="GHEA Grapalat"/>
        </w:rPr>
        <w:t xml:space="preserve"> При этом Продавец заключает соглашение</w:t>
      </w:r>
      <w:r w:rsidRPr="007D1FF2">
        <w:rPr>
          <w:rFonts w:ascii="GHEA Grapalat" w:hAnsi="GHEA Grapalat"/>
        </w:rPr>
        <w:t xml:space="preserve"> </w:t>
      </w:r>
      <w:r w:rsidRPr="00974EA8">
        <w:rPr>
          <w:rFonts w:ascii="GHEA Grapalat" w:hAnsi="GHEA Grapalat"/>
        </w:rPr>
        <w:t xml:space="preserve">в течение </w:t>
      </w:r>
      <w:r>
        <w:rPr>
          <w:rFonts w:ascii="GHEA Grapalat" w:hAnsi="GHEA Grapalat"/>
        </w:rPr>
        <w:t>десять</w:t>
      </w:r>
      <w:r w:rsidRPr="00974EA8">
        <w:rPr>
          <w:rFonts w:ascii="GHEA Grapalat" w:hAnsi="GHEA Grapalat"/>
        </w:rPr>
        <w:t xml:space="preserve"> рабочих дней со дня получения извещения о заключении соглашения. В противном случае договор расторгается Покупателем в одностороннем порядке.</w:t>
      </w:r>
    </w:p>
    <w:p w:rsidR="00A6672B" w:rsidRPr="00B138F3" w:rsidRDefault="00A6672B" w:rsidP="00A63C22">
      <w:pPr>
        <w:widowControl w:val="0"/>
        <w:spacing w:after="160"/>
        <w:rPr>
          <w:rFonts w:ascii="GHEA Grapalat" w:hAnsi="GHEA Grapalat"/>
          <w:b/>
        </w:rPr>
      </w:pPr>
      <w:r>
        <w:rPr>
          <w:rFonts w:ascii="GHEA Grapalat" w:hAnsi="GHEA Grapalat"/>
          <w:b/>
        </w:rPr>
        <w:t>9</w:t>
      </w:r>
      <w:r w:rsidRPr="00B138F3">
        <w:rPr>
          <w:rFonts w:ascii="GHEA Grapalat" w:hAnsi="GHEA Grapalat"/>
          <w:b/>
        </w:rPr>
        <w:t>.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A6672B" w:rsidRPr="00B138F3" w:rsidTr="00A53506">
        <w:tc>
          <w:tcPr>
            <w:tcW w:w="4536" w:type="dxa"/>
          </w:tcPr>
          <w:p w:rsidR="00A6672B" w:rsidRPr="00B138F3" w:rsidRDefault="00A6672B" w:rsidP="00A53506">
            <w:pPr>
              <w:widowControl w:val="0"/>
              <w:spacing w:after="160"/>
              <w:jc w:val="center"/>
              <w:rPr>
                <w:rFonts w:ascii="GHEA Grapalat" w:hAnsi="GHEA Grapalat" w:cs="Sylfaen"/>
                <w:b/>
                <w:bCs/>
              </w:rPr>
            </w:pPr>
            <w:r w:rsidRPr="00B138F3">
              <w:rPr>
                <w:rFonts w:ascii="GHEA Grapalat" w:hAnsi="GHEA Grapalat"/>
                <w:b/>
              </w:rPr>
              <w:t>ПОКУПАТЕЛЬ</w:t>
            </w:r>
          </w:p>
          <w:p w:rsidR="00A6672B" w:rsidRPr="00B138F3" w:rsidRDefault="00A6672B" w:rsidP="00A53506">
            <w:pPr>
              <w:widowControl w:val="0"/>
              <w:jc w:val="center"/>
              <w:rPr>
                <w:rFonts w:ascii="GHEA Grapalat" w:hAnsi="GHEA Grapalat"/>
                <w:lang w:val="en-US"/>
              </w:rPr>
            </w:pPr>
            <w:r w:rsidRPr="00B138F3">
              <w:rPr>
                <w:rFonts w:ascii="GHEA Grapalat" w:hAnsi="GHEA Grapalat"/>
                <w:lang w:val="en-US"/>
              </w:rPr>
              <w:t>_______________________</w:t>
            </w:r>
          </w:p>
          <w:p w:rsidR="00A6672B" w:rsidRPr="00B138F3" w:rsidRDefault="00A6672B" w:rsidP="00A53506">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A6672B" w:rsidRPr="00B138F3" w:rsidRDefault="00A6672B" w:rsidP="00A53506">
            <w:pPr>
              <w:widowControl w:val="0"/>
              <w:spacing w:after="160"/>
              <w:jc w:val="center"/>
              <w:rPr>
                <w:rFonts w:ascii="GHEA Grapalat" w:hAnsi="GHEA Grapalat"/>
              </w:rPr>
            </w:pPr>
            <w:r w:rsidRPr="00B138F3">
              <w:rPr>
                <w:rFonts w:ascii="GHEA Grapalat" w:hAnsi="GHEA Grapalat"/>
              </w:rPr>
              <w:t>М. П.</w:t>
            </w:r>
          </w:p>
        </w:tc>
        <w:tc>
          <w:tcPr>
            <w:tcW w:w="760" w:type="dxa"/>
          </w:tcPr>
          <w:p w:rsidR="00A6672B" w:rsidRPr="00B138F3" w:rsidRDefault="00A6672B" w:rsidP="00A53506">
            <w:pPr>
              <w:widowControl w:val="0"/>
              <w:spacing w:after="160"/>
              <w:jc w:val="center"/>
              <w:rPr>
                <w:rFonts w:ascii="GHEA Grapalat" w:hAnsi="GHEA Grapalat"/>
              </w:rPr>
            </w:pPr>
          </w:p>
        </w:tc>
        <w:tc>
          <w:tcPr>
            <w:tcW w:w="4343" w:type="dxa"/>
          </w:tcPr>
          <w:p w:rsidR="00A6672B" w:rsidRPr="00B138F3" w:rsidRDefault="00A6672B" w:rsidP="00A53506">
            <w:pPr>
              <w:widowControl w:val="0"/>
              <w:spacing w:after="160"/>
              <w:jc w:val="center"/>
              <w:rPr>
                <w:rFonts w:ascii="GHEA Grapalat" w:hAnsi="GHEA Grapalat" w:cs="Sylfaen"/>
                <w:b/>
                <w:bCs/>
              </w:rPr>
            </w:pPr>
            <w:r w:rsidRPr="00B138F3">
              <w:rPr>
                <w:rFonts w:ascii="GHEA Grapalat" w:hAnsi="GHEA Grapalat"/>
                <w:b/>
              </w:rPr>
              <w:t>ПРОДАВЕЦ</w:t>
            </w:r>
          </w:p>
          <w:p w:rsidR="00A6672B" w:rsidRPr="00B138F3" w:rsidRDefault="00A6672B" w:rsidP="00A53506">
            <w:pPr>
              <w:widowControl w:val="0"/>
              <w:jc w:val="center"/>
              <w:rPr>
                <w:rFonts w:ascii="GHEA Grapalat" w:hAnsi="GHEA Grapalat"/>
                <w:lang w:val="en-US"/>
              </w:rPr>
            </w:pPr>
            <w:r w:rsidRPr="00B138F3">
              <w:rPr>
                <w:rFonts w:ascii="GHEA Grapalat" w:hAnsi="GHEA Grapalat"/>
                <w:lang w:val="en-US"/>
              </w:rPr>
              <w:t>______________________</w:t>
            </w:r>
          </w:p>
          <w:p w:rsidR="00A6672B" w:rsidRPr="00B138F3" w:rsidRDefault="00A6672B" w:rsidP="00A53506">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A6672B" w:rsidRPr="00B138F3" w:rsidRDefault="00A6672B" w:rsidP="00A53506">
            <w:pPr>
              <w:widowControl w:val="0"/>
              <w:spacing w:after="160"/>
              <w:jc w:val="center"/>
              <w:rPr>
                <w:rFonts w:ascii="GHEA Grapalat" w:hAnsi="GHEA Grapalat"/>
              </w:rPr>
            </w:pPr>
            <w:r w:rsidRPr="00B138F3">
              <w:rPr>
                <w:rFonts w:ascii="GHEA Grapalat" w:hAnsi="GHEA Grapalat"/>
              </w:rPr>
              <w:t>М. П.</w:t>
            </w:r>
          </w:p>
        </w:tc>
      </w:tr>
    </w:tbl>
    <w:p w:rsidR="00A6672B" w:rsidRDefault="00A6672B" w:rsidP="00A6672B">
      <w:pPr>
        <w:widowControl w:val="0"/>
        <w:spacing w:after="160"/>
        <w:ind w:firstLine="567"/>
        <w:jc w:val="both"/>
        <w:rPr>
          <w:rFonts w:ascii="GHEA Grapalat" w:hAnsi="GHEA Grapalat"/>
          <w:i/>
          <w:lang w:val="hy-AM"/>
        </w:rPr>
      </w:pPr>
    </w:p>
    <w:p w:rsidR="00A6672B" w:rsidRPr="00B138F3" w:rsidRDefault="00A6672B" w:rsidP="00A6672B">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A6672B" w:rsidRPr="00382B60" w:rsidRDefault="00A6672B" w:rsidP="00A6672B">
      <w:pPr>
        <w:widowControl w:val="0"/>
        <w:spacing w:after="160"/>
        <w:jc w:val="right"/>
        <w:rPr>
          <w:rFonts w:ascii="GHEA Grapalat" w:hAnsi="GHEA Grapalat"/>
        </w:rPr>
        <w:sectPr w:rsidR="00A6672B" w:rsidRPr="00382B60" w:rsidSect="00A53506">
          <w:footerReference w:type="default" r:id="rId10"/>
          <w:footnotePr>
            <w:pos w:val="beneathText"/>
          </w:footnotePr>
          <w:pgSz w:w="11906" w:h="16838" w:code="9"/>
          <w:pgMar w:top="450" w:right="926" w:bottom="810" w:left="1418" w:header="561" w:footer="561" w:gutter="0"/>
          <w:cols w:space="720"/>
          <w:docGrid w:linePitch="326"/>
        </w:sectPr>
      </w:pPr>
    </w:p>
    <w:p w:rsidR="00005952" w:rsidRPr="00016450" w:rsidRDefault="00005952" w:rsidP="00A934BA">
      <w:pPr>
        <w:widowControl w:val="0"/>
        <w:spacing w:line="276" w:lineRule="auto"/>
        <w:jc w:val="right"/>
        <w:rPr>
          <w:rFonts w:ascii="GHEA Grapalat" w:hAnsi="GHEA Grapalat"/>
          <w:i/>
        </w:rPr>
      </w:pPr>
      <w:r w:rsidRPr="00016450">
        <w:rPr>
          <w:rFonts w:ascii="GHEA Grapalat" w:hAnsi="GHEA Grapalat"/>
          <w:i/>
        </w:rPr>
        <w:lastRenderedPageBreak/>
        <w:t>Приложение № 1</w:t>
      </w:r>
    </w:p>
    <w:p w:rsidR="00005952" w:rsidRPr="00347A4B" w:rsidRDefault="00005952" w:rsidP="00A934BA">
      <w:pPr>
        <w:pStyle w:val="31"/>
        <w:widowControl w:val="0"/>
        <w:spacing w:line="276" w:lineRule="auto"/>
        <w:jc w:val="right"/>
        <w:rPr>
          <w:rFonts w:ascii="GHEA Grapalat" w:hAnsi="GHEA Grapalat"/>
          <w:b/>
          <w:sz w:val="24"/>
          <w:szCs w:val="24"/>
        </w:rPr>
      </w:pPr>
      <w:r w:rsidRPr="00AA5BD2">
        <w:rPr>
          <w:rFonts w:ascii="GHEA Grapalat" w:hAnsi="GHEA Grapalat"/>
          <w:i/>
        </w:rPr>
        <w:t>к Договору под кодом</w:t>
      </w:r>
      <w:r w:rsidRPr="00A4533B">
        <w:rPr>
          <w:rFonts w:ascii="GHEA Grapalat" w:hAnsi="GHEA Grapalat"/>
          <w:b/>
        </w:rPr>
        <w:t xml:space="preserve"> </w:t>
      </w:r>
      <w:r w:rsidRPr="00C90F08">
        <w:rPr>
          <w:rFonts w:ascii="GHEA Grapalat" w:hAnsi="GHEA Grapalat"/>
          <w:b/>
        </w:rPr>
        <w:t xml:space="preserve"> </w:t>
      </w:r>
      <w:r w:rsidR="00C55BC8">
        <w:rPr>
          <w:rFonts w:ascii="GHEA Grapalat" w:hAnsi="GHEA Grapalat"/>
          <w:b/>
          <w:sz w:val="24"/>
          <w:szCs w:val="24"/>
        </w:rPr>
        <w:t>ХММ-GHAPDzB-26/05</w:t>
      </w:r>
    </w:p>
    <w:p w:rsidR="00005952" w:rsidRPr="00AA5BD2" w:rsidRDefault="00005952" w:rsidP="00A934BA">
      <w:pPr>
        <w:widowControl w:val="0"/>
        <w:spacing w:line="276" w:lineRule="auto"/>
        <w:jc w:val="right"/>
        <w:rPr>
          <w:rFonts w:ascii="GHEA Grapalat" w:hAnsi="GHEA Grapalat"/>
          <w:i/>
        </w:rPr>
      </w:pPr>
      <w:r w:rsidRPr="00AA5BD2">
        <w:rPr>
          <w:rFonts w:ascii="GHEA Grapalat" w:hAnsi="GHEA Grapalat"/>
          <w:i/>
        </w:rPr>
        <w:t>заключенному "</w:t>
      </w:r>
      <w:r w:rsidRPr="00AA5BD2">
        <w:rPr>
          <w:rFonts w:ascii="GHEA Grapalat" w:hAnsi="GHEA Grapalat"/>
          <w:i/>
        </w:rPr>
        <w:tab/>
        <w:t xml:space="preserve">" </w:t>
      </w:r>
      <w:r w:rsidRPr="00AA5BD2">
        <w:rPr>
          <w:rFonts w:ascii="GHEA Grapalat" w:hAnsi="GHEA Grapalat"/>
          <w:i/>
        </w:rPr>
        <w:tab/>
        <w:t>20</w:t>
      </w:r>
      <w:r>
        <w:rPr>
          <w:rFonts w:ascii="GHEA Grapalat" w:hAnsi="GHEA Grapalat"/>
          <w:i/>
        </w:rPr>
        <w:t>2</w:t>
      </w:r>
      <w:r w:rsidR="003B368A" w:rsidRPr="00347A4B">
        <w:rPr>
          <w:rFonts w:ascii="GHEA Grapalat" w:hAnsi="GHEA Grapalat"/>
          <w:i/>
        </w:rPr>
        <w:t>6</w:t>
      </w:r>
      <w:r w:rsidRPr="00FD14D7">
        <w:rPr>
          <w:rFonts w:ascii="GHEA Grapalat" w:hAnsi="GHEA Grapalat"/>
          <w:i/>
        </w:rPr>
        <w:t xml:space="preserve"> </w:t>
      </w:r>
      <w:r w:rsidRPr="00AA5BD2">
        <w:rPr>
          <w:rFonts w:ascii="GHEA Grapalat" w:hAnsi="GHEA Grapalat"/>
          <w:i/>
        </w:rPr>
        <w:t>г.</w:t>
      </w:r>
    </w:p>
    <w:p w:rsidR="00A934BA" w:rsidRDefault="00A934BA" w:rsidP="00005952">
      <w:pPr>
        <w:widowControl w:val="0"/>
        <w:spacing w:line="276" w:lineRule="auto"/>
        <w:jc w:val="center"/>
        <w:rPr>
          <w:rFonts w:ascii="GHEA Grapalat" w:hAnsi="GHEA Grapalat"/>
        </w:rPr>
      </w:pPr>
    </w:p>
    <w:p w:rsidR="00005952" w:rsidRPr="00016450" w:rsidRDefault="00005952" w:rsidP="00005952">
      <w:pPr>
        <w:widowControl w:val="0"/>
        <w:spacing w:line="276" w:lineRule="auto"/>
        <w:jc w:val="center"/>
        <w:rPr>
          <w:rFonts w:ascii="GHEA Grapalat" w:hAnsi="GHEA Grapalat"/>
        </w:rPr>
      </w:pPr>
      <w:r w:rsidRPr="00016450">
        <w:rPr>
          <w:rFonts w:ascii="GHEA Grapalat" w:hAnsi="GHEA Grapalat"/>
        </w:rPr>
        <w:t>ТЕХНИЧЕСКА</w:t>
      </w:r>
      <w:r>
        <w:rPr>
          <w:rFonts w:ascii="GHEA Grapalat" w:hAnsi="GHEA Grapalat"/>
        </w:rPr>
        <w:t>Я ХАРАКТЕРИСТИКА-ГРАФИК ЗАКУПКИ</w:t>
      </w:r>
    </w:p>
    <w:p w:rsidR="00005952" w:rsidRPr="00016450" w:rsidRDefault="00005952" w:rsidP="00005952">
      <w:pPr>
        <w:widowControl w:val="0"/>
        <w:spacing w:after="160" w:line="360" w:lineRule="auto"/>
        <w:jc w:val="right"/>
        <w:rPr>
          <w:rFonts w:ascii="GHEA Grapalat" w:hAnsi="GHEA Grapalat"/>
        </w:rPr>
      </w:pPr>
      <w:r w:rsidRPr="00016450">
        <w:rPr>
          <w:rFonts w:ascii="GHEA Grapalat" w:hAnsi="GHEA Grapalat"/>
        </w:rPr>
        <w:t>драмов РА</w:t>
      </w:r>
    </w:p>
    <w:tbl>
      <w:tblPr>
        <w:tblW w:w="154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67"/>
        <w:gridCol w:w="1593"/>
        <w:gridCol w:w="1704"/>
        <w:gridCol w:w="1053"/>
        <w:gridCol w:w="4253"/>
        <w:gridCol w:w="850"/>
        <w:gridCol w:w="993"/>
        <w:gridCol w:w="850"/>
        <w:gridCol w:w="1418"/>
        <w:gridCol w:w="141"/>
        <w:gridCol w:w="1107"/>
      </w:tblGrid>
      <w:tr w:rsidR="00005952" w:rsidRPr="00576215" w:rsidTr="00A53506">
        <w:trPr>
          <w:trHeight w:val="361"/>
          <w:jc w:val="center"/>
        </w:trPr>
        <w:tc>
          <w:tcPr>
            <w:tcW w:w="15429" w:type="dxa"/>
            <w:gridSpan w:val="11"/>
          </w:tcPr>
          <w:p w:rsidR="00005952" w:rsidRPr="00576215" w:rsidRDefault="00005952" w:rsidP="00A53506">
            <w:pPr>
              <w:widowControl w:val="0"/>
              <w:spacing w:after="120"/>
              <w:jc w:val="center"/>
              <w:rPr>
                <w:rFonts w:ascii="GHEA Grapalat" w:hAnsi="GHEA Grapalat"/>
                <w:sz w:val="16"/>
                <w:szCs w:val="20"/>
              </w:rPr>
            </w:pPr>
            <w:r w:rsidRPr="004777FA">
              <w:rPr>
                <w:rFonts w:ascii="GHEA Grapalat" w:hAnsi="GHEA Grapalat"/>
                <w:sz w:val="22"/>
                <w:szCs w:val="20"/>
              </w:rPr>
              <w:t>Товар</w:t>
            </w:r>
          </w:p>
        </w:tc>
      </w:tr>
      <w:tr w:rsidR="0091258D" w:rsidRPr="00576215" w:rsidTr="0091258D">
        <w:trPr>
          <w:trHeight w:val="1031"/>
          <w:jc w:val="center"/>
        </w:trPr>
        <w:tc>
          <w:tcPr>
            <w:tcW w:w="1467" w:type="dxa"/>
            <w:vAlign w:val="center"/>
          </w:tcPr>
          <w:p w:rsidR="0091258D" w:rsidRPr="00422C6A" w:rsidRDefault="0091258D" w:rsidP="00A53506">
            <w:pPr>
              <w:widowControl w:val="0"/>
              <w:spacing w:after="120"/>
              <w:jc w:val="center"/>
              <w:rPr>
                <w:rFonts w:ascii="GHEA Grapalat" w:hAnsi="GHEA Grapalat"/>
                <w:sz w:val="22"/>
                <w:szCs w:val="20"/>
              </w:rPr>
            </w:pPr>
            <w:r w:rsidRPr="00422C6A">
              <w:rPr>
                <w:rFonts w:ascii="GHEA Grapalat" w:hAnsi="GHEA Grapalat"/>
                <w:sz w:val="22"/>
                <w:szCs w:val="20"/>
              </w:rPr>
              <w:t>номер предусмотренного приглашением лота</w:t>
            </w:r>
          </w:p>
        </w:tc>
        <w:tc>
          <w:tcPr>
            <w:tcW w:w="1593" w:type="dxa"/>
            <w:vAlign w:val="center"/>
          </w:tcPr>
          <w:p w:rsidR="0091258D" w:rsidRPr="00422C6A" w:rsidRDefault="0091258D" w:rsidP="00A53506">
            <w:pPr>
              <w:widowControl w:val="0"/>
              <w:spacing w:after="120"/>
              <w:jc w:val="center"/>
              <w:rPr>
                <w:rFonts w:ascii="GHEA Grapalat" w:hAnsi="GHEA Grapalat"/>
                <w:sz w:val="22"/>
                <w:szCs w:val="20"/>
              </w:rPr>
            </w:pPr>
            <w:r w:rsidRPr="00422C6A">
              <w:rPr>
                <w:rFonts w:ascii="GHEA Grapalat" w:hAnsi="GHEA Grapalat"/>
                <w:sz w:val="22"/>
                <w:szCs w:val="20"/>
              </w:rPr>
              <w:t>промежуточный код, предусмотренный планом закупок по классификации ЕЗК (CPV)</w:t>
            </w:r>
          </w:p>
        </w:tc>
        <w:tc>
          <w:tcPr>
            <w:tcW w:w="1704" w:type="dxa"/>
            <w:vAlign w:val="center"/>
          </w:tcPr>
          <w:p w:rsidR="0091258D" w:rsidRPr="004777FA" w:rsidRDefault="0091258D" w:rsidP="00A53506">
            <w:pPr>
              <w:widowControl w:val="0"/>
              <w:spacing w:after="120"/>
              <w:jc w:val="center"/>
              <w:rPr>
                <w:rFonts w:ascii="GHEA Grapalat" w:hAnsi="GHEA Grapalat"/>
                <w:sz w:val="22"/>
                <w:szCs w:val="20"/>
              </w:rPr>
            </w:pPr>
            <w:r w:rsidRPr="004777FA">
              <w:rPr>
                <w:rFonts w:ascii="GHEA Grapalat" w:hAnsi="GHEA Grapalat"/>
                <w:sz w:val="22"/>
                <w:szCs w:val="20"/>
              </w:rPr>
              <w:t xml:space="preserve">наименование </w:t>
            </w:r>
          </w:p>
        </w:tc>
        <w:tc>
          <w:tcPr>
            <w:tcW w:w="1053" w:type="dxa"/>
            <w:vAlign w:val="center"/>
          </w:tcPr>
          <w:p w:rsidR="0091258D" w:rsidRPr="004777FA" w:rsidRDefault="0091258D" w:rsidP="00A53506">
            <w:pPr>
              <w:widowControl w:val="0"/>
              <w:spacing w:after="120"/>
              <w:jc w:val="center"/>
              <w:rPr>
                <w:rFonts w:ascii="GHEA Grapalat" w:hAnsi="GHEA Grapalat"/>
                <w:sz w:val="22"/>
                <w:szCs w:val="20"/>
              </w:rPr>
            </w:pPr>
            <w:r w:rsidRPr="00C36823">
              <w:rPr>
                <w:rFonts w:ascii="GHEA Grapalat" w:hAnsi="GHEA Grapalat"/>
                <w:sz w:val="22"/>
                <w:szCs w:val="20"/>
              </w:rPr>
              <w:t>товарный знак, фирменное наименование, марка и наименование производителя</w:t>
            </w:r>
          </w:p>
        </w:tc>
        <w:tc>
          <w:tcPr>
            <w:tcW w:w="4253" w:type="dxa"/>
            <w:vAlign w:val="center"/>
          </w:tcPr>
          <w:p w:rsidR="0091258D" w:rsidRPr="00422C6A" w:rsidRDefault="0091258D" w:rsidP="00A53506">
            <w:pPr>
              <w:widowControl w:val="0"/>
              <w:spacing w:after="120"/>
              <w:jc w:val="center"/>
              <w:rPr>
                <w:rFonts w:ascii="GHEA Grapalat" w:hAnsi="GHEA Grapalat"/>
                <w:sz w:val="22"/>
                <w:szCs w:val="20"/>
              </w:rPr>
            </w:pPr>
            <w:r w:rsidRPr="00422C6A">
              <w:rPr>
                <w:rFonts w:ascii="GHEA Grapalat" w:hAnsi="GHEA Grapalat"/>
                <w:sz w:val="22"/>
                <w:szCs w:val="20"/>
              </w:rPr>
              <w:t>техническая характеристика</w:t>
            </w:r>
          </w:p>
        </w:tc>
        <w:tc>
          <w:tcPr>
            <w:tcW w:w="850" w:type="dxa"/>
            <w:vAlign w:val="center"/>
          </w:tcPr>
          <w:p w:rsidR="0091258D" w:rsidRPr="00422C6A" w:rsidRDefault="0091258D" w:rsidP="00A53506">
            <w:pPr>
              <w:widowControl w:val="0"/>
              <w:spacing w:after="120"/>
              <w:jc w:val="center"/>
              <w:rPr>
                <w:rFonts w:ascii="GHEA Grapalat" w:hAnsi="GHEA Grapalat"/>
                <w:sz w:val="22"/>
                <w:szCs w:val="20"/>
              </w:rPr>
            </w:pPr>
            <w:r w:rsidRPr="00422C6A">
              <w:rPr>
                <w:rFonts w:ascii="GHEA Grapalat" w:hAnsi="GHEA Grapalat"/>
                <w:sz w:val="22"/>
                <w:szCs w:val="20"/>
              </w:rPr>
              <w:t>единица измерения</w:t>
            </w:r>
          </w:p>
        </w:tc>
        <w:tc>
          <w:tcPr>
            <w:tcW w:w="993" w:type="dxa"/>
            <w:vAlign w:val="center"/>
          </w:tcPr>
          <w:p w:rsidR="0091258D" w:rsidRPr="00422C6A" w:rsidRDefault="0091258D" w:rsidP="00A53506">
            <w:pPr>
              <w:widowControl w:val="0"/>
              <w:spacing w:after="120"/>
              <w:jc w:val="center"/>
              <w:rPr>
                <w:rFonts w:ascii="GHEA Grapalat" w:hAnsi="GHEA Grapalat"/>
                <w:sz w:val="22"/>
                <w:szCs w:val="20"/>
              </w:rPr>
            </w:pPr>
            <w:r w:rsidRPr="00422C6A">
              <w:rPr>
                <w:rFonts w:ascii="GHEA Grapalat" w:hAnsi="GHEA Grapalat"/>
                <w:sz w:val="22"/>
                <w:szCs w:val="20"/>
              </w:rPr>
              <w:t>цена единицы/драмов РА</w:t>
            </w:r>
          </w:p>
        </w:tc>
        <w:tc>
          <w:tcPr>
            <w:tcW w:w="850" w:type="dxa"/>
            <w:vAlign w:val="center"/>
          </w:tcPr>
          <w:p w:rsidR="0091258D" w:rsidRPr="00422C6A" w:rsidRDefault="0091258D" w:rsidP="00A53506">
            <w:pPr>
              <w:widowControl w:val="0"/>
              <w:spacing w:after="120"/>
              <w:jc w:val="center"/>
              <w:rPr>
                <w:rFonts w:ascii="GHEA Grapalat" w:hAnsi="GHEA Grapalat"/>
                <w:sz w:val="22"/>
                <w:szCs w:val="20"/>
              </w:rPr>
            </w:pPr>
            <w:r w:rsidRPr="00422C6A">
              <w:rPr>
                <w:rFonts w:ascii="GHEA Grapalat" w:hAnsi="GHEA Grapalat"/>
                <w:sz w:val="22"/>
                <w:szCs w:val="20"/>
              </w:rPr>
              <w:t>общая цена/драмов РА</w:t>
            </w:r>
          </w:p>
        </w:tc>
        <w:tc>
          <w:tcPr>
            <w:tcW w:w="1418" w:type="dxa"/>
            <w:vAlign w:val="center"/>
          </w:tcPr>
          <w:p w:rsidR="0091258D" w:rsidRPr="00C90F08" w:rsidRDefault="0091258D" w:rsidP="00A53506">
            <w:pPr>
              <w:widowControl w:val="0"/>
              <w:spacing w:after="120"/>
              <w:jc w:val="center"/>
              <w:rPr>
                <w:rFonts w:ascii="GHEA Grapalat" w:hAnsi="GHEA Grapalat"/>
                <w:sz w:val="22"/>
                <w:szCs w:val="20"/>
              </w:rPr>
            </w:pPr>
            <w:r w:rsidRPr="00422C6A">
              <w:rPr>
                <w:rFonts w:ascii="GHEA Grapalat" w:hAnsi="GHEA Grapalat"/>
                <w:sz w:val="22"/>
                <w:szCs w:val="20"/>
              </w:rPr>
              <w:t>общее количество</w:t>
            </w:r>
            <w:r w:rsidRPr="00C90F08">
              <w:rPr>
                <w:rFonts w:ascii="GHEA Grapalat" w:hAnsi="GHEA Grapalat"/>
                <w:sz w:val="22"/>
                <w:szCs w:val="20"/>
              </w:rPr>
              <w:t xml:space="preserve"> планируется купить до</w:t>
            </w:r>
          </w:p>
        </w:tc>
        <w:tc>
          <w:tcPr>
            <w:tcW w:w="1248" w:type="dxa"/>
            <w:gridSpan w:val="2"/>
            <w:vAlign w:val="center"/>
          </w:tcPr>
          <w:p w:rsidR="0091258D" w:rsidRPr="00C90F08" w:rsidRDefault="0091258D" w:rsidP="00A53506">
            <w:pPr>
              <w:widowControl w:val="0"/>
              <w:spacing w:after="120"/>
              <w:jc w:val="center"/>
              <w:rPr>
                <w:rFonts w:ascii="GHEA Grapalat" w:hAnsi="GHEA Grapalat"/>
                <w:sz w:val="22"/>
                <w:szCs w:val="20"/>
              </w:rPr>
            </w:pPr>
            <w:r w:rsidRPr="00B138F3">
              <w:rPr>
                <w:rFonts w:ascii="GHEA Grapalat" w:hAnsi="GHEA Grapalat"/>
                <w:sz w:val="16"/>
                <w:szCs w:val="16"/>
              </w:rPr>
              <w:t>адрес</w:t>
            </w:r>
          </w:p>
        </w:tc>
      </w:tr>
      <w:tr w:rsidR="00A833B3" w:rsidRPr="00576215" w:rsidTr="00044CC9">
        <w:trPr>
          <w:trHeight w:val="1031"/>
          <w:jc w:val="center"/>
        </w:trPr>
        <w:tc>
          <w:tcPr>
            <w:tcW w:w="1467" w:type="dxa"/>
            <w:vAlign w:val="center"/>
          </w:tcPr>
          <w:p w:rsidR="00A833B3" w:rsidRPr="00A71D81" w:rsidRDefault="00A833B3" w:rsidP="00CB471D">
            <w:pPr>
              <w:pStyle w:val="23"/>
              <w:spacing w:line="240" w:lineRule="auto"/>
              <w:ind w:firstLine="0"/>
              <w:jc w:val="center"/>
              <w:rPr>
                <w:rFonts w:ascii="GHEA Grapalat" w:hAnsi="GHEA Grapalat"/>
                <w:sz w:val="16"/>
              </w:rPr>
            </w:pPr>
            <w:r w:rsidRPr="00A71D81">
              <w:rPr>
                <w:rFonts w:ascii="GHEA Grapalat" w:hAnsi="GHEA Grapalat"/>
                <w:sz w:val="16"/>
              </w:rPr>
              <w:t>1</w:t>
            </w:r>
          </w:p>
        </w:tc>
        <w:tc>
          <w:tcPr>
            <w:tcW w:w="1593" w:type="dxa"/>
            <w:vAlign w:val="center"/>
          </w:tcPr>
          <w:p w:rsidR="00A833B3" w:rsidRPr="00A71D81" w:rsidRDefault="00A833B3" w:rsidP="006763E8">
            <w:pPr>
              <w:jc w:val="center"/>
              <w:rPr>
                <w:rFonts w:ascii="GHEA Grapalat" w:hAnsi="GHEA Grapalat"/>
                <w:sz w:val="20"/>
              </w:rPr>
            </w:pPr>
            <w:r>
              <w:rPr>
                <w:rFonts w:ascii="GHEA Grapalat" w:hAnsi="GHEA Grapalat" w:cs="Calibri"/>
                <w:sz w:val="16"/>
                <w:szCs w:val="16"/>
              </w:rPr>
              <w:t>33661140</w:t>
            </w:r>
          </w:p>
        </w:tc>
        <w:tc>
          <w:tcPr>
            <w:tcW w:w="1704" w:type="dxa"/>
            <w:vAlign w:val="bottom"/>
          </w:tcPr>
          <w:p w:rsidR="00A833B3" w:rsidRDefault="00A833B3" w:rsidP="006763E8">
            <w:pPr>
              <w:rPr>
                <w:rFonts w:ascii="Calibri" w:hAnsi="Calibri" w:cs="Calibri"/>
                <w:color w:val="000000"/>
                <w:sz w:val="22"/>
                <w:szCs w:val="22"/>
              </w:rPr>
            </w:pPr>
            <w:r>
              <w:rPr>
                <w:rFonts w:ascii="Calibri" w:hAnsi="Calibri" w:cs="Calibri"/>
                <w:color w:val="000000"/>
                <w:sz w:val="22"/>
                <w:szCs w:val="22"/>
              </w:rPr>
              <w:t>Аминазин 25 мг</w:t>
            </w:r>
          </w:p>
        </w:tc>
        <w:tc>
          <w:tcPr>
            <w:tcW w:w="1053" w:type="dxa"/>
            <w:vAlign w:val="center"/>
          </w:tcPr>
          <w:p w:rsidR="00A833B3" w:rsidRPr="00C36823" w:rsidRDefault="00A833B3" w:rsidP="006763E8">
            <w:pPr>
              <w:widowControl w:val="0"/>
              <w:spacing w:after="120"/>
              <w:jc w:val="center"/>
              <w:rPr>
                <w:rFonts w:ascii="GHEA Grapalat" w:hAnsi="GHEA Grapalat"/>
                <w:sz w:val="22"/>
                <w:szCs w:val="20"/>
              </w:rPr>
            </w:pPr>
          </w:p>
        </w:tc>
        <w:tc>
          <w:tcPr>
            <w:tcW w:w="4253" w:type="dxa"/>
            <w:vAlign w:val="center"/>
          </w:tcPr>
          <w:p w:rsidR="00A833B3" w:rsidRDefault="00A833B3" w:rsidP="006763E8">
            <w:pPr>
              <w:rPr>
                <w:rFonts w:ascii="Calibri" w:hAnsi="Calibri" w:cs="Calibri"/>
                <w:color w:val="000000"/>
                <w:sz w:val="22"/>
                <w:szCs w:val="22"/>
              </w:rPr>
            </w:pPr>
            <w:r>
              <w:rPr>
                <w:rFonts w:ascii="Calibri" w:hAnsi="Calibri" w:cs="Calibri"/>
                <w:color w:val="000000"/>
                <w:sz w:val="22"/>
                <w:szCs w:val="22"/>
              </w:rPr>
              <w:t>Аминазин таблетки 25 мг;Наличие срока годности на момент передачи (см. примечание)</w:t>
            </w:r>
          </w:p>
        </w:tc>
        <w:tc>
          <w:tcPr>
            <w:tcW w:w="850" w:type="dxa"/>
            <w:vAlign w:val="bottom"/>
          </w:tcPr>
          <w:p w:rsidR="00A833B3" w:rsidRDefault="00A833B3" w:rsidP="006763E8">
            <w:pPr>
              <w:rPr>
                <w:rFonts w:ascii="Calibri" w:hAnsi="Calibri" w:cs="Calibri"/>
                <w:color w:val="000000"/>
                <w:sz w:val="22"/>
                <w:szCs w:val="22"/>
              </w:rPr>
            </w:pPr>
            <w:r>
              <w:rPr>
                <w:rFonts w:ascii="Calibri" w:hAnsi="Calibri" w:cs="Calibri"/>
                <w:color w:val="000000"/>
                <w:sz w:val="22"/>
                <w:szCs w:val="22"/>
              </w:rPr>
              <w:t>таблетка</w:t>
            </w:r>
          </w:p>
        </w:tc>
        <w:tc>
          <w:tcPr>
            <w:tcW w:w="993" w:type="dxa"/>
            <w:vAlign w:val="center"/>
          </w:tcPr>
          <w:p w:rsidR="00A833B3" w:rsidRDefault="00A833B3" w:rsidP="006763E8">
            <w:pPr>
              <w:jc w:val="center"/>
              <w:rPr>
                <w:rFonts w:ascii="Arial LatArm" w:hAnsi="Arial LatArm" w:cs="Arial"/>
              </w:rPr>
            </w:pPr>
          </w:p>
        </w:tc>
        <w:tc>
          <w:tcPr>
            <w:tcW w:w="850" w:type="dxa"/>
            <w:vAlign w:val="center"/>
          </w:tcPr>
          <w:p w:rsidR="00A833B3" w:rsidRDefault="00A833B3" w:rsidP="006763E8">
            <w:pPr>
              <w:jc w:val="center"/>
              <w:rPr>
                <w:rFonts w:ascii="Arial LatArm" w:hAnsi="Arial LatArm" w:cs="Arial"/>
              </w:rPr>
            </w:pPr>
          </w:p>
        </w:tc>
        <w:tc>
          <w:tcPr>
            <w:tcW w:w="1418" w:type="dxa"/>
            <w:vAlign w:val="center"/>
          </w:tcPr>
          <w:p w:rsidR="00A833B3" w:rsidRPr="00A71D81" w:rsidRDefault="00A833B3" w:rsidP="006763E8">
            <w:pPr>
              <w:jc w:val="center"/>
              <w:rPr>
                <w:rFonts w:ascii="GHEA Grapalat" w:hAnsi="GHEA Grapalat"/>
                <w:sz w:val="20"/>
              </w:rPr>
            </w:pPr>
            <w:r>
              <w:rPr>
                <w:rFonts w:ascii="GHEA Grapalat" w:hAnsi="GHEA Grapalat" w:cs="Calibri"/>
                <w:sz w:val="20"/>
                <w:szCs w:val="20"/>
              </w:rPr>
              <w:t>1000</w:t>
            </w:r>
          </w:p>
        </w:tc>
        <w:tc>
          <w:tcPr>
            <w:tcW w:w="1248" w:type="dxa"/>
            <w:gridSpan w:val="2"/>
          </w:tcPr>
          <w:p w:rsidR="00A833B3" w:rsidRDefault="00A833B3" w:rsidP="006763E8">
            <w:r w:rsidRPr="00F07985">
              <w:rPr>
                <w:rFonts w:ascii="GHEA Grapalat" w:hAnsi="GHEA Grapalat" w:cs="Courier New"/>
                <w:color w:val="1F1F1F"/>
                <w:sz w:val="12"/>
                <w:szCs w:val="42"/>
                <w:lang w:bidi="ar-SA"/>
              </w:rPr>
              <w:t>Араратский край, село Нор Харберд, Баграмян 38</w:t>
            </w:r>
          </w:p>
        </w:tc>
      </w:tr>
      <w:tr w:rsidR="00A833B3" w:rsidRPr="00576215" w:rsidTr="004E3E4B">
        <w:trPr>
          <w:trHeight w:val="1031"/>
          <w:jc w:val="center"/>
        </w:trPr>
        <w:tc>
          <w:tcPr>
            <w:tcW w:w="1467" w:type="dxa"/>
            <w:vAlign w:val="center"/>
          </w:tcPr>
          <w:p w:rsidR="00A833B3" w:rsidRPr="00A71D81" w:rsidRDefault="00A833B3" w:rsidP="00CB471D">
            <w:pPr>
              <w:pStyle w:val="23"/>
              <w:spacing w:line="240" w:lineRule="auto"/>
              <w:ind w:firstLine="0"/>
              <w:jc w:val="center"/>
              <w:rPr>
                <w:rFonts w:ascii="GHEA Grapalat" w:hAnsi="GHEA Grapalat"/>
                <w:sz w:val="16"/>
              </w:rPr>
            </w:pPr>
            <w:r w:rsidRPr="00A71D81">
              <w:rPr>
                <w:rFonts w:ascii="GHEA Grapalat" w:hAnsi="GHEA Grapalat"/>
                <w:sz w:val="16"/>
              </w:rPr>
              <w:t>2</w:t>
            </w:r>
          </w:p>
        </w:tc>
        <w:tc>
          <w:tcPr>
            <w:tcW w:w="1593" w:type="dxa"/>
            <w:vAlign w:val="center"/>
          </w:tcPr>
          <w:p w:rsidR="00A833B3" w:rsidRPr="00A71D81" w:rsidRDefault="00A833B3" w:rsidP="006763E8">
            <w:pPr>
              <w:jc w:val="center"/>
              <w:rPr>
                <w:rFonts w:ascii="GHEA Grapalat" w:hAnsi="GHEA Grapalat"/>
                <w:sz w:val="20"/>
              </w:rPr>
            </w:pPr>
            <w:r>
              <w:rPr>
                <w:rFonts w:ascii="GHEA Grapalat" w:hAnsi="GHEA Grapalat" w:cs="Calibri"/>
                <w:sz w:val="16"/>
                <w:szCs w:val="16"/>
              </w:rPr>
              <w:t>33621641</w:t>
            </w:r>
          </w:p>
        </w:tc>
        <w:tc>
          <w:tcPr>
            <w:tcW w:w="1704" w:type="dxa"/>
            <w:vAlign w:val="bottom"/>
          </w:tcPr>
          <w:p w:rsidR="00A833B3" w:rsidRDefault="00A833B3" w:rsidP="006763E8">
            <w:pPr>
              <w:rPr>
                <w:rFonts w:ascii="Calibri" w:hAnsi="Calibri" w:cs="Calibri"/>
                <w:color w:val="000000"/>
                <w:sz w:val="22"/>
                <w:szCs w:val="22"/>
              </w:rPr>
            </w:pPr>
            <w:r>
              <w:rPr>
                <w:rFonts w:ascii="Calibri" w:hAnsi="Calibri" w:cs="Calibri"/>
                <w:color w:val="000000"/>
                <w:sz w:val="22"/>
                <w:szCs w:val="22"/>
              </w:rPr>
              <w:t>Абактерил N300</w:t>
            </w:r>
          </w:p>
        </w:tc>
        <w:tc>
          <w:tcPr>
            <w:tcW w:w="1053" w:type="dxa"/>
            <w:vAlign w:val="center"/>
          </w:tcPr>
          <w:p w:rsidR="00A833B3" w:rsidRPr="00C36823" w:rsidRDefault="00A833B3" w:rsidP="006763E8">
            <w:pPr>
              <w:widowControl w:val="0"/>
              <w:spacing w:after="120"/>
              <w:jc w:val="center"/>
              <w:rPr>
                <w:rFonts w:ascii="GHEA Grapalat" w:hAnsi="GHEA Grapalat"/>
                <w:sz w:val="22"/>
                <w:szCs w:val="20"/>
              </w:rPr>
            </w:pPr>
          </w:p>
        </w:tc>
        <w:tc>
          <w:tcPr>
            <w:tcW w:w="4253" w:type="dxa"/>
            <w:vAlign w:val="center"/>
          </w:tcPr>
          <w:p w:rsidR="00A833B3" w:rsidRDefault="00A833B3" w:rsidP="006763E8">
            <w:pPr>
              <w:rPr>
                <w:rFonts w:ascii="Calibri" w:hAnsi="Calibri" w:cs="Calibri"/>
                <w:color w:val="000000"/>
                <w:sz w:val="22"/>
                <w:szCs w:val="22"/>
              </w:rPr>
            </w:pPr>
            <w:r>
              <w:rPr>
                <w:rFonts w:ascii="Calibri" w:hAnsi="Calibri" w:cs="Calibri"/>
                <w:color w:val="000000"/>
                <w:sz w:val="22"/>
                <w:szCs w:val="22"/>
              </w:rPr>
              <w:t>4;Абактерил N300 упаковка;Наличие срока годности на момент передачи (см. примечание)</w:t>
            </w:r>
          </w:p>
        </w:tc>
        <w:tc>
          <w:tcPr>
            <w:tcW w:w="850" w:type="dxa"/>
            <w:vAlign w:val="bottom"/>
          </w:tcPr>
          <w:p w:rsidR="00A833B3" w:rsidRDefault="00A833B3" w:rsidP="006763E8">
            <w:pPr>
              <w:rPr>
                <w:rFonts w:ascii="Calibri" w:hAnsi="Calibri" w:cs="Calibri"/>
                <w:color w:val="000000"/>
                <w:sz w:val="22"/>
                <w:szCs w:val="22"/>
              </w:rPr>
            </w:pPr>
            <w:r>
              <w:rPr>
                <w:rFonts w:ascii="Calibri" w:hAnsi="Calibri" w:cs="Calibri"/>
                <w:color w:val="000000"/>
                <w:sz w:val="22"/>
                <w:szCs w:val="22"/>
              </w:rPr>
              <w:t>упаковка</w:t>
            </w:r>
          </w:p>
        </w:tc>
        <w:tc>
          <w:tcPr>
            <w:tcW w:w="993" w:type="dxa"/>
            <w:vAlign w:val="center"/>
          </w:tcPr>
          <w:p w:rsidR="00A833B3" w:rsidRDefault="00A833B3" w:rsidP="006763E8">
            <w:pPr>
              <w:jc w:val="center"/>
              <w:rPr>
                <w:rFonts w:ascii="Arial LatArm" w:hAnsi="Arial LatArm" w:cs="Arial"/>
              </w:rPr>
            </w:pPr>
          </w:p>
        </w:tc>
        <w:tc>
          <w:tcPr>
            <w:tcW w:w="850" w:type="dxa"/>
            <w:vAlign w:val="center"/>
          </w:tcPr>
          <w:p w:rsidR="00A833B3" w:rsidRDefault="00A833B3" w:rsidP="006763E8">
            <w:pPr>
              <w:jc w:val="center"/>
              <w:rPr>
                <w:rFonts w:ascii="Arial LatArm" w:hAnsi="Arial LatArm" w:cs="Arial"/>
              </w:rPr>
            </w:pPr>
          </w:p>
        </w:tc>
        <w:tc>
          <w:tcPr>
            <w:tcW w:w="1418" w:type="dxa"/>
            <w:vAlign w:val="center"/>
          </w:tcPr>
          <w:p w:rsidR="00A833B3" w:rsidRPr="00A71D81" w:rsidRDefault="00A833B3" w:rsidP="006763E8">
            <w:pPr>
              <w:jc w:val="center"/>
              <w:rPr>
                <w:rFonts w:ascii="GHEA Grapalat" w:hAnsi="GHEA Grapalat"/>
                <w:sz w:val="20"/>
              </w:rPr>
            </w:pPr>
            <w:r>
              <w:rPr>
                <w:rFonts w:ascii="GHEA Grapalat" w:hAnsi="GHEA Grapalat" w:cs="Calibri"/>
                <w:sz w:val="20"/>
                <w:szCs w:val="20"/>
              </w:rPr>
              <w:t>12</w:t>
            </w:r>
          </w:p>
        </w:tc>
        <w:tc>
          <w:tcPr>
            <w:tcW w:w="1248" w:type="dxa"/>
            <w:gridSpan w:val="2"/>
          </w:tcPr>
          <w:p w:rsidR="00A833B3" w:rsidRDefault="00A833B3" w:rsidP="006763E8">
            <w:r w:rsidRPr="00F07985">
              <w:rPr>
                <w:rFonts w:ascii="GHEA Grapalat" w:hAnsi="GHEA Grapalat" w:cs="Courier New"/>
                <w:color w:val="1F1F1F"/>
                <w:sz w:val="12"/>
                <w:szCs w:val="42"/>
                <w:lang w:bidi="ar-SA"/>
              </w:rPr>
              <w:t>Араратский край, село Нор Харберд, Баграмян 38</w:t>
            </w:r>
          </w:p>
        </w:tc>
      </w:tr>
      <w:tr w:rsidR="00A833B3" w:rsidRPr="00576215" w:rsidTr="004E3E4B">
        <w:trPr>
          <w:trHeight w:val="1031"/>
          <w:jc w:val="center"/>
        </w:trPr>
        <w:tc>
          <w:tcPr>
            <w:tcW w:w="1467" w:type="dxa"/>
            <w:vAlign w:val="center"/>
          </w:tcPr>
          <w:p w:rsidR="00A833B3" w:rsidRPr="00B77A61" w:rsidRDefault="00A833B3" w:rsidP="00CB471D">
            <w:pPr>
              <w:pStyle w:val="23"/>
              <w:spacing w:line="240" w:lineRule="auto"/>
              <w:ind w:firstLine="0"/>
              <w:jc w:val="center"/>
              <w:rPr>
                <w:rFonts w:ascii="GHEA Grapalat" w:hAnsi="GHEA Grapalat"/>
                <w:lang w:val="hy-AM"/>
              </w:rPr>
            </w:pPr>
            <w:r>
              <w:rPr>
                <w:rFonts w:ascii="GHEA Grapalat" w:hAnsi="GHEA Grapalat"/>
                <w:lang w:val="hy-AM"/>
              </w:rPr>
              <w:t>3</w:t>
            </w:r>
          </w:p>
        </w:tc>
        <w:tc>
          <w:tcPr>
            <w:tcW w:w="1593" w:type="dxa"/>
            <w:vAlign w:val="center"/>
          </w:tcPr>
          <w:p w:rsidR="00A833B3" w:rsidRPr="00A71D81" w:rsidRDefault="00A833B3" w:rsidP="006763E8">
            <w:pPr>
              <w:jc w:val="center"/>
              <w:rPr>
                <w:rFonts w:ascii="GHEA Grapalat" w:hAnsi="GHEA Grapalat"/>
                <w:sz w:val="20"/>
              </w:rPr>
            </w:pPr>
            <w:r>
              <w:rPr>
                <w:rFonts w:ascii="GHEA Grapalat" w:hAnsi="GHEA Grapalat" w:cs="Calibri"/>
                <w:sz w:val="16"/>
                <w:szCs w:val="16"/>
              </w:rPr>
              <w:t>33711190</w:t>
            </w:r>
          </w:p>
        </w:tc>
        <w:tc>
          <w:tcPr>
            <w:tcW w:w="1704" w:type="dxa"/>
            <w:vAlign w:val="bottom"/>
          </w:tcPr>
          <w:p w:rsidR="00A833B3" w:rsidRDefault="00A833B3" w:rsidP="006763E8">
            <w:pPr>
              <w:rPr>
                <w:rFonts w:ascii="Calibri" w:hAnsi="Calibri" w:cs="Calibri"/>
                <w:color w:val="000000"/>
                <w:sz w:val="22"/>
                <w:szCs w:val="22"/>
              </w:rPr>
            </w:pPr>
            <w:r>
              <w:rPr>
                <w:rFonts w:ascii="Calibri" w:hAnsi="Calibri" w:cs="Calibri"/>
                <w:color w:val="000000"/>
                <w:sz w:val="22"/>
                <w:szCs w:val="22"/>
              </w:rPr>
              <w:t>Ушные палочки N100</w:t>
            </w:r>
          </w:p>
        </w:tc>
        <w:tc>
          <w:tcPr>
            <w:tcW w:w="1053" w:type="dxa"/>
            <w:vAlign w:val="center"/>
          </w:tcPr>
          <w:p w:rsidR="00A833B3" w:rsidRPr="00C36823" w:rsidRDefault="00A833B3" w:rsidP="006763E8">
            <w:pPr>
              <w:widowControl w:val="0"/>
              <w:spacing w:after="120"/>
              <w:jc w:val="center"/>
              <w:rPr>
                <w:rFonts w:ascii="GHEA Grapalat" w:hAnsi="GHEA Grapalat"/>
                <w:sz w:val="22"/>
                <w:szCs w:val="20"/>
              </w:rPr>
            </w:pPr>
          </w:p>
        </w:tc>
        <w:tc>
          <w:tcPr>
            <w:tcW w:w="4253" w:type="dxa"/>
            <w:vAlign w:val="center"/>
          </w:tcPr>
          <w:p w:rsidR="00A833B3" w:rsidRDefault="00A833B3" w:rsidP="006763E8">
            <w:pPr>
              <w:rPr>
                <w:rFonts w:ascii="Calibri" w:hAnsi="Calibri" w:cs="Calibri"/>
                <w:color w:val="000000"/>
                <w:sz w:val="22"/>
                <w:szCs w:val="22"/>
              </w:rPr>
            </w:pPr>
            <w:r>
              <w:rPr>
                <w:rFonts w:ascii="Calibri" w:hAnsi="Calibri" w:cs="Calibri"/>
                <w:color w:val="000000"/>
                <w:sz w:val="22"/>
                <w:szCs w:val="22"/>
              </w:rPr>
              <w:t>6;Ушные палочки N100 упаковка;Наличие срока годности на момент передачи (см. примечание)</w:t>
            </w:r>
          </w:p>
        </w:tc>
        <w:tc>
          <w:tcPr>
            <w:tcW w:w="850" w:type="dxa"/>
            <w:vAlign w:val="bottom"/>
          </w:tcPr>
          <w:p w:rsidR="00A833B3" w:rsidRDefault="00A833B3" w:rsidP="006763E8">
            <w:pPr>
              <w:rPr>
                <w:rFonts w:ascii="Calibri" w:hAnsi="Calibri" w:cs="Calibri"/>
                <w:color w:val="000000"/>
                <w:sz w:val="22"/>
                <w:szCs w:val="22"/>
              </w:rPr>
            </w:pPr>
            <w:r>
              <w:rPr>
                <w:rFonts w:ascii="Calibri" w:hAnsi="Calibri" w:cs="Calibri"/>
                <w:color w:val="000000"/>
                <w:sz w:val="22"/>
                <w:szCs w:val="22"/>
              </w:rPr>
              <w:t>упаковка</w:t>
            </w:r>
          </w:p>
        </w:tc>
        <w:tc>
          <w:tcPr>
            <w:tcW w:w="993" w:type="dxa"/>
            <w:vAlign w:val="center"/>
          </w:tcPr>
          <w:p w:rsidR="00A833B3" w:rsidRDefault="00A833B3" w:rsidP="006763E8">
            <w:pPr>
              <w:jc w:val="center"/>
              <w:rPr>
                <w:rFonts w:ascii="Arial LatArm" w:hAnsi="Arial LatArm" w:cs="Arial"/>
              </w:rPr>
            </w:pPr>
          </w:p>
        </w:tc>
        <w:tc>
          <w:tcPr>
            <w:tcW w:w="850" w:type="dxa"/>
            <w:vAlign w:val="center"/>
          </w:tcPr>
          <w:p w:rsidR="00A833B3" w:rsidRDefault="00A833B3" w:rsidP="006763E8">
            <w:pPr>
              <w:jc w:val="center"/>
              <w:rPr>
                <w:rFonts w:ascii="Arial LatArm" w:hAnsi="Arial LatArm" w:cs="Arial"/>
              </w:rPr>
            </w:pPr>
          </w:p>
        </w:tc>
        <w:tc>
          <w:tcPr>
            <w:tcW w:w="1559" w:type="dxa"/>
            <w:gridSpan w:val="2"/>
            <w:vAlign w:val="center"/>
          </w:tcPr>
          <w:p w:rsidR="00A833B3" w:rsidRPr="00A71D81" w:rsidRDefault="00A833B3" w:rsidP="006763E8">
            <w:pPr>
              <w:jc w:val="center"/>
              <w:rPr>
                <w:rFonts w:ascii="GHEA Grapalat" w:hAnsi="GHEA Grapalat"/>
                <w:sz w:val="20"/>
              </w:rPr>
            </w:pPr>
            <w:r>
              <w:rPr>
                <w:rFonts w:ascii="GHEA Grapalat" w:hAnsi="GHEA Grapalat" w:cs="Calibri"/>
                <w:sz w:val="20"/>
                <w:szCs w:val="20"/>
              </w:rPr>
              <w:t>50</w:t>
            </w:r>
          </w:p>
        </w:tc>
        <w:tc>
          <w:tcPr>
            <w:tcW w:w="1107" w:type="dxa"/>
          </w:tcPr>
          <w:p w:rsidR="00A833B3" w:rsidRDefault="00A833B3" w:rsidP="006763E8">
            <w:r w:rsidRPr="00F07985">
              <w:rPr>
                <w:rFonts w:ascii="GHEA Grapalat" w:hAnsi="GHEA Grapalat" w:cs="Courier New"/>
                <w:color w:val="1F1F1F"/>
                <w:sz w:val="12"/>
                <w:szCs w:val="42"/>
                <w:lang w:bidi="ar-SA"/>
              </w:rPr>
              <w:t>Араратский край, село Нор Харберд, Баграмян 38</w:t>
            </w:r>
          </w:p>
        </w:tc>
      </w:tr>
      <w:tr w:rsidR="00A833B3" w:rsidRPr="00576215" w:rsidTr="004E3E4B">
        <w:trPr>
          <w:trHeight w:val="1031"/>
          <w:jc w:val="center"/>
        </w:trPr>
        <w:tc>
          <w:tcPr>
            <w:tcW w:w="1467" w:type="dxa"/>
            <w:vAlign w:val="center"/>
          </w:tcPr>
          <w:p w:rsidR="00A833B3" w:rsidRPr="00B77A61" w:rsidRDefault="00A833B3" w:rsidP="00CB471D">
            <w:pPr>
              <w:pStyle w:val="23"/>
              <w:spacing w:line="240" w:lineRule="auto"/>
              <w:ind w:firstLine="0"/>
              <w:jc w:val="center"/>
              <w:rPr>
                <w:rFonts w:ascii="GHEA Grapalat" w:hAnsi="GHEA Grapalat"/>
                <w:lang w:val="hy-AM"/>
              </w:rPr>
            </w:pPr>
            <w:r>
              <w:rPr>
                <w:rFonts w:ascii="GHEA Grapalat" w:hAnsi="GHEA Grapalat"/>
                <w:lang w:val="hy-AM"/>
              </w:rPr>
              <w:lastRenderedPageBreak/>
              <w:t>4</w:t>
            </w:r>
          </w:p>
        </w:tc>
        <w:tc>
          <w:tcPr>
            <w:tcW w:w="1593" w:type="dxa"/>
            <w:vAlign w:val="center"/>
          </w:tcPr>
          <w:p w:rsidR="00A833B3" w:rsidRPr="00A71D81" w:rsidRDefault="00A833B3" w:rsidP="006763E8">
            <w:pPr>
              <w:jc w:val="center"/>
              <w:rPr>
                <w:rFonts w:ascii="GHEA Grapalat" w:hAnsi="GHEA Grapalat"/>
                <w:sz w:val="20"/>
              </w:rPr>
            </w:pPr>
            <w:r>
              <w:rPr>
                <w:rFonts w:ascii="GHEA Grapalat" w:hAnsi="GHEA Grapalat" w:cs="Calibri"/>
                <w:sz w:val="16"/>
                <w:szCs w:val="16"/>
              </w:rPr>
              <w:t>33611350</w:t>
            </w:r>
          </w:p>
        </w:tc>
        <w:tc>
          <w:tcPr>
            <w:tcW w:w="1704" w:type="dxa"/>
            <w:vAlign w:val="bottom"/>
          </w:tcPr>
          <w:p w:rsidR="00A833B3" w:rsidRDefault="00A833B3" w:rsidP="006763E8">
            <w:pPr>
              <w:rPr>
                <w:rFonts w:ascii="Calibri" w:hAnsi="Calibri" w:cs="Calibri"/>
                <w:color w:val="000000"/>
                <w:sz w:val="22"/>
                <w:szCs w:val="22"/>
              </w:rPr>
            </w:pPr>
            <w:r>
              <w:rPr>
                <w:rFonts w:ascii="Calibri" w:hAnsi="Calibri" w:cs="Calibri"/>
                <w:color w:val="000000"/>
                <w:sz w:val="22"/>
                <w:szCs w:val="22"/>
              </w:rPr>
              <w:t>Раствор аскорбиновой кислоты 5% 5 мл</w:t>
            </w:r>
          </w:p>
        </w:tc>
        <w:tc>
          <w:tcPr>
            <w:tcW w:w="1053" w:type="dxa"/>
            <w:vAlign w:val="center"/>
          </w:tcPr>
          <w:p w:rsidR="00A833B3" w:rsidRPr="00C36823" w:rsidRDefault="00A833B3" w:rsidP="006763E8">
            <w:pPr>
              <w:widowControl w:val="0"/>
              <w:spacing w:after="120"/>
              <w:jc w:val="center"/>
              <w:rPr>
                <w:rFonts w:ascii="GHEA Grapalat" w:hAnsi="GHEA Grapalat"/>
                <w:sz w:val="22"/>
                <w:szCs w:val="20"/>
              </w:rPr>
            </w:pPr>
          </w:p>
        </w:tc>
        <w:tc>
          <w:tcPr>
            <w:tcW w:w="4253" w:type="dxa"/>
            <w:vAlign w:val="center"/>
          </w:tcPr>
          <w:p w:rsidR="00A833B3" w:rsidRDefault="00A833B3" w:rsidP="006763E8">
            <w:pPr>
              <w:rPr>
                <w:rFonts w:ascii="Calibri" w:hAnsi="Calibri" w:cs="Calibri"/>
                <w:color w:val="000000"/>
                <w:sz w:val="22"/>
                <w:szCs w:val="22"/>
              </w:rPr>
            </w:pPr>
            <w:r>
              <w:rPr>
                <w:rFonts w:ascii="Calibri" w:hAnsi="Calibri" w:cs="Calibri"/>
                <w:color w:val="000000"/>
                <w:sz w:val="22"/>
                <w:szCs w:val="22"/>
              </w:rPr>
              <w:t>8;Аскорбиновая кислота раствор 5% 5 мл ампула;Наличие срока годности на момент передачи (см. примечание)</w:t>
            </w:r>
          </w:p>
        </w:tc>
        <w:tc>
          <w:tcPr>
            <w:tcW w:w="850" w:type="dxa"/>
            <w:vAlign w:val="bottom"/>
          </w:tcPr>
          <w:p w:rsidR="00A833B3" w:rsidRDefault="00A833B3" w:rsidP="006763E8">
            <w:pPr>
              <w:rPr>
                <w:rFonts w:ascii="Calibri" w:hAnsi="Calibri" w:cs="Calibri"/>
                <w:color w:val="000000"/>
                <w:sz w:val="22"/>
                <w:szCs w:val="22"/>
              </w:rPr>
            </w:pPr>
            <w:r>
              <w:rPr>
                <w:rFonts w:ascii="Calibri" w:hAnsi="Calibri" w:cs="Calibri"/>
                <w:color w:val="000000"/>
                <w:sz w:val="22"/>
                <w:szCs w:val="22"/>
              </w:rPr>
              <w:t>ампула</w:t>
            </w:r>
          </w:p>
        </w:tc>
        <w:tc>
          <w:tcPr>
            <w:tcW w:w="993" w:type="dxa"/>
            <w:vAlign w:val="center"/>
          </w:tcPr>
          <w:p w:rsidR="00A833B3" w:rsidRDefault="00A833B3" w:rsidP="006763E8">
            <w:pPr>
              <w:jc w:val="center"/>
              <w:rPr>
                <w:rFonts w:ascii="Arial LatArm" w:hAnsi="Arial LatArm" w:cs="Arial"/>
              </w:rPr>
            </w:pPr>
          </w:p>
        </w:tc>
        <w:tc>
          <w:tcPr>
            <w:tcW w:w="850" w:type="dxa"/>
            <w:vAlign w:val="center"/>
          </w:tcPr>
          <w:p w:rsidR="00A833B3" w:rsidRDefault="00A833B3" w:rsidP="006763E8">
            <w:pPr>
              <w:jc w:val="center"/>
              <w:rPr>
                <w:rFonts w:ascii="Arial LatArm" w:hAnsi="Arial LatArm" w:cs="Arial"/>
              </w:rPr>
            </w:pPr>
          </w:p>
        </w:tc>
        <w:tc>
          <w:tcPr>
            <w:tcW w:w="1559" w:type="dxa"/>
            <w:gridSpan w:val="2"/>
            <w:vAlign w:val="center"/>
          </w:tcPr>
          <w:p w:rsidR="00A833B3" w:rsidRPr="00A71D81" w:rsidRDefault="00A833B3" w:rsidP="006763E8">
            <w:pPr>
              <w:jc w:val="center"/>
              <w:rPr>
                <w:rFonts w:ascii="GHEA Grapalat" w:hAnsi="GHEA Grapalat"/>
                <w:sz w:val="20"/>
              </w:rPr>
            </w:pPr>
            <w:r>
              <w:rPr>
                <w:rFonts w:ascii="GHEA Grapalat" w:hAnsi="GHEA Grapalat" w:cs="Calibri"/>
                <w:sz w:val="20"/>
                <w:szCs w:val="20"/>
              </w:rPr>
              <w:t>100</w:t>
            </w:r>
          </w:p>
        </w:tc>
        <w:tc>
          <w:tcPr>
            <w:tcW w:w="1107" w:type="dxa"/>
          </w:tcPr>
          <w:p w:rsidR="00A833B3" w:rsidRDefault="00A833B3" w:rsidP="006763E8">
            <w:r w:rsidRPr="00F07985">
              <w:rPr>
                <w:rFonts w:ascii="GHEA Grapalat" w:hAnsi="GHEA Grapalat" w:cs="Courier New"/>
                <w:color w:val="1F1F1F"/>
                <w:sz w:val="12"/>
                <w:szCs w:val="42"/>
                <w:lang w:bidi="ar-SA"/>
              </w:rPr>
              <w:t>Араратский край, село Нор Харберд, Баграмян 38</w:t>
            </w:r>
          </w:p>
        </w:tc>
      </w:tr>
      <w:tr w:rsidR="00A833B3" w:rsidRPr="00576215" w:rsidTr="004E3E4B">
        <w:trPr>
          <w:trHeight w:val="1031"/>
          <w:jc w:val="center"/>
        </w:trPr>
        <w:tc>
          <w:tcPr>
            <w:tcW w:w="1467" w:type="dxa"/>
            <w:vAlign w:val="center"/>
          </w:tcPr>
          <w:p w:rsidR="00A833B3" w:rsidRPr="00B77A61" w:rsidRDefault="00A833B3" w:rsidP="00CB471D">
            <w:pPr>
              <w:pStyle w:val="23"/>
              <w:spacing w:line="240" w:lineRule="auto"/>
              <w:ind w:firstLine="0"/>
              <w:jc w:val="center"/>
              <w:rPr>
                <w:rFonts w:ascii="GHEA Grapalat" w:hAnsi="GHEA Grapalat"/>
                <w:lang w:val="hy-AM"/>
              </w:rPr>
            </w:pPr>
            <w:r>
              <w:rPr>
                <w:rFonts w:ascii="GHEA Grapalat" w:hAnsi="GHEA Grapalat"/>
                <w:lang w:val="hy-AM"/>
              </w:rPr>
              <w:t>5</w:t>
            </w:r>
          </w:p>
        </w:tc>
        <w:tc>
          <w:tcPr>
            <w:tcW w:w="1593" w:type="dxa"/>
            <w:vAlign w:val="center"/>
          </w:tcPr>
          <w:p w:rsidR="00A833B3" w:rsidRPr="00A71D81" w:rsidRDefault="00A833B3" w:rsidP="006763E8">
            <w:pPr>
              <w:jc w:val="center"/>
              <w:rPr>
                <w:rFonts w:ascii="GHEA Grapalat" w:hAnsi="GHEA Grapalat"/>
                <w:sz w:val="20"/>
              </w:rPr>
            </w:pPr>
            <w:r>
              <w:rPr>
                <w:rFonts w:ascii="GHEA Grapalat" w:hAnsi="GHEA Grapalat" w:cs="Calibri"/>
                <w:sz w:val="16"/>
                <w:szCs w:val="16"/>
              </w:rPr>
              <w:t>33611350</w:t>
            </w:r>
          </w:p>
        </w:tc>
        <w:tc>
          <w:tcPr>
            <w:tcW w:w="1704" w:type="dxa"/>
            <w:vAlign w:val="bottom"/>
          </w:tcPr>
          <w:p w:rsidR="00A833B3" w:rsidRDefault="00A833B3" w:rsidP="006763E8">
            <w:pPr>
              <w:rPr>
                <w:rFonts w:ascii="Calibri" w:hAnsi="Calibri" w:cs="Calibri"/>
                <w:color w:val="000000"/>
                <w:sz w:val="22"/>
                <w:szCs w:val="22"/>
              </w:rPr>
            </w:pPr>
            <w:r>
              <w:rPr>
                <w:rFonts w:ascii="Calibri" w:hAnsi="Calibri" w:cs="Calibri"/>
                <w:color w:val="000000"/>
                <w:sz w:val="22"/>
                <w:szCs w:val="22"/>
              </w:rPr>
              <w:t>Аскорбиновая кислота (порошок)</w:t>
            </w:r>
          </w:p>
        </w:tc>
        <w:tc>
          <w:tcPr>
            <w:tcW w:w="1053" w:type="dxa"/>
            <w:vAlign w:val="center"/>
          </w:tcPr>
          <w:p w:rsidR="00A833B3" w:rsidRPr="00C36823" w:rsidRDefault="00A833B3" w:rsidP="006763E8">
            <w:pPr>
              <w:widowControl w:val="0"/>
              <w:spacing w:after="120"/>
              <w:jc w:val="center"/>
              <w:rPr>
                <w:rFonts w:ascii="GHEA Grapalat" w:hAnsi="GHEA Grapalat"/>
                <w:sz w:val="22"/>
                <w:szCs w:val="20"/>
              </w:rPr>
            </w:pPr>
          </w:p>
        </w:tc>
        <w:tc>
          <w:tcPr>
            <w:tcW w:w="4253" w:type="dxa"/>
            <w:vAlign w:val="center"/>
          </w:tcPr>
          <w:p w:rsidR="00A833B3" w:rsidRDefault="00A833B3" w:rsidP="006763E8">
            <w:pPr>
              <w:rPr>
                <w:rFonts w:ascii="Calibri" w:hAnsi="Calibri" w:cs="Calibri"/>
                <w:color w:val="000000"/>
                <w:sz w:val="22"/>
                <w:szCs w:val="22"/>
              </w:rPr>
            </w:pPr>
            <w:r>
              <w:rPr>
                <w:rFonts w:ascii="Calibri" w:hAnsi="Calibri" w:cs="Calibri"/>
                <w:color w:val="000000"/>
                <w:sz w:val="22"/>
                <w:szCs w:val="22"/>
              </w:rPr>
              <w:t>11;Аскорбиновая кислота порошок (г);Наличие срока годности на момент передачи (см. примечание)</w:t>
            </w:r>
          </w:p>
        </w:tc>
        <w:tc>
          <w:tcPr>
            <w:tcW w:w="850" w:type="dxa"/>
            <w:vAlign w:val="bottom"/>
          </w:tcPr>
          <w:p w:rsidR="00A833B3" w:rsidRDefault="00A833B3" w:rsidP="006763E8">
            <w:pPr>
              <w:rPr>
                <w:rFonts w:ascii="Calibri" w:hAnsi="Calibri" w:cs="Calibri"/>
                <w:color w:val="000000"/>
                <w:sz w:val="22"/>
                <w:szCs w:val="22"/>
              </w:rPr>
            </w:pPr>
            <w:r>
              <w:rPr>
                <w:rFonts w:ascii="Calibri" w:hAnsi="Calibri" w:cs="Calibri"/>
                <w:color w:val="000000"/>
                <w:sz w:val="22"/>
                <w:szCs w:val="22"/>
              </w:rPr>
              <w:t>грамм</w:t>
            </w:r>
          </w:p>
        </w:tc>
        <w:tc>
          <w:tcPr>
            <w:tcW w:w="993" w:type="dxa"/>
            <w:vAlign w:val="center"/>
          </w:tcPr>
          <w:p w:rsidR="00A833B3" w:rsidRDefault="00A833B3" w:rsidP="006763E8">
            <w:pPr>
              <w:jc w:val="center"/>
              <w:rPr>
                <w:rFonts w:ascii="Arial LatArm" w:hAnsi="Arial LatArm" w:cs="Arial"/>
              </w:rPr>
            </w:pPr>
          </w:p>
        </w:tc>
        <w:tc>
          <w:tcPr>
            <w:tcW w:w="850" w:type="dxa"/>
            <w:vAlign w:val="center"/>
          </w:tcPr>
          <w:p w:rsidR="00A833B3" w:rsidRDefault="00A833B3" w:rsidP="006763E8">
            <w:pPr>
              <w:jc w:val="center"/>
              <w:rPr>
                <w:rFonts w:ascii="Arial LatArm" w:hAnsi="Arial LatArm" w:cs="Arial"/>
              </w:rPr>
            </w:pPr>
          </w:p>
        </w:tc>
        <w:tc>
          <w:tcPr>
            <w:tcW w:w="1559" w:type="dxa"/>
            <w:gridSpan w:val="2"/>
            <w:vAlign w:val="center"/>
          </w:tcPr>
          <w:p w:rsidR="00A833B3" w:rsidRPr="00A71D81" w:rsidRDefault="00A833B3" w:rsidP="006763E8">
            <w:pPr>
              <w:jc w:val="center"/>
              <w:rPr>
                <w:rFonts w:ascii="GHEA Grapalat" w:hAnsi="GHEA Grapalat"/>
                <w:sz w:val="20"/>
              </w:rPr>
            </w:pPr>
            <w:r>
              <w:rPr>
                <w:rFonts w:ascii="GHEA Grapalat" w:hAnsi="GHEA Grapalat" w:cs="Calibri"/>
                <w:sz w:val="20"/>
                <w:szCs w:val="20"/>
              </w:rPr>
              <w:t>3000</w:t>
            </w:r>
          </w:p>
        </w:tc>
        <w:tc>
          <w:tcPr>
            <w:tcW w:w="1107" w:type="dxa"/>
          </w:tcPr>
          <w:p w:rsidR="00A833B3" w:rsidRDefault="00A833B3" w:rsidP="006763E8">
            <w:r w:rsidRPr="00F07985">
              <w:rPr>
                <w:rFonts w:ascii="GHEA Grapalat" w:hAnsi="GHEA Grapalat" w:cs="Courier New"/>
                <w:color w:val="1F1F1F"/>
                <w:sz w:val="12"/>
                <w:szCs w:val="42"/>
                <w:lang w:bidi="ar-SA"/>
              </w:rPr>
              <w:t>Араратский край, село Нор Харберд, Баграмян 38</w:t>
            </w:r>
          </w:p>
        </w:tc>
      </w:tr>
      <w:tr w:rsidR="00A833B3" w:rsidRPr="00576215" w:rsidTr="004E3E4B">
        <w:trPr>
          <w:trHeight w:val="1031"/>
          <w:jc w:val="center"/>
        </w:trPr>
        <w:tc>
          <w:tcPr>
            <w:tcW w:w="1467" w:type="dxa"/>
            <w:vAlign w:val="center"/>
          </w:tcPr>
          <w:p w:rsidR="00A833B3" w:rsidRPr="00B77A61" w:rsidRDefault="00A833B3" w:rsidP="00CB471D">
            <w:pPr>
              <w:pStyle w:val="23"/>
              <w:spacing w:line="240" w:lineRule="auto"/>
              <w:ind w:firstLine="0"/>
              <w:jc w:val="center"/>
              <w:rPr>
                <w:rFonts w:ascii="GHEA Grapalat" w:hAnsi="GHEA Grapalat"/>
                <w:lang w:val="hy-AM"/>
              </w:rPr>
            </w:pPr>
            <w:r>
              <w:rPr>
                <w:rFonts w:ascii="GHEA Grapalat" w:hAnsi="GHEA Grapalat"/>
                <w:lang w:val="hy-AM"/>
              </w:rPr>
              <w:t>6</w:t>
            </w:r>
          </w:p>
        </w:tc>
        <w:tc>
          <w:tcPr>
            <w:tcW w:w="1593" w:type="dxa"/>
            <w:vAlign w:val="center"/>
          </w:tcPr>
          <w:p w:rsidR="00A833B3" w:rsidRPr="00A71D81" w:rsidRDefault="00A833B3" w:rsidP="006763E8">
            <w:pPr>
              <w:jc w:val="center"/>
              <w:rPr>
                <w:rFonts w:ascii="GHEA Grapalat" w:hAnsi="GHEA Grapalat"/>
                <w:sz w:val="20"/>
              </w:rPr>
            </w:pPr>
            <w:r>
              <w:rPr>
                <w:rFonts w:ascii="GHEA Grapalat" w:hAnsi="GHEA Grapalat" w:cs="Calibri"/>
                <w:sz w:val="16"/>
                <w:szCs w:val="16"/>
              </w:rPr>
              <w:t>33661151</w:t>
            </w:r>
          </w:p>
        </w:tc>
        <w:tc>
          <w:tcPr>
            <w:tcW w:w="1704" w:type="dxa"/>
            <w:vAlign w:val="bottom"/>
          </w:tcPr>
          <w:p w:rsidR="00A833B3" w:rsidRDefault="00A833B3" w:rsidP="006763E8">
            <w:pPr>
              <w:rPr>
                <w:rFonts w:ascii="Calibri" w:hAnsi="Calibri" w:cs="Calibri"/>
                <w:color w:val="000000"/>
                <w:sz w:val="22"/>
                <w:szCs w:val="22"/>
              </w:rPr>
            </w:pPr>
            <w:r>
              <w:rPr>
                <w:rFonts w:ascii="Calibri" w:hAnsi="Calibri" w:cs="Calibri"/>
                <w:color w:val="000000"/>
                <w:sz w:val="22"/>
                <w:szCs w:val="22"/>
              </w:rPr>
              <w:t>Ацикловир мазь 5 г</w:t>
            </w:r>
          </w:p>
        </w:tc>
        <w:tc>
          <w:tcPr>
            <w:tcW w:w="1053" w:type="dxa"/>
            <w:vAlign w:val="center"/>
          </w:tcPr>
          <w:p w:rsidR="00A833B3" w:rsidRPr="00C36823" w:rsidRDefault="00A833B3" w:rsidP="006763E8">
            <w:pPr>
              <w:widowControl w:val="0"/>
              <w:spacing w:after="120"/>
              <w:jc w:val="center"/>
              <w:rPr>
                <w:rFonts w:ascii="GHEA Grapalat" w:hAnsi="GHEA Grapalat"/>
                <w:sz w:val="22"/>
                <w:szCs w:val="20"/>
              </w:rPr>
            </w:pPr>
          </w:p>
        </w:tc>
        <w:tc>
          <w:tcPr>
            <w:tcW w:w="4253" w:type="dxa"/>
            <w:vAlign w:val="center"/>
          </w:tcPr>
          <w:p w:rsidR="00A833B3" w:rsidRDefault="00A833B3" w:rsidP="006763E8">
            <w:pPr>
              <w:rPr>
                <w:rFonts w:ascii="Calibri" w:hAnsi="Calibri" w:cs="Calibri"/>
                <w:color w:val="000000"/>
                <w:sz w:val="22"/>
                <w:szCs w:val="22"/>
              </w:rPr>
            </w:pPr>
            <w:r>
              <w:rPr>
                <w:rFonts w:ascii="Calibri" w:hAnsi="Calibri" w:cs="Calibri"/>
                <w:color w:val="000000"/>
                <w:sz w:val="22"/>
                <w:szCs w:val="22"/>
              </w:rPr>
              <w:t>14;Ацикловир мазь 5 г;Наличие срока годности на момент передачи (см. примечание)</w:t>
            </w:r>
          </w:p>
        </w:tc>
        <w:tc>
          <w:tcPr>
            <w:tcW w:w="850" w:type="dxa"/>
            <w:vAlign w:val="bottom"/>
          </w:tcPr>
          <w:p w:rsidR="00A833B3" w:rsidRDefault="00A833B3" w:rsidP="006763E8">
            <w:pPr>
              <w:rPr>
                <w:rFonts w:ascii="Calibri" w:hAnsi="Calibri" w:cs="Calibri"/>
                <w:color w:val="000000"/>
                <w:sz w:val="22"/>
                <w:szCs w:val="22"/>
              </w:rPr>
            </w:pPr>
            <w:r>
              <w:rPr>
                <w:rFonts w:ascii="Calibri" w:hAnsi="Calibri" w:cs="Calibri"/>
                <w:color w:val="000000"/>
                <w:sz w:val="22"/>
                <w:szCs w:val="22"/>
              </w:rPr>
              <w:t>штука</w:t>
            </w:r>
          </w:p>
        </w:tc>
        <w:tc>
          <w:tcPr>
            <w:tcW w:w="993" w:type="dxa"/>
            <w:vAlign w:val="center"/>
          </w:tcPr>
          <w:p w:rsidR="00A833B3" w:rsidRDefault="00A833B3" w:rsidP="006763E8">
            <w:pPr>
              <w:jc w:val="center"/>
              <w:rPr>
                <w:rFonts w:ascii="Arial LatArm" w:hAnsi="Arial LatArm" w:cs="Arial"/>
              </w:rPr>
            </w:pPr>
          </w:p>
        </w:tc>
        <w:tc>
          <w:tcPr>
            <w:tcW w:w="850" w:type="dxa"/>
            <w:vAlign w:val="center"/>
          </w:tcPr>
          <w:p w:rsidR="00A833B3" w:rsidRDefault="00A833B3" w:rsidP="006763E8">
            <w:pPr>
              <w:jc w:val="center"/>
              <w:rPr>
                <w:rFonts w:ascii="Arial LatArm" w:hAnsi="Arial LatArm" w:cs="Arial"/>
              </w:rPr>
            </w:pPr>
          </w:p>
        </w:tc>
        <w:tc>
          <w:tcPr>
            <w:tcW w:w="1559" w:type="dxa"/>
            <w:gridSpan w:val="2"/>
            <w:vAlign w:val="center"/>
          </w:tcPr>
          <w:p w:rsidR="00A833B3" w:rsidRPr="00A71D81" w:rsidRDefault="00A833B3" w:rsidP="006763E8">
            <w:pPr>
              <w:jc w:val="center"/>
              <w:rPr>
                <w:rFonts w:ascii="GHEA Grapalat" w:hAnsi="GHEA Grapalat"/>
                <w:sz w:val="20"/>
              </w:rPr>
            </w:pPr>
            <w:r>
              <w:rPr>
                <w:rFonts w:ascii="GHEA Grapalat" w:hAnsi="GHEA Grapalat" w:cs="Calibri"/>
                <w:sz w:val="20"/>
                <w:szCs w:val="20"/>
              </w:rPr>
              <w:t>5</w:t>
            </w:r>
          </w:p>
        </w:tc>
        <w:tc>
          <w:tcPr>
            <w:tcW w:w="1107" w:type="dxa"/>
          </w:tcPr>
          <w:p w:rsidR="00A833B3" w:rsidRDefault="00A833B3" w:rsidP="006763E8">
            <w:r w:rsidRPr="00F07985">
              <w:rPr>
                <w:rFonts w:ascii="GHEA Grapalat" w:hAnsi="GHEA Grapalat" w:cs="Courier New"/>
                <w:color w:val="1F1F1F"/>
                <w:sz w:val="12"/>
                <w:szCs w:val="42"/>
                <w:lang w:bidi="ar-SA"/>
              </w:rPr>
              <w:t>Араратский край, село Нор Харберд, Баграмян 38</w:t>
            </w:r>
          </w:p>
        </w:tc>
      </w:tr>
      <w:tr w:rsidR="00A833B3" w:rsidRPr="00576215" w:rsidTr="004E3E4B">
        <w:trPr>
          <w:trHeight w:val="1031"/>
          <w:jc w:val="center"/>
        </w:trPr>
        <w:tc>
          <w:tcPr>
            <w:tcW w:w="1467" w:type="dxa"/>
            <w:vAlign w:val="center"/>
          </w:tcPr>
          <w:p w:rsidR="00A833B3" w:rsidRPr="00B77A61" w:rsidRDefault="00A833B3" w:rsidP="00CB471D">
            <w:pPr>
              <w:pStyle w:val="23"/>
              <w:spacing w:line="240" w:lineRule="auto"/>
              <w:ind w:firstLine="0"/>
              <w:jc w:val="center"/>
              <w:rPr>
                <w:rFonts w:ascii="GHEA Grapalat" w:hAnsi="GHEA Grapalat"/>
                <w:lang w:val="hy-AM"/>
              </w:rPr>
            </w:pPr>
            <w:r>
              <w:rPr>
                <w:rFonts w:ascii="GHEA Grapalat" w:hAnsi="GHEA Grapalat"/>
                <w:lang w:val="hy-AM"/>
              </w:rPr>
              <w:t>7</w:t>
            </w:r>
          </w:p>
        </w:tc>
        <w:tc>
          <w:tcPr>
            <w:tcW w:w="1593" w:type="dxa"/>
            <w:vAlign w:val="center"/>
          </w:tcPr>
          <w:p w:rsidR="00A833B3" w:rsidRPr="00A71D81" w:rsidRDefault="00A833B3" w:rsidP="006763E8">
            <w:pPr>
              <w:jc w:val="center"/>
              <w:rPr>
                <w:rFonts w:ascii="GHEA Grapalat" w:hAnsi="GHEA Grapalat"/>
                <w:sz w:val="20"/>
              </w:rPr>
            </w:pPr>
            <w:r>
              <w:rPr>
                <w:rFonts w:ascii="GHEA Grapalat" w:hAnsi="GHEA Grapalat" w:cs="Calibri"/>
                <w:sz w:val="16"/>
                <w:szCs w:val="16"/>
              </w:rPr>
              <w:t>33141215</w:t>
            </w:r>
          </w:p>
        </w:tc>
        <w:tc>
          <w:tcPr>
            <w:tcW w:w="1704" w:type="dxa"/>
            <w:vAlign w:val="bottom"/>
          </w:tcPr>
          <w:p w:rsidR="00A833B3" w:rsidRDefault="00A833B3" w:rsidP="006763E8">
            <w:pPr>
              <w:rPr>
                <w:rFonts w:ascii="Calibri" w:hAnsi="Calibri" w:cs="Calibri"/>
                <w:color w:val="000000"/>
                <w:sz w:val="22"/>
                <w:szCs w:val="22"/>
              </w:rPr>
            </w:pPr>
            <w:r>
              <w:rPr>
                <w:rFonts w:ascii="Calibri" w:hAnsi="Calibri" w:cs="Calibri"/>
                <w:color w:val="000000"/>
                <w:sz w:val="22"/>
                <w:szCs w:val="22"/>
              </w:rPr>
              <w:t>Вата нестерильная</w:t>
            </w:r>
          </w:p>
        </w:tc>
        <w:tc>
          <w:tcPr>
            <w:tcW w:w="1053" w:type="dxa"/>
            <w:vAlign w:val="center"/>
          </w:tcPr>
          <w:p w:rsidR="00A833B3" w:rsidRPr="00C36823" w:rsidRDefault="00A833B3" w:rsidP="006763E8">
            <w:pPr>
              <w:widowControl w:val="0"/>
              <w:spacing w:after="120"/>
              <w:jc w:val="center"/>
              <w:rPr>
                <w:rFonts w:ascii="GHEA Grapalat" w:hAnsi="GHEA Grapalat"/>
                <w:sz w:val="22"/>
                <w:szCs w:val="20"/>
              </w:rPr>
            </w:pPr>
          </w:p>
        </w:tc>
        <w:tc>
          <w:tcPr>
            <w:tcW w:w="4253" w:type="dxa"/>
            <w:vAlign w:val="center"/>
          </w:tcPr>
          <w:p w:rsidR="00A833B3" w:rsidRDefault="00A833B3" w:rsidP="006763E8">
            <w:pPr>
              <w:rPr>
                <w:rFonts w:ascii="Calibri" w:hAnsi="Calibri" w:cs="Calibri"/>
                <w:color w:val="000000"/>
                <w:sz w:val="22"/>
                <w:szCs w:val="22"/>
              </w:rPr>
            </w:pPr>
            <w:r>
              <w:rPr>
                <w:rFonts w:ascii="Calibri" w:hAnsi="Calibri" w:cs="Calibri"/>
                <w:color w:val="000000"/>
                <w:sz w:val="22"/>
                <w:szCs w:val="22"/>
              </w:rPr>
              <w:t>17;Вата нестерильная (г);Наличие срока годности на момент передачи (см. примечание)</w:t>
            </w:r>
          </w:p>
        </w:tc>
        <w:tc>
          <w:tcPr>
            <w:tcW w:w="850" w:type="dxa"/>
            <w:vAlign w:val="bottom"/>
          </w:tcPr>
          <w:p w:rsidR="00A833B3" w:rsidRDefault="00A833B3" w:rsidP="006763E8">
            <w:pPr>
              <w:rPr>
                <w:rFonts w:ascii="Calibri" w:hAnsi="Calibri" w:cs="Calibri"/>
                <w:color w:val="000000"/>
                <w:sz w:val="22"/>
                <w:szCs w:val="22"/>
              </w:rPr>
            </w:pPr>
            <w:r>
              <w:rPr>
                <w:rFonts w:ascii="Calibri" w:hAnsi="Calibri" w:cs="Calibri"/>
                <w:color w:val="000000"/>
                <w:sz w:val="22"/>
                <w:szCs w:val="22"/>
              </w:rPr>
              <w:t>грамм</w:t>
            </w:r>
          </w:p>
        </w:tc>
        <w:tc>
          <w:tcPr>
            <w:tcW w:w="993" w:type="dxa"/>
            <w:vAlign w:val="center"/>
          </w:tcPr>
          <w:p w:rsidR="00A833B3" w:rsidRDefault="00A833B3" w:rsidP="006763E8">
            <w:pPr>
              <w:jc w:val="center"/>
              <w:rPr>
                <w:rFonts w:ascii="Arial LatArm" w:hAnsi="Arial LatArm" w:cs="Arial"/>
              </w:rPr>
            </w:pPr>
          </w:p>
        </w:tc>
        <w:tc>
          <w:tcPr>
            <w:tcW w:w="850" w:type="dxa"/>
            <w:vAlign w:val="center"/>
          </w:tcPr>
          <w:p w:rsidR="00A833B3" w:rsidRDefault="00A833B3" w:rsidP="006763E8">
            <w:pPr>
              <w:jc w:val="center"/>
              <w:rPr>
                <w:rFonts w:ascii="Arial LatArm" w:hAnsi="Arial LatArm" w:cs="Arial"/>
              </w:rPr>
            </w:pPr>
          </w:p>
        </w:tc>
        <w:tc>
          <w:tcPr>
            <w:tcW w:w="1559" w:type="dxa"/>
            <w:gridSpan w:val="2"/>
            <w:vAlign w:val="center"/>
          </w:tcPr>
          <w:p w:rsidR="00A833B3" w:rsidRPr="00A71D81" w:rsidRDefault="00A833B3" w:rsidP="006763E8">
            <w:pPr>
              <w:jc w:val="center"/>
              <w:rPr>
                <w:rFonts w:ascii="GHEA Grapalat" w:hAnsi="GHEA Grapalat"/>
                <w:sz w:val="20"/>
              </w:rPr>
            </w:pPr>
            <w:r>
              <w:rPr>
                <w:rFonts w:ascii="GHEA Grapalat" w:hAnsi="GHEA Grapalat" w:cs="Calibri"/>
                <w:sz w:val="20"/>
                <w:szCs w:val="20"/>
              </w:rPr>
              <w:t>2000</w:t>
            </w:r>
          </w:p>
        </w:tc>
        <w:tc>
          <w:tcPr>
            <w:tcW w:w="1107" w:type="dxa"/>
          </w:tcPr>
          <w:p w:rsidR="00A833B3" w:rsidRDefault="00A833B3" w:rsidP="006763E8">
            <w:r w:rsidRPr="00F07985">
              <w:rPr>
                <w:rFonts w:ascii="GHEA Grapalat" w:hAnsi="GHEA Grapalat" w:cs="Courier New"/>
                <w:color w:val="1F1F1F"/>
                <w:sz w:val="12"/>
                <w:szCs w:val="42"/>
                <w:lang w:bidi="ar-SA"/>
              </w:rPr>
              <w:t>Араратский край, село Нор Харберд, Баграмян 38</w:t>
            </w:r>
          </w:p>
        </w:tc>
      </w:tr>
      <w:tr w:rsidR="00A833B3" w:rsidRPr="00576215" w:rsidTr="004E3E4B">
        <w:trPr>
          <w:trHeight w:val="1031"/>
          <w:jc w:val="center"/>
        </w:trPr>
        <w:tc>
          <w:tcPr>
            <w:tcW w:w="1467" w:type="dxa"/>
            <w:vAlign w:val="center"/>
          </w:tcPr>
          <w:p w:rsidR="00A833B3" w:rsidRPr="00B77A61" w:rsidRDefault="00A833B3" w:rsidP="00CB471D">
            <w:pPr>
              <w:pStyle w:val="23"/>
              <w:spacing w:line="240" w:lineRule="auto"/>
              <w:ind w:firstLine="0"/>
              <w:jc w:val="center"/>
              <w:rPr>
                <w:rFonts w:ascii="GHEA Grapalat" w:hAnsi="GHEA Grapalat"/>
                <w:lang w:val="hy-AM"/>
              </w:rPr>
            </w:pPr>
            <w:r>
              <w:rPr>
                <w:rFonts w:ascii="GHEA Grapalat" w:hAnsi="GHEA Grapalat"/>
                <w:lang w:val="hy-AM"/>
              </w:rPr>
              <w:t>8</w:t>
            </w:r>
          </w:p>
        </w:tc>
        <w:tc>
          <w:tcPr>
            <w:tcW w:w="1593" w:type="dxa"/>
            <w:vAlign w:val="center"/>
          </w:tcPr>
          <w:p w:rsidR="00A833B3" w:rsidRPr="00A71D81" w:rsidRDefault="00A833B3" w:rsidP="006763E8">
            <w:pPr>
              <w:jc w:val="center"/>
              <w:rPr>
                <w:rFonts w:ascii="GHEA Grapalat" w:hAnsi="GHEA Grapalat"/>
                <w:sz w:val="20"/>
              </w:rPr>
            </w:pPr>
            <w:r>
              <w:rPr>
                <w:rFonts w:ascii="GHEA Grapalat" w:hAnsi="GHEA Grapalat" w:cs="Calibri"/>
                <w:sz w:val="16"/>
                <w:szCs w:val="16"/>
              </w:rPr>
              <w:t>33691176</w:t>
            </w:r>
          </w:p>
        </w:tc>
        <w:tc>
          <w:tcPr>
            <w:tcW w:w="1704" w:type="dxa"/>
            <w:vAlign w:val="bottom"/>
          </w:tcPr>
          <w:p w:rsidR="00A833B3" w:rsidRDefault="00A833B3" w:rsidP="006763E8">
            <w:pPr>
              <w:rPr>
                <w:rFonts w:ascii="Calibri" w:hAnsi="Calibri" w:cs="Calibri"/>
                <w:color w:val="000000"/>
                <w:sz w:val="22"/>
                <w:szCs w:val="22"/>
              </w:rPr>
            </w:pPr>
            <w:r>
              <w:rPr>
                <w:rFonts w:ascii="Calibri" w:hAnsi="Calibri" w:cs="Calibri"/>
                <w:color w:val="000000"/>
                <w:sz w:val="22"/>
                <w:szCs w:val="22"/>
              </w:rPr>
              <w:t>Серная мазь 33% 30 г</w:t>
            </w:r>
          </w:p>
        </w:tc>
        <w:tc>
          <w:tcPr>
            <w:tcW w:w="1053" w:type="dxa"/>
            <w:vAlign w:val="center"/>
          </w:tcPr>
          <w:p w:rsidR="00A833B3" w:rsidRPr="00C36823" w:rsidRDefault="00A833B3" w:rsidP="006763E8">
            <w:pPr>
              <w:widowControl w:val="0"/>
              <w:spacing w:after="120"/>
              <w:jc w:val="center"/>
              <w:rPr>
                <w:rFonts w:ascii="GHEA Grapalat" w:hAnsi="GHEA Grapalat"/>
                <w:sz w:val="22"/>
                <w:szCs w:val="20"/>
              </w:rPr>
            </w:pPr>
          </w:p>
        </w:tc>
        <w:tc>
          <w:tcPr>
            <w:tcW w:w="4253" w:type="dxa"/>
            <w:vAlign w:val="center"/>
          </w:tcPr>
          <w:p w:rsidR="00A833B3" w:rsidRDefault="00A833B3" w:rsidP="006763E8">
            <w:pPr>
              <w:rPr>
                <w:rFonts w:ascii="Calibri" w:hAnsi="Calibri" w:cs="Calibri"/>
                <w:color w:val="000000"/>
                <w:sz w:val="22"/>
                <w:szCs w:val="22"/>
              </w:rPr>
            </w:pPr>
            <w:r>
              <w:rPr>
                <w:rFonts w:ascii="Calibri" w:hAnsi="Calibri" w:cs="Calibri"/>
                <w:color w:val="000000"/>
                <w:sz w:val="22"/>
                <w:szCs w:val="22"/>
              </w:rPr>
              <w:t>33;Серная мазь 33% 30 г;Наличие срока годности на момент передачи (см. примечание)</w:t>
            </w:r>
          </w:p>
        </w:tc>
        <w:tc>
          <w:tcPr>
            <w:tcW w:w="850" w:type="dxa"/>
            <w:vAlign w:val="bottom"/>
          </w:tcPr>
          <w:p w:rsidR="00A833B3" w:rsidRDefault="00A833B3" w:rsidP="006763E8">
            <w:pPr>
              <w:rPr>
                <w:rFonts w:ascii="Calibri" w:hAnsi="Calibri" w:cs="Calibri"/>
                <w:color w:val="000000"/>
                <w:sz w:val="22"/>
                <w:szCs w:val="22"/>
              </w:rPr>
            </w:pPr>
            <w:r>
              <w:rPr>
                <w:rFonts w:ascii="Calibri" w:hAnsi="Calibri" w:cs="Calibri"/>
                <w:color w:val="000000"/>
                <w:sz w:val="22"/>
                <w:szCs w:val="22"/>
              </w:rPr>
              <w:t>штука</w:t>
            </w:r>
          </w:p>
        </w:tc>
        <w:tc>
          <w:tcPr>
            <w:tcW w:w="993" w:type="dxa"/>
            <w:vAlign w:val="center"/>
          </w:tcPr>
          <w:p w:rsidR="00A833B3" w:rsidRDefault="00A833B3" w:rsidP="006763E8">
            <w:pPr>
              <w:jc w:val="center"/>
              <w:rPr>
                <w:rFonts w:ascii="Arial LatArm" w:hAnsi="Arial LatArm" w:cs="Arial"/>
              </w:rPr>
            </w:pPr>
          </w:p>
        </w:tc>
        <w:tc>
          <w:tcPr>
            <w:tcW w:w="850" w:type="dxa"/>
            <w:vAlign w:val="center"/>
          </w:tcPr>
          <w:p w:rsidR="00A833B3" w:rsidRDefault="00A833B3" w:rsidP="006763E8">
            <w:pPr>
              <w:jc w:val="center"/>
              <w:rPr>
                <w:rFonts w:ascii="Arial LatArm" w:hAnsi="Arial LatArm" w:cs="Arial"/>
              </w:rPr>
            </w:pPr>
          </w:p>
        </w:tc>
        <w:tc>
          <w:tcPr>
            <w:tcW w:w="1559" w:type="dxa"/>
            <w:gridSpan w:val="2"/>
            <w:vAlign w:val="center"/>
          </w:tcPr>
          <w:p w:rsidR="00A833B3" w:rsidRPr="00A71D81" w:rsidRDefault="00A833B3" w:rsidP="006763E8">
            <w:pPr>
              <w:jc w:val="center"/>
              <w:rPr>
                <w:rFonts w:ascii="GHEA Grapalat" w:hAnsi="GHEA Grapalat"/>
                <w:sz w:val="20"/>
              </w:rPr>
            </w:pPr>
            <w:r>
              <w:rPr>
                <w:rFonts w:ascii="GHEA Grapalat" w:hAnsi="GHEA Grapalat" w:cs="Calibri"/>
                <w:sz w:val="20"/>
                <w:szCs w:val="20"/>
              </w:rPr>
              <w:t>10</w:t>
            </w:r>
          </w:p>
        </w:tc>
        <w:tc>
          <w:tcPr>
            <w:tcW w:w="1107" w:type="dxa"/>
          </w:tcPr>
          <w:p w:rsidR="00A833B3" w:rsidRDefault="00A833B3" w:rsidP="006763E8">
            <w:r w:rsidRPr="00F07985">
              <w:rPr>
                <w:rFonts w:ascii="GHEA Grapalat" w:hAnsi="GHEA Grapalat" w:cs="Courier New"/>
                <w:color w:val="1F1F1F"/>
                <w:sz w:val="12"/>
                <w:szCs w:val="42"/>
                <w:lang w:bidi="ar-SA"/>
              </w:rPr>
              <w:t>Араратский край, село Нор Харберд, Баграмян 38</w:t>
            </w:r>
          </w:p>
        </w:tc>
      </w:tr>
      <w:tr w:rsidR="00A833B3" w:rsidRPr="00576215" w:rsidTr="004E3E4B">
        <w:trPr>
          <w:trHeight w:val="1031"/>
          <w:jc w:val="center"/>
        </w:trPr>
        <w:tc>
          <w:tcPr>
            <w:tcW w:w="1467" w:type="dxa"/>
            <w:vAlign w:val="center"/>
          </w:tcPr>
          <w:p w:rsidR="00A833B3" w:rsidRPr="00B77A61" w:rsidRDefault="00A833B3" w:rsidP="00CB471D">
            <w:pPr>
              <w:pStyle w:val="23"/>
              <w:spacing w:line="240" w:lineRule="auto"/>
              <w:ind w:firstLine="0"/>
              <w:jc w:val="center"/>
              <w:rPr>
                <w:rFonts w:ascii="GHEA Grapalat" w:hAnsi="GHEA Grapalat"/>
                <w:lang w:val="hy-AM"/>
              </w:rPr>
            </w:pPr>
            <w:r>
              <w:rPr>
                <w:rFonts w:ascii="GHEA Grapalat" w:hAnsi="GHEA Grapalat"/>
                <w:lang w:val="hy-AM"/>
              </w:rPr>
              <w:t>9</w:t>
            </w:r>
          </w:p>
        </w:tc>
        <w:tc>
          <w:tcPr>
            <w:tcW w:w="1593" w:type="dxa"/>
            <w:vAlign w:val="center"/>
          </w:tcPr>
          <w:p w:rsidR="00A833B3" w:rsidRPr="00A71D81" w:rsidRDefault="00A833B3" w:rsidP="006763E8">
            <w:pPr>
              <w:jc w:val="center"/>
              <w:rPr>
                <w:rFonts w:ascii="GHEA Grapalat" w:hAnsi="GHEA Grapalat"/>
                <w:sz w:val="20"/>
              </w:rPr>
            </w:pPr>
            <w:r>
              <w:rPr>
                <w:rFonts w:ascii="GHEA Grapalat" w:hAnsi="GHEA Grapalat" w:cs="Calibri"/>
                <w:sz w:val="16"/>
                <w:szCs w:val="16"/>
              </w:rPr>
              <w:t>33691176</w:t>
            </w:r>
          </w:p>
        </w:tc>
        <w:tc>
          <w:tcPr>
            <w:tcW w:w="1704" w:type="dxa"/>
            <w:vAlign w:val="bottom"/>
          </w:tcPr>
          <w:p w:rsidR="00A833B3" w:rsidRDefault="00A833B3" w:rsidP="006763E8">
            <w:pPr>
              <w:rPr>
                <w:rFonts w:ascii="Calibri" w:hAnsi="Calibri" w:cs="Calibri"/>
                <w:color w:val="000000"/>
                <w:sz w:val="22"/>
                <w:szCs w:val="22"/>
              </w:rPr>
            </w:pPr>
            <w:r>
              <w:rPr>
                <w:rFonts w:ascii="Calibri" w:hAnsi="Calibri" w:cs="Calibri"/>
                <w:color w:val="000000"/>
                <w:sz w:val="22"/>
                <w:szCs w:val="22"/>
              </w:rPr>
              <w:t>Рексетин 20 мг</w:t>
            </w:r>
          </w:p>
        </w:tc>
        <w:tc>
          <w:tcPr>
            <w:tcW w:w="1053" w:type="dxa"/>
            <w:vAlign w:val="center"/>
          </w:tcPr>
          <w:p w:rsidR="00A833B3" w:rsidRPr="00C36823" w:rsidRDefault="00A833B3" w:rsidP="006763E8">
            <w:pPr>
              <w:widowControl w:val="0"/>
              <w:spacing w:after="120"/>
              <w:jc w:val="center"/>
              <w:rPr>
                <w:rFonts w:ascii="GHEA Grapalat" w:hAnsi="GHEA Grapalat"/>
                <w:sz w:val="22"/>
                <w:szCs w:val="20"/>
              </w:rPr>
            </w:pPr>
          </w:p>
        </w:tc>
        <w:tc>
          <w:tcPr>
            <w:tcW w:w="4253" w:type="dxa"/>
            <w:vAlign w:val="center"/>
          </w:tcPr>
          <w:p w:rsidR="00A833B3" w:rsidRDefault="00A833B3" w:rsidP="006763E8">
            <w:pPr>
              <w:rPr>
                <w:rFonts w:ascii="Calibri" w:hAnsi="Calibri" w:cs="Calibri"/>
                <w:color w:val="000000"/>
                <w:sz w:val="22"/>
                <w:szCs w:val="22"/>
              </w:rPr>
            </w:pPr>
            <w:r>
              <w:rPr>
                <w:rFonts w:ascii="Calibri" w:hAnsi="Calibri" w:cs="Calibri"/>
                <w:color w:val="000000"/>
                <w:sz w:val="22"/>
                <w:szCs w:val="22"/>
              </w:rPr>
              <w:t>37;Рексетин таблетки 20 мг;Наличие срока годности на момент передачи (см. примечание)</w:t>
            </w:r>
          </w:p>
        </w:tc>
        <w:tc>
          <w:tcPr>
            <w:tcW w:w="850" w:type="dxa"/>
            <w:vAlign w:val="bottom"/>
          </w:tcPr>
          <w:p w:rsidR="00A833B3" w:rsidRDefault="00A833B3" w:rsidP="006763E8">
            <w:pPr>
              <w:rPr>
                <w:rFonts w:ascii="Calibri" w:hAnsi="Calibri" w:cs="Calibri"/>
                <w:color w:val="000000"/>
                <w:sz w:val="22"/>
                <w:szCs w:val="22"/>
              </w:rPr>
            </w:pPr>
            <w:r>
              <w:rPr>
                <w:rFonts w:ascii="Calibri" w:hAnsi="Calibri" w:cs="Calibri"/>
                <w:color w:val="000000"/>
                <w:sz w:val="22"/>
                <w:szCs w:val="22"/>
              </w:rPr>
              <w:t>таблетка</w:t>
            </w:r>
          </w:p>
        </w:tc>
        <w:tc>
          <w:tcPr>
            <w:tcW w:w="993" w:type="dxa"/>
            <w:vAlign w:val="center"/>
          </w:tcPr>
          <w:p w:rsidR="00A833B3" w:rsidRDefault="00A833B3" w:rsidP="006763E8">
            <w:pPr>
              <w:jc w:val="center"/>
              <w:rPr>
                <w:rFonts w:ascii="Arial LatArm" w:hAnsi="Arial LatArm" w:cs="Arial"/>
              </w:rPr>
            </w:pPr>
          </w:p>
        </w:tc>
        <w:tc>
          <w:tcPr>
            <w:tcW w:w="850" w:type="dxa"/>
            <w:vAlign w:val="center"/>
          </w:tcPr>
          <w:p w:rsidR="00A833B3" w:rsidRDefault="00A833B3" w:rsidP="006763E8">
            <w:pPr>
              <w:jc w:val="center"/>
              <w:rPr>
                <w:rFonts w:ascii="Arial LatArm" w:hAnsi="Arial LatArm" w:cs="Arial"/>
              </w:rPr>
            </w:pPr>
          </w:p>
        </w:tc>
        <w:tc>
          <w:tcPr>
            <w:tcW w:w="1559" w:type="dxa"/>
            <w:gridSpan w:val="2"/>
            <w:vAlign w:val="center"/>
          </w:tcPr>
          <w:p w:rsidR="00A833B3" w:rsidRPr="00A71D81" w:rsidRDefault="00A833B3" w:rsidP="006763E8">
            <w:pPr>
              <w:jc w:val="center"/>
              <w:rPr>
                <w:rFonts w:ascii="GHEA Grapalat" w:hAnsi="GHEA Grapalat"/>
                <w:sz w:val="20"/>
              </w:rPr>
            </w:pPr>
            <w:r>
              <w:rPr>
                <w:rFonts w:ascii="GHEA Grapalat" w:hAnsi="GHEA Grapalat" w:cs="Calibri"/>
                <w:sz w:val="20"/>
                <w:szCs w:val="20"/>
              </w:rPr>
              <w:t>740</w:t>
            </w:r>
          </w:p>
        </w:tc>
        <w:tc>
          <w:tcPr>
            <w:tcW w:w="1107" w:type="dxa"/>
          </w:tcPr>
          <w:p w:rsidR="00A833B3" w:rsidRDefault="00A833B3" w:rsidP="006763E8">
            <w:r w:rsidRPr="00F07985">
              <w:rPr>
                <w:rFonts w:ascii="GHEA Grapalat" w:hAnsi="GHEA Grapalat" w:cs="Courier New"/>
                <w:color w:val="1F1F1F"/>
                <w:sz w:val="12"/>
                <w:szCs w:val="42"/>
                <w:lang w:bidi="ar-SA"/>
              </w:rPr>
              <w:t>Араратский край, село Нор Харберд, Баграмян 38</w:t>
            </w:r>
          </w:p>
        </w:tc>
      </w:tr>
      <w:tr w:rsidR="00A833B3" w:rsidRPr="00576215" w:rsidTr="004E3E4B">
        <w:trPr>
          <w:trHeight w:val="1031"/>
          <w:jc w:val="center"/>
        </w:trPr>
        <w:tc>
          <w:tcPr>
            <w:tcW w:w="1467" w:type="dxa"/>
            <w:vAlign w:val="center"/>
          </w:tcPr>
          <w:p w:rsidR="00A833B3" w:rsidRPr="00B77A61" w:rsidRDefault="00A833B3" w:rsidP="00CB471D">
            <w:pPr>
              <w:pStyle w:val="23"/>
              <w:spacing w:line="240" w:lineRule="auto"/>
              <w:ind w:firstLine="0"/>
              <w:jc w:val="center"/>
              <w:rPr>
                <w:rFonts w:ascii="GHEA Grapalat" w:hAnsi="GHEA Grapalat"/>
                <w:lang w:val="hy-AM"/>
              </w:rPr>
            </w:pPr>
            <w:r>
              <w:rPr>
                <w:rFonts w:ascii="GHEA Grapalat" w:hAnsi="GHEA Grapalat"/>
                <w:lang w:val="hy-AM"/>
              </w:rPr>
              <w:t>10</w:t>
            </w:r>
          </w:p>
        </w:tc>
        <w:tc>
          <w:tcPr>
            <w:tcW w:w="1593" w:type="dxa"/>
            <w:vAlign w:val="center"/>
          </w:tcPr>
          <w:p w:rsidR="00A833B3" w:rsidRPr="00A71D81" w:rsidRDefault="00A833B3" w:rsidP="006763E8">
            <w:pPr>
              <w:jc w:val="center"/>
              <w:rPr>
                <w:rFonts w:ascii="GHEA Grapalat" w:hAnsi="GHEA Grapalat"/>
                <w:sz w:val="20"/>
              </w:rPr>
            </w:pPr>
            <w:r>
              <w:rPr>
                <w:rFonts w:ascii="GHEA Grapalat" w:hAnsi="GHEA Grapalat" w:cs="Calibri"/>
                <w:sz w:val="16"/>
                <w:szCs w:val="16"/>
              </w:rPr>
              <w:t>33631380</w:t>
            </w:r>
          </w:p>
        </w:tc>
        <w:tc>
          <w:tcPr>
            <w:tcW w:w="1704" w:type="dxa"/>
            <w:vAlign w:val="bottom"/>
          </w:tcPr>
          <w:p w:rsidR="00A833B3" w:rsidRDefault="00A833B3" w:rsidP="006763E8">
            <w:pPr>
              <w:rPr>
                <w:rFonts w:ascii="Calibri" w:hAnsi="Calibri" w:cs="Calibri"/>
                <w:color w:val="000000"/>
                <w:sz w:val="22"/>
                <w:szCs w:val="22"/>
              </w:rPr>
            </w:pPr>
            <w:r>
              <w:rPr>
                <w:rFonts w:ascii="Calibri" w:hAnsi="Calibri" w:cs="Calibri"/>
                <w:color w:val="000000"/>
                <w:sz w:val="22"/>
                <w:szCs w:val="22"/>
              </w:rPr>
              <w:t>Мидокалм 50 мг</w:t>
            </w:r>
          </w:p>
        </w:tc>
        <w:tc>
          <w:tcPr>
            <w:tcW w:w="1053" w:type="dxa"/>
            <w:vAlign w:val="center"/>
          </w:tcPr>
          <w:p w:rsidR="00A833B3" w:rsidRPr="00C36823" w:rsidRDefault="00A833B3" w:rsidP="006763E8">
            <w:pPr>
              <w:widowControl w:val="0"/>
              <w:spacing w:after="120"/>
              <w:jc w:val="center"/>
              <w:rPr>
                <w:rFonts w:ascii="GHEA Grapalat" w:hAnsi="GHEA Grapalat"/>
                <w:sz w:val="22"/>
                <w:szCs w:val="20"/>
              </w:rPr>
            </w:pPr>
          </w:p>
        </w:tc>
        <w:tc>
          <w:tcPr>
            <w:tcW w:w="4253" w:type="dxa"/>
            <w:vAlign w:val="center"/>
          </w:tcPr>
          <w:p w:rsidR="00A833B3" w:rsidRDefault="00A833B3" w:rsidP="006763E8">
            <w:pPr>
              <w:rPr>
                <w:rFonts w:ascii="Calibri" w:hAnsi="Calibri" w:cs="Calibri"/>
                <w:color w:val="000000"/>
                <w:sz w:val="22"/>
                <w:szCs w:val="22"/>
              </w:rPr>
            </w:pPr>
            <w:r>
              <w:rPr>
                <w:rFonts w:ascii="Calibri" w:hAnsi="Calibri" w:cs="Calibri"/>
                <w:color w:val="000000"/>
                <w:sz w:val="22"/>
                <w:szCs w:val="22"/>
              </w:rPr>
              <w:t>38;Мидокалм таблетки 50 мг;Наличие срока годности на момент передачи (см. примечание)</w:t>
            </w:r>
          </w:p>
        </w:tc>
        <w:tc>
          <w:tcPr>
            <w:tcW w:w="850" w:type="dxa"/>
            <w:vAlign w:val="bottom"/>
          </w:tcPr>
          <w:p w:rsidR="00A833B3" w:rsidRDefault="00A833B3" w:rsidP="006763E8">
            <w:pPr>
              <w:rPr>
                <w:rFonts w:ascii="Calibri" w:hAnsi="Calibri" w:cs="Calibri"/>
                <w:color w:val="000000"/>
                <w:sz w:val="22"/>
                <w:szCs w:val="22"/>
              </w:rPr>
            </w:pPr>
            <w:r>
              <w:rPr>
                <w:rFonts w:ascii="Calibri" w:hAnsi="Calibri" w:cs="Calibri"/>
                <w:color w:val="000000"/>
                <w:sz w:val="22"/>
                <w:szCs w:val="22"/>
              </w:rPr>
              <w:t>таблетка</w:t>
            </w:r>
          </w:p>
        </w:tc>
        <w:tc>
          <w:tcPr>
            <w:tcW w:w="993" w:type="dxa"/>
            <w:vAlign w:val="center"/>
          </w:tcPr>
          <w:p w:rsidR="00A833B3" w:rsidRDefault="00A833B3" w:rsidP="006763E8">
            <w:pPr>
              <w:jc w:val="center"/>
              <w:rPr>
                <w:rFonts w:ascii="Arial LatArm" w:hAnsi="Arial LatArm" w:cs="Arial"/>
              </w:rPr>
            </w:pPr>
          </w:p>
        </w:tc>
        <w:tc>
          <w:tcPr>
            <w:tcW w:w="850" w:type="dxa"/>
            <w:vAlign w:val="center"/>
          </w:tcPr>
          <w:p w:rsidR="00A833B3" w:rsidRDefault="00A833B3" w:rsidP="006763E8">
            <w:pPr>
              <w:jc w:val="center"/>
              <w:rPr>
                <w:rFonts w:ascii="Arial LatArm" w:hAnsi="Arial LatArm" w:cs="Arial"/>
              </w:rPr>
            </w:pPr>
          </w:p>
        </w:tc>
        <w:tc>
          <w:tcPr>
            <w:tcW w:w="1559" w:type="dxa"/>
            <w:gridSpan w:val="2"/>
            <w:vAlign w:val="center"/>
          </w:tcPr>
          <w:p w:rsidR="00A833B3" w:rsidRPr="00A71D81" w:rsidRDefault="00A833B3" w:rsidP="006763E8">
            <w:pPr>
              <w:jc w:val="center"/>
              <w:rPr>
                <w:rFonts w:ascii="GHEA Grapalat" w:hAnsi="GHEA Grapalat"/>
                <w:sz w:val="20"/>
              </w:rPr>
            </w:pPr>
            <w:r>
              <w:rPr>
                <w:rFonts w:ascii="GHEA Grapalat" w:hAnsi="GHEA Grapalat" w:cs="Calibri"/>
                <w:sz w:val="20"/>
                <w:szCs w:val="20"/>
              </w:rPr>
              <w:t>8000</w:t>
            </w:r>
          </w:p>
        </w:tc>
        <w:tc>
          <w:tcPr>
            <w:tcW w:w="1107" w:type="dxa"/>
          </w:tcPr>
          <w:p w:rsidR="00A833B3" w:rsidRDefault="00A833B3" w:rsidP="006763E8">
            <w:r w:rsidRPr="00F07985">
              <w:rPr>
                <w:rFonts w:ascii="GHEA Grapalat" w:hAnsi="GHEA Grapalat" w:cs="Courier New"/>
                <w:color w:val="1F1F1F"/>
                <w:sz w:val="12"/>
                <w:szCs w:val="42"/>
                <w:lang w:bidi="ar-SA"/>
              </w:rPr>
              <w:t>Араратский край, село Нор Харберд, Баграмян 38</w:t>
            </w:r>
          </w:p>
        </w:tc>
      </w:tr>
      <w:tr w:rsidR="00A833B3" w:rsidRPr="00576215" w:rsidTr="004E3E4B">
        <w:trPr>
          <w:trHeight w:val="1031"/>
          <w:jc w:val="center"/>
        </w:trPr>
        <w:tc>
          <w:tcPr>
            <w:tcW w:w="1467" w:type="dxa"/>
            <w:vAlign w:val="center"/>
          </w:tcPr>
          <w:p w:rsidR="00A833B3" w:rsidRPr="00B77A61" w:rsidRDefault="00A833B3" w:rsidP="00CB471D">
            <w:pPr>
              <w:pStyle w:val="23"/>
              <w:spacing w:line="240" w:lineRule="auto"/>
              <w:ind w:firstLine="0"/>
              <w:jc w:val="center"/>
              <w:rPr>
                <w:rFonts w:ascii="GHEA Grapalat" w:hAnsi="GHEA Grapalat"/>
                <w:lang w:val="hy-AM"/>
              </w:rPr>
            </w:pPr>
            <w:r>
              <w:rPr>
                <w:rFonts w:ascii="GHEA Grapalat" w:hAnsi="GHEA Grapalat"/>
                <w:lang w:val="hy-AM"/>
              </w:rPr>
              <w:t>11</w:t>
            </w:r>
          </w:p>
        </w:tc>
        <w:tc>
          <w:tcPr>
            <w:tcW w:w="1593" w:type="dxa"/>
            <w:vAlign w:val="center"/>
          </w:tcPr>
          <w:p w:rsidR="00A833B3" w:rsidRPr="00A71D81" w:rsidRDefault="00A833B3" w:rsidP="006763E8">
            <w:pPr>
              <w:jc w:val="center"/>
              <w:rPr>
                <w:rFonts w:ascii="GHEA Grapalat" w:hAnsi="GHEA Grapalat"/>
                <w:sz w:val="20"/>
              </w:rPr>
            </w:pPr>
            <w:r>
              <w:rPr>
                <w:rFonts w:ascii="GHEA Grapalat" w:hAnsi="GHEA Grapalat" w:cs="Calibri"/>
                <w:sz w:val="16"/>
                <w:szCs w:val="16"/>
              </w:rPr>
              <w:t>33621270</w:t>
            </w:r>
          </w:p>
        </w:tc>
        <w:tc>
          <w:tcPr>
            <w:tcW w:w="1704" w:type="dxa"/>
            <w:vAlign w:val="bottom"/>
          </w:tcPr>
          <w:p w:rsidR="00A833B3" w:rsidRDefault="00A833B3" w:rsidP="006763E8">
            <w:pPr>
              <w:rPr>
                <w:rFonts w:ascii="Calibri" w:hAnsi="Calibri" w:cs="Calibri"/>
                <w:color w:val="000000"/>
                <w:sz w:val="22"/>
                <w:szCs w:val="22"/>
              </w:rPr>
            </w:pPr>
            <w:r>
              <w:rPr>
                <w:rFonts w:ascii="Calibri" w:hAnsi="Calibri" w:cs="Calibri"/>
                <w:color w:val="000000"/>
                <w:sz w:val="22"/>
                <w:szCs w:val="22"/>
              </w:rPr>
              <w:t>Гексилок ментол 0,2% 15 мл</w:t>
            </w:r>
          </w:p>
        </w:tc>
        <w:tc>
          <w:tcPr>
            <w:tcW w:w="1053" w:type="dxa"/>
            <w:vAlign w:val="center"/>
          </w:tcPr>
          <w:p w:rsidR="00A833B3" w:rsidRPr="00C36823" w:rsidRDefault="00A833B3" w:rsidP="006763E8">
            <w:pPr>
              <w:widowControl w:val="0"/>
              <w:spacing w:after="120"/>
              <w:jc w:val="center"/>
              <w:rPr>
                <w:rFonts w:ascii="GHEA Grapalat" w:hAnsi="GHEA Grapalat"/>
                <w:sz w:val="22"/>
                <w:szCs w:val="20"/>
              </w:rPr>
            </w:pPr>
          </w:p>
        </w:tc>
        <w:tc>
          <w:tcPr>
            <w:tcW w:w="4253" w:type="dxa"/>
            <w:vAlign w:val="center"/>
          </w:tcPr>
          <w:p w:rsidR="00A833B3" w:rsidRDefault="00A833B3" w:rsidP="006763E8">
            <w:pPr>
              <w:rPr>
                <w:rFonts w:ascii="Calibri" w:hAnsi="Calibri" w:cs="Calibri"/>
                <w:color w:val="000000"/>
                <w:sz w:val="22"/>
                <w:szCs w:val="22"/>
              </w:rPr>
            </w:pPr>
            <w:r>
              <w:rPr>
                <w:rFonts w:ascii="Calibri" w:hAnsi="Calibri" w:cs="Calibri"/>
                <w:color w:val="000000"/>
                <w:sz w:val="22"/>
                <w:szCs w:val="22"/>
              </w:rPr>
              <w:t>40;Гексилок ментол спрей 0,2% 15 мл;Наличие срока годности на момент передачи (см. примечание)</w:t>
            </w:r>
          </w:p>
        </w:tc>
        <w:tc>
          <w:tcPr>
            <w:tcW w:w="850" w:type="dxa"/>
            <w:vAlign w:val="bottom"/>
          </w:tcPr>
          <w:p w:rsidR="00A833B3" w:rsidRDefault="00A833B3" w:rsidP="006763E8">
            <w:pPr>
              <w:rPr>
                <w:rFonts w:ascii="Calibri" w:hAnsi="Calibri" w:cs="Calibri"/>
                <w:color w:val="000000"/>
                <w:sz w:val="22"/>
                <w:szCs w:val="22"/>
              </w:rPr>
            </w:pPr>
            <w:r>
              <w:rPr>
                <w:rFonts w:ascii="Calibri" w:hAnsi="Calibri" w:cs="Calibri"/>
                <w:color w:val="000000"/>
                <w:sz w:val="22"/>
                <w:szCs w:val="22"/>
              </w:rPr>
              <w:t>штука</w:t>
            </w:r>
          </w:p>
        </w:tc>
        <w:tc>
          <w:tcPr>
            <w:tcW w:w="993" w:type="dxa"/>
            <w:vAlign w:val="center"/>
          </w:tcPr>
          <w:p w:rsidR="00A833B3" w:rsidRDefault="00A833B3" w:rsidP="006763E8">
            <w:pPr>
              <w:jc w:val="center"/>
              <w:rPr>
                <w:rFonts w:ascii="Arial LatArm" w:hAnsi="Arial LatArm" w:cs="Arial"/>
              </w:rPr>
            </w:pPr>
          </w:p>
        </w:tc>
        <w:tc>
          <w:tcPr>
            <w:tcW w:w="850" w:type="dxa"/>
            <w:vAlign w:val="center"/>
          </w:tcPr>
          <w:p w:rsidR="00A833B3" w:rsidRDefault="00A833B3" w:rsidP="006763E8">
            <w:pPr>
              <w:jc w:val="center"/>
              <w:rPr>
                <w:rFonts w:ascii="Arial LatArm" w:hAnsi="Arial LatArm" w:cs="Arial"/>
              </w:rPr>
            </w:pPr>
          </w:p>
        </w:tc>
        <w:tc>
          <w:tcPr>
            <w:tcW w:w="1559" w:type="dxa"/>
            <w:gridSpan w:val="2"/>
            <w:vAlign w:val="center"/>
          </w:tcPr>
          <w:p w:rsidR="00A833B3" w:rsidRPr="00A71D81" w:rsidRDefault="00A833B3" w:rsidP="006763E8">
            <w:pPr>
              <w:jc w:val="center"/>
              <w:rPr>
                <w:rFonts w:ascii="GHEA Grapalat" w:hAnsi="GHEA Grapalat"/>
                <w:sz w:val="20"/>
              </w:rPr>
            </w:pPr>
            <w:r>
              <w:rPr>
                <w:rFonts w:ascii="GHEA Grapalat" w:hAnsi="GHEA Grapalat" w:cs="Calibri"/>
                <w:sz w:val="20"/>
                <w:szCs w:val="20"/>
              </w:rPr>
              <w:t>30</w:t>
            </w:r>
          </w:p>
        </w:tc>
        <w:tc>
          <w:tcPr>
            <w:tcW w:w="1107" w:type="dxa"/>
          </w:tcPr>
          <w:p w:rsidR="00A833B3" w:rsidRDefault="00A833B3" w:rsidP="006763E8">
            <w:r w:rsidRPr="00F07985">
              <w:rPr>
                <w:rFonts w:ascii="GHEA Grapalat" w:hAnsi="GHEA Grapalat" w:cs="Courier New"/>
                <w:color w:val="1F1F1F"/>
                <w:sz w:val="12"/>
                <w:szCs w:val="42"/>
                <w:lang w:bidi="ar-SA"/>
              </w:rPr>
              <w:t>Араратский край, село Нор Харберд, Баграмян 38</w:t>
            </w:r>
          </w:p>
        </w:tc>
      </w:tr>
      <w:tr w:rsidR="00A833B3" w:rsidRPr="00576215" w:rsidTr="00A84E0B">
        <w:trPr>
          <w:trHeight w:val="1031"/>
          <w:jc w:val="center"/>
        </w:trPr>
        <w:tc>
          <w:tcPr>
            <w:tcW w:w="1467" w:type="dxa"/>
            <w:vAlign w:val="center"/>
          </w:tcPr>
          <w:p w:rsidR="00A833B3" w:rsidRPr="00B77A61" w:rsidRDefault="00A833B3" w:rsidP="00CB471D">
            <w:pPr>
              <w:pStyle w:val="23"/>
              <w:spacing w:line="240" w:lineRule="auto"/>
              <w:ind w:firstLine="0"/>
              <w:jc w:val="center"/>
              <w:rPr>
                <w:rFonts w:ascii="GHEA Grapalat" w:hAnsi="GHEA Grapalat"/>
                <w:lang w:val="hy-AM"/>
              </w:rPr>
            </w:pPr>
            <w:r>
              <w:rPr>
                <w:rFonts w:ascii="GHEA Grapalat" w:hAnsi="GHEA Grapalat"/>
                <w:lang w:val="hy-AM"/>
              </w:rPr>
              <w:t>12</w:t>
            </w:r>
          </w:p>
        </w:tc>
        <w:tc>
          <w:tcPr>
            <w:tcW w:w="1593" w:type="dxa"/>
            <w:vAlign w:val="center"/>
          </w:tcPr>
          <w:p w:rsidR="00A833B3" w:rsidRPr="00A71D81" w:rsidRDefault="00A833B3" w:rsidP="006763E8">
            <w:pPr>
              <w:jc w:val="center"/>
              <w:rPr>
                <w:rFonts w:ascii="GHEA Grapalat" w:hAnsi="GHEA Grapalat"/>
                <w:sz w:val="20"/>
              </w:rPr>
            </w:pPr>
            <w:r>
              <w:rPr>
                <w:rFonts w:ascii="GHEA Grapalat" w:hAnsi="GHEA Grapalat" w:cs="Calibri"/>
                <w:sz w:val="16"/>
                <w:szCs w:val="16"/>
              </w:rPr>
              <w:t>44423652</w:t>
            </w:r>
          </w:p>
        </w:tc>
        <w:tc>
          <w:tcPr>
            <w:tcW w:w="1704" w:type="dxa"/>
            <w:vAlign w:val="bottom"/>
          </w:tcPr>
          <w:p w:rsidR="00A833B3" w:rsidRDefault="00A833B3" w:rsidP="006763E8">
            <w:pPr>
              <w:rPr>
                <w:rFonts w:ascii="Calibri" w:hAnsi="Calibri" w:cs="Calibri"/>
                <w:color w:val="000000"/>
                <w:sz w:val="22"/>
                <w:szCs w:val="22"/>
              </w:rPr>
            </w:pPr>
            <w:r>
              <w:rPr>
                <w:rFonts w:ascii="Calibri" w:hAnsi="Calibri" w:cs="Calibri"/>
                <w:color w:val="000000"/>
                <w:sz w:val="22"/>
                <w:szCs w:val="22"/>
              </w:rPr>
              <w:t>Резиновое кольцо для пролежней N3</w:t>
            </w:r>
          </w:p>
        </w:tc>
        <w:tc>
          <w:tcPr>
            <w:tcW w:w="1053" w:type="dxa"/>
            <w:vAlign w:val="center"/>
          </w:tcPr>
          <w:p w:rsidR="00A833B3" w:rsidRPr="00C36823" w:rsidRDefault="00A833B3" w:rsidP="006763E8">
            <w:pPr>
              <w:widowControl w:val="0"/>
              <w:spacing w:after="120"/>
              <w:jc w:val="center"/>
              <w:rPr>
                <w:rFonts w:ascii="GHEA Grapalat" w:hAnsi="GHEA Grapalat"/>
                <w:sz w:val="22"/>
                <w:szCs w:val="20"/>
              </w:rPr>
            </w:pPr>
          </w:p>
        </w:tc>
        <w:tc>
          <w:tcPr>
            <w:tcW w:w="4253" w:type="dxa"/>
          </w:tcPr>
          <w:p w:rsidR="00A833B3" w:rsidRPr="00CE4824" w:rsidRDefault="00A833B3" w:rsidP="006763E8">
            <w:r w:rsidRPr="00CE4824">
              <w:t>53;Резиновое кольцо против пролежней N3;Наличие срока годности на момент передачи (см. примечание)</w:t>
            </w:r>
          </w:p>
        </w:tc>
        <w:tc>
          <w:tcPr>
            <w:tcW w:w="850" w:type="dxa"/>
            <w:vAlign w:val="bottom"/>
          </w:tcPr>
          <w:p w:rsidR="00A833B3" w:rsidRDefault="00A833B3" w:rsidP="006763E8">
            <w:pPr>
              <w:rPr>
                <w:rFonts w:ascii="Calibri" w:hAnsi="Calibri" w:cs="Calibri"/>
                <w:color w:val="000000"/>
                <w:sz w:val="22"/>
                <w:szCs w:val="22"/>
              </w:rPr>
            </w:pPr>
            <w:r>
              <w:rPr>
                <w:rFonts w:ascii="Calibri" w:hAnsi="Calibri" w:cs="Calibri"/>
                <w:color w:val="000000"/>
                <w:sz w:val="22"/>
                <w:szCs w:val="22"/>
              </w:rPr>
              <w:t>штука</w:t>
            </w:r>
          </w:p>
        </w:tc>
        <w:tc>
          <w:tcPr>
            <w:tcW w:w="993" w:type="dxa"/>
            <w:vAlign w:val="center"/>
          </w:tcPr>
          <w:p w:rsidR="00A833B3" w:rsidRDefault="00A833B3" w:rsidP="006763E8">
            <w:pPr>
              <w:jc w:val="center"/>
              <w:rPr>
                <w:rFonts w:ascii="Arial LatArm" w:hAnsi="Arial LatArm" w:cs="Arial"/>
              </w:rPr>
            </w:pPr>
          </w:p>
        </w:tc>
        <w:tc>
          <w:tcPr>
            <w:tcW w:w="850" w:type="dxa"/>
            <w:vAlign w:val="center"/>
          </w:tcPr>
          <w:p w:rsidR="00A833B3" w:rsidRDefault="00A833B3" w:rsidP="006763E8">
            <w:pPr>
              <w:jc w:val="center"/>
              <w:rPr>
                <w:rFonts w:ascii="Arial LatArm" w:hAnsi="Arial LatArm" w:cs="Arial"/>
              </w:rPr>
            </w:pPr>
          </w:p>
        </w:tc>
        <w:tc>
          <w:tcPr>
            <w:tcW w:w="1418" w:type="dxa"/>
            <w:vAlign w:val="center"/>
          </w:tcPr>
          <w:p w:rsidR="00A833B3" w:rsidRPr="00A71D81" w:rsidRDefault="00A833B3" w:rsidP="006763E8">
            <w:pPr>
              <w:jc w:val="center"/>
              <w:rPr>
                <w:rFonts w:ascii="GHEA Grapalat" w:hAnsi="GHEA Grapalat"/>
                <w:sz w:val="20"/>
              </w:rPr>
            </w:pPr>
            <w:r>
              <w:rPr>
                <w:rFonts w:ascii="GHEA Grapalat" w:hAnsi="GHEA Grapalat" w:cs="Calibri"/>
                <w:sz w:val="20"/>
                <w:szCs w:val="20"/>
              </w:rPr>
              <w:t>3</w:t>
            </w:r>
          </w:p>
        </w:tc>
        <w:tc>
          <w:tcPr>
            <w:tcW w:w="1248" w:type="dxa"/>
            <w:gridSpan w:val="2"/>
          </w:tcPr>
          <w:p w:rsidR="00A833B3" w:rsidRDefault="00A833B3" w:rsidP="006763E8">
            <w:r w:rsidRPr="00F07985">
              <w:rPr>
                <w:rFonts w:ascii="GHEA Grapalat" w:hAnsi="GHEA Grapalat" w:cs="Courier New"/>
                <w:color w:val="1F1F1F"/>
                <w:sz w:val="12"/>
                <w:szCs w:val="42"/>
                <w:lang w:bidi="ar-SA"/>
              </w:rPr>
              <w:t>Араратский край, село Нор Харберд, Баграмян 38</w:t>
            </w:r>
          </w:p>
        </w:tc>
      </w:tr>
      <w:tr w:rsidR="00A833B3" w:rsidRPr="00576215" w:rsidTr="00A84E0B">
        <w:trPr>
          <w:trHeight w:val="1031"/>
          <w:jc w:val="center"/>
        </w:trPr>
        <w:tc>
          <w:tcPr>
            <w:tcW w:w="1467" w:type="dxa"/>
            <w:vAlign w:val="center"/>
          </w:tcPr>
          <w:p w:rsidR="00A833B3" w:rsidRPr="00B77A61" w:rsidRDefault="00A833B3" w:rsidP="00CB471D">
            <w:pPr>
              <w:pStyle w:val="23"/>
              <w:spacing w:line="240" w:lineRule="auto"/>
              <w:ind w:firstLine="0"/>
              <w:jc w:val="center"/>
              <w:rPr>
                <w:rFonts w:ascii="GHEA Grapalat" w:hAnsi="GHEA Grapalat"/>
                <w:lang w:val="hy-AM"/>
              </w:rPr>
            </w:pPr>
            <w:r>
              <w:rPr>
                <w:rFonts w:ascii="GHEA Grapalat" w:hAnsi="GHEA Grapalat"/>
                <w:lang w:val="hy-AM"/>
              </w:rPr>
              <w:lastRenderedPageBreak/>
              <w:t>13</w:t>
            </w:r>
          </w:p>
        </w:tc>
        <w:tc>
          <w:tcPr>
            <w:tcW w:w="1593" w:type="dxa"/>
            <w:vAlign w:val="center"/>
          </w:tcPr>
          <w:p w:rsidR="00A833B3" w:rsidRPr="00A71D81" w:rsidRDefault="00A833B3" w:rsidP="006763E8">
            <w:pPr>
              <w:jc w:val="center"/>
              <w:rPr>
                <w:rFonts w:ascii="GHEA Grapalat" w:hAnsi="GHEA Grapalat"/>
                <w:sz w:val="20"/>
              </w:rPr>
            </w:pPr>
            <w:r>
              <w:rPr>
                <w:rFonts w:ascii="GHEA Grapalat" w:hAnsi="GHEA Grapalat" w:cs="Calibri"/>
                <w:sz w:val="16"/>
                <w:szCs w:val="16"/>
              </w:rPr>
              <w:t>44423652</w:t>
            </w:r>
          </w:p>
        </w:tc>
        <w:tc>
          <w:tcPr>
            <w:tcW w:w="1704" w:type="dxa"/>
            <w:vAlign w:val="bottom"/>
          </w:tcPr>
          <w:p w:rsidR="00A833B3" w:rsidRDefault="00A833B3" w:rsidP="006763E8">
            <w:pPr>
              <w:rPr>
                <w:rFonts w:ascii="Calibri" w:hAnsi="Calibri" w:cs="Calibri"/>
                <w:color w:val="000000"/>
                <w:sz w:val="22"/>
                <w:szCs w:val="22"/>
              </w:rPr>
            </w:pPr>
            <w:r>
              <w:rPr>
                <w:rFonts w:ascii="Calibri" w:hAnsi="Calibri" w:cs="Calibri"/>
                <w:color w:val="000000"/>
                <w:sz w:val="22"/>
                <w:szCs w:val="22"/>
              </w:rPr>
              <w:t>Резиновое кольцо для пролежней N2</w:t>
            </w:r>
          </w:p>
        </w:tc>
        <w:tc>
          <w:tcPr>
            <w:tcW w:w="1053" w:type="dxa"/>
            <w:vAlign w:val="center"/>
          </w:tcPr>
          <w:p w:rsidR="00A833B3" w:rsidRPr="00C36823" w:rsidRDefault="00A833B3" w:rsidP="006763E8">
            <w:pPr>
              <w:widowControl w:val="0"/>
              <w:spacing w:after="120"/>
              <w:jc w:val="center"/>
              <w:rPr>
                <w:rFonts w:ascii="GHEA Grapalat" w:hAnsi="GHEA Grapalat"/>
                <w:sz w:val="22"/>
                <w:szCs w:val="20"/>
              </w:rPr>
            </w:pPr>
          </w:p>
        </w:tc>
        <w:tc>
          <w:tcPr>
            <w:tcW w:w="4253" w:type="dxa"/>
          </w:tcPr>
          <w:p w:rsidR="00A833B3" w:rsidRPr="00CE4824" w:rsidRDefault="00A833B3" w:rsidP="006763E8">
            <w:r w:rsidRPr="00CE4824">
              <w:t>54;Резиновое кольцо против пролежней N2;Наличие срока годности на момент передачи (см. примечание)</w:t>
            </w:r>
          </w:p>
        </w:tc>
        <w:tc>
          <w:tcPr>
            <w:tcW w:w="850" w:type="dxa"/>
            <w:vAlign w:val="bottom"/>
          </w:tcPr>
          <w:p w:rsidR="00A833B3" w:rsidRDefault="00A833B3" w:rsidP="006763E8">
            <w:pPr>
              <w:rPr>
                <w:rFonts w:ascii="Calibri" w:hAnsi="Calibri" w:cs="Calibri"/>
                <w:color w:val="000000"/>
                <w:sz w:val="22"/>
                <w:szCs w:val="22"/>
              </w:rPr>
            </w:pPr>
            <w:r>
              <w:rPr>
                <w:rFonts w:ascii="Calibri" w:hAnsi="Calibri" w:cs="Calibri"/>
                <w:color w:val="000000"/>
                <w:sz w:val="22"/>
                <w:szCs w:val="22"/>
              </w:rPr>
              <w:t>штука</w:t>
            </w:r>
          </w:p>
        </w:tc>
        <w:tc>
          <w:tcPr>
            <w:tcW w:w="993" w:type="dxa"/>
            <w:vAlign w:val="center"/>
          </w:tcPr>
          <w:p w:rsidR="00A833B3" w:rsidRDefault="00A833B3" w:rsidP="006763E8">
            <w:pPr>
              <w:jc w:val="center"/>
              <w:rPr>
                <w:rFonts w:ascii="Arial LatArm" w:hAnsi="Arial LatArm" w:cs="Arial"/>
              </w:rPr>
            </w:pPr>
          </w:p>
        </w:tc>
        <w:tc>
          <w:tcPr>
            <w:tcW w:w="850" w:type="dxa"/>
            <w:vAlign w:val="center"/>
          </w:tcPr>
          <w:p w:rsidR="00A833B3" w:rsidRDefault="00A833B3" w:rsidP="006763E8">
            <w:pPr>
              <w:jc w:val="center"/>
              <w:rPr>
                <w:rFonts w:ascii="Arial LatArm" w:hAnsi="Arial LatArm" w:cs="Arial"/>
              </w:rPr>
            </w:pPr>
          </w:p>
        </w:tc>
        <w:tc>
          <w:tcPr>
            <w:tcW w:w="1418" w:type="dxa"/>
            <w:vAlign w:val="center"/>
          </w:tcPr>
          <w:p w:rsidR="00A833B3" w:rsidRPr="00A71D81" w:rsidRDefault="00A833B3" w:rsidP="006763E8">
            <w:pPr>
              <w:jc w:val="center"/>
              <w:rPr>
                <w:rFonts w:ascii="GHEA Grapalat" w:hAnsi="GHEA Grapalat"/>
                <w:sz w:val="20"/>
              </w:rPr>
            </w:pPr>
            <w:r>
              <w:rPr>
                <w:rFonts w:ascii="GHEA Grapalat" w:hAnsi="GHEA Grapalat" w:cs="Calibri"/>
                <w:sz w:val="20"/>
                <w:szCs w:val="20"/>
              </w:rPr>
              <w:t>3</w:t>
            </w:r>
          </w:p>
        </w:tc>
        <w:tc>
          <w:tcPr>
            <w:tcW w:w="1248" w:type="dxa"/>
            <w:gridSpan w:val="2"/>
          </w:tcPr>
          <w:p w:rsidR="00A833B3" w:rsidRDefault="00A833B3" w:rsidP="006763E8">
            <w:r w:rsidRPr="00F07985">
              <w:rPr>
                <w:rFonts w:ascii="GHEA Grapalat" w:hAnsi="GHEA Grapalat" w:cs="Courier New"/>
                <w:color w:val="1F1F1F"/>
                <w:sz w:val="12"/>
                <w:szCs w:val="42"/>
                <w:lang w:bidi="ar-SA"/>
              </w:rPr>
              <w:t>Араратский край, село Нор Харберд, Баграмян 38</w:t>
            </w:r>
          </w:p>
        </w:tc>
      </w:tr>
      <w:tr w:rsidR="00A833B3" w:rsidRPr="00576215" w:rsidTr="00A84E0B">
        <w:trPr>
          <w:trHeight w:val="1031"/>
          <w:jc w:val="center"/>
        </w:trPr>
        <w:tc>
          <w:tcPr>
            <w:tcW w:w="1467" w:type="dxa"/>
            <w:vAlign w:val="center"/>
          </w:tcPr>
          <w:p w:rsidR="00A833B3" w:rsidRPr="00B77A61" w:rsidRDefault="00A833B3" w:rsidP="00CB471D">
            <w:pPr>
              <w:pStyle w:val="23"/>
              <w:spacing w:line="240" w:lineRule="auto"/>
              <w:ind w:firstLine="0"/>
              <w:jc w:val="center"/>
              <w:rPr>
                <w:rFonts w:ascii="GHEA Grapalat" w:hAnsi="GHEA Grapalat"/>
                <w:lang w:val="hy-AM"/>
              </w:rPr>
            </w:pPr>
            <w:r>
              <w:rPr>
                <w:rFonts w:ascii="GHEA Grapalat" w:hAnsi="GHEA Grapalat"/>
                <w:lang w:val="hy-AM"/>
              </w:rPr>
              <w:t>14</w:t>
            </w:r>
          </w:p>
        </w:tc>
        <w:tc>
          <w:tcPr>
            <w:tcW w:w="1593" w:type="dxa"/>
            <w:vAlign w:val="center"/>
          </w:tcPr>
          <w:p w:rsidR="00A833B3" w:rsidRPr="00A71D81" w:rsidRDefault="00A833B3" w:rsidP="006763E8">
            <w:pPr>
              <w:jc w:val="center"/>
              <w:rPr>
                <w:rFonts w:ascii="GHEA Grapalat" w:hAnsi="GHEA Grapalat"/>
                <w:sz w:val="20"/>
              </w:rPr>
            </w:pPr>
            <w:r>
              <w:rPr>
                <w:rFonts w:ascii="GHEA Grapalat" w:hAnsi="GHEA Grapalat" w:cs="Calibri"/>
                <w:sz w:val="16"/>
                <w:szCs w:val="16"/>
              </w:rPr>
              <w:t>33691176</w:t>
            </w:r>
          </w:p>
        </w:tc>
        <w:tc>
          <w:tcPr>
            <w:tcW w:w="1704" w:type="dxa"/>
            <w:vAlign w:val="bottom"/>
          </w:tcPr>
          <w:p w:rsidR="00A833B3" w:rsidRDefault="00A833B3" w:rsidP="006763E8">
            <w:pPr>
              <w:rPr>
                <w:rFonts w:ascii="Calibri" w:hAnsi="Calibri" w:cs="Calibri"/>
                <w:color w:val="000000"/>
                <w:sz w:val="22"/>
                <w:szCs w:val="22"/>
              </w:rPr>
            </w:pPr>
            <w:r>
              <w:rPr>
                <w:rFonts w:ascii="Calibri" w:hAnsi="Calibri" w:cs="Calibri"/>
                <w:color w:val="000000"/>
                <w:sz w:val="22"/>
                <w:szCs w:val="22"/>
              </w:rPr>
              <w:t>Солкосерил мазь 20 г</w:t>
            </w:r>
          </w:p>
        </w:tc>
        <w:tc>
          <w:tcPr>
            <w:tcW w:w="1053" w:type="dxa"/>
            <w:vAlign w:val="center"/>
          </w:tcPr>
          <w:p w:rsidR="00A833B3" w:rsidRPr="00C36823" w:rsidRDefault="00A833B3" w:rsidP="006763E8">
            <w:pPr>
              <w:widowControl w:val="0"/>
              <w:spacing w:after="120"/>
              <w:jc w:val="center"/>
              <w:rPr>
                <w:rFonts w:ascii="GHEA Grapalat" w:hAnsi="GHEA Grapalat"/>
                <w:sz w:val="22"/>
                <w:szCs w:val="20"/>
              </w:rPr>
            </w:pPr>
          </w:p>
        </w:tc>
        <w:tc>
          <w:tcPr>
            <w:tcW w:w="4253" w:type="dxa"/>
          </w:tcPr>
          <w:p w:rsidR="00A833B3" w:rsidRPr="00CE4824" w:rsidRDefault="00A833B3" w:rsidP="006763E8">
            <w:r w:rsidRPr="00CE4824">
              <w:t>56;Солкосерил мазь 20 г;Наличие срока годности на момент передачи (см. примечание)</w:t>
            </w:r>
          </w:p>
        </w:tc>
        <w:tc>
          <w:tcPr>
            <w:tcW w:w="850" w:type="dxa"/>
            <w:vAlign w:val="bottom"/>
          </w:tcPr>
          <w:p w:rsidR="00A833B3" w:rsidRDefault="00A833B3" w:rsidP="006763E8">
            <w:pPr>
              <w:rPr>
                <w:rFonts w:ascii="Calibri" w:hAnsi="Calibri" w:cs="Calibri"/>
                <w:color w:val="000000"/>
                <w:sz w:val="22"/>
                <w:szCs w:val="22"/>
              </w:rPr>
            </w:pPr>
            <w:r>
              <w:rPr>
                <w:rFonts w:ascii="Calibri" w:hAnsi="Calibri" w:cs="Calibri"/>
                <w:color w:val="000000"/>
                <w:sz w:val="22"/>
                <w:szCs w:val="22"/>
              </w:rPr>
              <w:t>упаковка</w:t>
            </w:r>
          </w:p>
        </w:tc>
        <w:tc>
          <w:tcPr>
            <w:tcW w:w="993" w:type="dxa"/>
            <w:vAlign w:val="center"/>
          </w:tcPr>
          <w:p w:rsidR="00A833B3" w:rsidRDefault="00A833B3" w:rsidP="006763E8">
            <w:pPr>
              <w:jc w:val="center"/>
              <w:rPr>
                <w:rFonts w:ascii="Arial LatArm" w:hAnsi="Arial LatArm" w:cs="Arial"/>
              </w:rPr>
            </w:pPr>
          </w:p>
        </w:tc>
        <w:tc>
          <w:tcPr>
            <w:tcW w:w="850" w:type="dxa"/>
            <w:vAlign w:val="center"/>
          </w:tcPr>
          <w:p w:rsidR="00A833B3" w:rsidRDefault="00A833B3" w:rsidP="006763E8">
            <w:pPr>
              <w:jc w:val="center"/>
              <w:rPr>
                <w:rFonts w:ascii="Arial LatArm" w:hAnsi="Arial LatArm" w:cs="Arial"/>
              </w:rPr>
            </w:pPr>
          </w:p>
        </w:tc>
        <w:tc>
          <w:tcPr>
            <w:tcW w:w="1418" w:type="dxa"/>
            <w:vAlign w:val="center"/>
          </w:tcPr>
          <w:p w:rsidR="00A833B3" w:rsidRPr="00A71D81" w:rsidRDefault="00A833B3" w:rsidP="006763E8">
            <w:pPr>
              <w:jc w:val="center"/>
              <w:rPr>
                <w:rFonts w:ascii="GHEA Grapalat" w:hAnsi="GHEA Grapalat"/>
                <w:sz w:val="20"/>
              </w:rPr>
            </w:pPr>
            <w:r>
              <w:rPr>
                <w:rFonts w:ascii="GHEA Grapalat" w:hAnsi="GHEA Grapalat" w:cs="Calibri"/>
                <w:sz w:val="20"/>
                <w:szCs w:val="20"/>
              </w:rPr>
              <w:t>5</w:t>
            </w:r>
          </w:p>
        </w:tc>
        <w:tc>
          <w:tcPr>
            <w:tcW w:w="1248" w:type="dxa"/>
            <w:gridSpan w:val="2"/>
          </w:tcPr>
          <w:p w:rsidR="00A833B3" w:rsidRDefault="00A833B3" w:rsidP="006763E8">
            <w:r w:rsidRPr="00F07985">
              <w:rPr>
                <w:rFonts w:ascii="GHEA Grapalat" w:hAnsi="GHEA Grapalat" w:cs="Courier New"/>
                <w:color w:val="1F1F1F"/>
                <w:sz w:val="12"/>
                <w:szCs w:val="42"/>
                <w:lang w:bidi="ar-SA"/>
              </w:rPr>
              <w:t>Араратский край, село Нор Харберд, Баграмян 38</w:t>
            </w:r>
          </w:p>
        </w:tc>
      </w:tr>
      <w:tr w:rsidR="00A833B3" w:rsidRPr="00576215" w:rsidTr="00A84E0B">
        <w:trPr>
          <w:trHeight w:val="1031"/>
          <w:jc w:val="center"/>
        </w:trPr>
        <w:tc>
          <w:tcPr>
            <w:tcW w:w="1467" w:type="dxa"/>
            <w:vAlign w:val="center"/>
          </w:tcPr>
          <w:p w:rsidR="00A833B3" w:rsidRPr="00B77A61" w:rsidRDefault="00A833B3" w:rsidP="00CB471D">
            <w:pPr>
              <w:pStyle w:val="23"/>
              <w:spacing w:line="240" w:lineRule="auto"/>
              <w:ind w:firstLine="0"/>
              <w:jc w:val="center"/>
              <w:rPr>
                <w:rFonts w:ascii="GHEA Grapalat" w:hAnsi="GHEA Grapalat"/>
                <w:lang w:val="hy-AM"/>
              </w:rPr>
            </w:pPr>
            <w:r>
              <w:rPr>
                <w:rFonts w:ascii="GHEA Grapalat" w:hAnsi="GHEA Grapalat"/>
                <w:lang w:val="hy-AM"/>
              </w:rPr>
              <w:t>15</w:t>
            </w:r>
          </w:p>
        </w:tc>
        <w:tc>
          <w:tcPr>
            <w:tcW w:w="1593" w:type="dxa"/>
            <w:vAlign w:val="center"/>
          </w:tcPr>
          <w:p w:rsidR="00A833B3" w:rsidRPr="00A71D81" w:rsidRDefault="00A833B3" w:rsidP="006763E8">
            <w:pPr>
              <w:jc w:val="center"/>
              <w:rPr>
                <w:rFonts w:ascii="GHEA Grapalat" w:hAnsi="GHEA Grapalat"/>
                <w:sz w:val="20"/>
              </w:rPr>
            </w:pPr>
            <w:r>
              <w:rPr>
                <w:rFonts w:ascii="GHEA Grapalat" w:hAnsi="GHEA Grapalat" w:cs="Calibri"/>
                <w:sz w:val="16"/>
                <w:szCs w:val="16"/>
              </w:rPr>
              <w:t>33141159</w:t>
            </w:r>
          </w:p>
        </w:tc>
        <w:tc>
          <w:tcPr>
            <w:tcW w:w="1704" w:type="dxa"/>
            <w:vAlign w:val="bottom"/>
          </w:tcPr>
          <w:p w:rsidR="00A833B3" w:rsidRDefault="00A833B3" w:rsidP="006763E8">
            <w:pPr>
              <w:rPr>
                <w:rFonts w:ascii="Calibri" w:hAnsi="Calibri" w:cs="Calibri"/>
                <w:color w:val="000000"/>
                <w:sz w:val="22"/>
                <w:szCs w:val="22"/>
              </w:rPr>
            </w:pPr>
            <w:r>
              <w:rPr>
                <w:rFonts w:ascii="Calibri" w:hAnsi="Calibri" w:cs="Calibri"/>
                <w:color w:val="000000"/>
                <w:sz w:val="22"/>
                <w:szCs w:val="22"/>
              </w:rPr>
              <w:t>Перчатки медицинские N100</w:t>
            </w:r>
          </w:p>
        </w:tc>
        <w:tc>
          <w:tcPr>
            <w:tcW w:w="1053" w:type="dxa"/>
            <w:vAlign w:val="center"/>
          </w:tcPr>
          <w:p w:rsidR="00A833B3" w:rsidRPr="00C36823" w:rsidRDefault="00A833B3" w:rsidP="006763E8">
            <w:pPr>
              <w:widowControl w:val="0"/>
              <w:spacing w:after="120"/>
              <w:jc w:val="center"/>
              <w:rPr>
                <w:rFonts w:ascii="GHEA Grapalat" w:hAnsi="GHEA Grapalat"/>
                <w:sz w:val="22"/>
                <w:szCs w:val="20"/>
              </w:rPr>
            </w:pPr>
          </w:p>
        </w:tc>
        <w:tc>
          <w:tcPr>
            <w:tcW w:w="4253" w:type="dxa"/>
          </w:tcPr>
          <w:p w:rsidR="00A833B3" w:rsidRPr="00CE4824" w:rsidRDefault="00A833B3" w:rsidP="006763E8">
            <w:r w:rsidRPr="00CE4824">
              <w:t>59;Перчатки медицинские N100;Наличие срока годности на момент передачи (см. примечание)</w:t>
            </w:r>
          </w:p>
        </w:tc>
        <w:tc>
          <w:tcPr>
            <w:tcW w:w="850" w:type="dxa"/>
            <w:vAlign w:val="bottom"/>
          </w:tcPr>
          <w:p w:rsidR="00A833B3" w:rsidRDefault="00A833B3" w:rsidP="006763E8">
            <w:pPr>
              <w:rPr>
                <w:rFonts w:ascii="Calibri" w:hAnsi="Calibri" w:cs="Calibri"/>
                <w:color w:val="000000"/>
                <w:sz w:val="22"/>
                <w:szCs w:val="22"/>
              </w:rPr>
            </w:pPr>
            <w:r>
              <w:rPr>
                <w:rFonts w:ascii="Calibri" w:hAnsi="Calibri" w:cs="Calibri"/>
                <w:color w:val="000000"/>
                <w:sz w:val="22"/>
                <w:szCs w:val="22"/>
              </w:rPr>
              <w:t>упаковка</w:t>
            </w:r>
          </w:p>
        </w:tc>
        <w:tc>
          <w:tcPr>
            <w:tcW w:w="993" w:type="dxa"/>
            <w:vAlign w:val="center"/>
          </w:tcPr>
          <w:p w:rsidR="00A833B3" w:rsidRDefault="00A833B3" w:rsidP="006763E8">
            <w:pPr>
              <w:jc w:val="center"/>
              <w:rPr>
                <w:rFonts w:ascii="Arial LatArm" w:hAnsi="Arial LatArm" w:cs="Arial"/>
              </w:rPr>
            </w:pPr>
          </w:p>
        </w:tc>
        <w:tc>
          <w:tcPr>
            <w:tcW w:w="850" w:type="dxa"/>
            <w:vAlign w:val="center"/>
          </w:tcPr>
          <w:p w:rsidR="00A833B3" w:rsidRDefault="00A833B3" w:rsidP="006763E8">
            <w:pPr>
              <w:jc w:val="center"/>
              <w:rPr>
                <w:rFonts w:ascii="Arial LatArm" w:hAnsi="Arial LatArm" w:cs="Arial"/>
              </w:rPr>
            </w:pPr>
          </w:p>
        </w:tc>
        <w:tc>
          <w:tcPr>
            <w:tcW w:w="1418" w:type="dxa"/>
            <w:vAlign w:val="center"/>
          </w:tcPr>
          <w:p w:rsidR="00A833B3" w:rsidRPr="00A71D81" w:rsidRDefault="00A833B3" w:rsidP="006763E8">
            <w:pPr>
              <w:jc w:val="center"/>
              <w:rPr>
                <w:rFonts w:ascii="GHEA Grapalat" w:hAnsi="GHEA Grapalat"/>
                <w:sz w:val="20"/>
              </w:rPr>
            </w:pPr>
            <w:r>
              <w:rPr>
                <w:rFonts w:ascii="GHEA Grapalat" w:hAnsi="GHEA Grapalat" w:cs="Calibri"/>
                <w:sz w:val="20"/>
                <w:szCs w:val="20"/>
              </w:rPr>
              <w:t>100</w:t>
            </w:r>
          </w:p>
        </w:tc>
        <w:tc>
          <w:tcPr>
            <w:tcW w:w="1248" w:type="dxa"/>
            <w:gridSpan w:val="2"/>
          </w:tcPr>
          <w:p w:rsidR="00A833B3" w:rsidRDefault="00A833B3" w:rsidP="006763E8">
            <w:r w:rsidRPr="00F07985">
              <w:rPr>
                <w:rFonts w:ascii="GHEA Grapalat" w:hAnsi="GHEA Grapalat" w:cs="Courier New"/>
                <w:color w:val="1F1F1F"/>
                <w:sz w:val="12"/>
                <w:szCs w:val="42"/>
                <w:lang w:bidi="ar-SA"/>
              </w:rPr>
              <w:t>Араратский край, село Нор Харберд, Баграмян 38</w:t>
            </w:r>
          </w:p>
        </w:tc>
      </w:tr>
      <w:tr w:rsidR="00A833B3" w:rsidRPr="00576215" w:rsidTr="00A84E0B">
        <w:trPr>
          <w:trHeight w:val="1031"/>
          <w:jc w:val="center"/>
        </w:trPr>
        <w:tc>
          <w:tcPr>
            <w:tcW w:w="1467" w:type="dxa"/>
            <w:vAlign w:val="center"/>
          </w:tcPr>
          <w:p w:rsidR="00A833B3" w:rsidRPr="00B77A61" w:rsidRDefault="00A833B3" w:rsidP="00CB471D">
            <w:pPr>
              <w:pStyle w:val="23"/>
              <w:spacing w:line="240" w:lineRule="auto"/>
              <w:ind w:firstLine="0"/>
              <w:jc w:val="center"/>
              <w:rPr>
                <w:rFonts w:ascii="GHEA Grapalat" w:hAnsi="GHEA Grapalat"/>
                <w:lang w:val="hy-AM"/>
              </w:rPr>
            </w:pPr>
            <w:r>
              <w:rPr>
                <w:rFonts w:ascii="GHEA Grapalat" w:hAnsi="GHEA Grapalat"/>
                <w:lang w:val="hy-AM"/>
              </w:rPr>
              <w:t>16</w:t>
            </w:r>
          </w:p>
        </w:tc>
        <w:tc>
          <w:tcPr>
            <w:tcW w:w="1593" w:type="dxa"/>
            <w:vAlign w:val="center"/>
          </w:tcPr>
          <w:p w:rsidR="00A833B3" w:rsidRPr="00A71D81" w:rsidRDefault="00A833B3" w:rsidP="006763E8">
            <w:pPr>
              <w:jc w:val="center"/>
              <w:rPr>
                <w:rFonts w:ascii="GHEA Grapalat" w:hAnsi="GHEA Grapalat"/>
                <w:sz w:val="20"/>
              </w:rPr>
            </w:pPr>
            <w:r>
              <w:rPr>
                <w:rFonts w:ascii="GHEA Grapalat" w:hAnsi="GHEA Grapalat" w:cs="Calibri"/>
                <w:sz w:val="16"/>
                <w:szCs w:val="16"/>
              </w:rPr>
              <w:t>33691199</w:t>
            </w:r>
          </w:p>
        </w:tc>
        <w:tc>
          <w:tcPr>
            <w:tcW w:w="1704" w:type="dxa"/>
            <w:vAlign w:val="bottom"/>
          </w:tcPr>
          <w:p w:rsidR="00A833B3" w:rsidRDefault="00A833B3" w:rsidP="006763E8">
            <w:pPr>
              <w:rPr>
                <w:rFonts w:ascii="Calibri" w:hAnsi="Calibri" w:cs="Calibri"/>
                <w:color w:val="000000"/>
                <w:sz w:val="22"/>
                <w:szCs w:val="22"/>
              </w:rPr>
            </w:pPr>
            <w:r>
              <w:rPr>
                <w:rFonts w:ascii="Calibri" w:hAnsi="Calibri" w:cs="Calibri"/>
                <w:color w:val="000000"/>
                <w:sz w:val="22"/>
                <w:szCs w:val="22"/>
              </w:rPr>
              <w:t>Карсил 22,5 мг</w:t>
            </w:r>
          </w:p>
        </w:tc>
        <w:tc>
          <w:tcPr>
            <w:tcW w:w="1053" w:type="dxa"/>
            <w:vAlign w:val="center"/>
          </w:tcPr>
          <w:p w:rsidR="00A833B3" w:rsidRPr="00C36823" w:rsidRDefault="00A833B3" w:rsidP="006763E8">
            <w:pPr>
              <w:widowControl w:val="0"/>
              <w:spacing w:after="120"/>
              <w:jc w:val="center"/>
              <w:rPr>
                <w:rFonts w:ascii="GHEA Grapalat" w:hAnsi="GHEA Grapalat"/>
                <w:sz w:val="22"/>
                <w:szCs w:val="20"/>
              </w:rPr>
            </w:pPr>
          </w:p>
        </w:tc>
        <w:tc>
          <w:tcPr>
            <w:tcW w:w="4253" w:type="dxa"/>
          </w:tcPr>
          <w:p w:rsidR="00A833B3" w:rsidRPr="00CE4824" w:rsidRDefault="00A833B3" w:rsidP="006763E8">
            <w:r w:rsidRPr="00CE4824">
              <w:t>60;Карсил таблетки 22,5 мг;Наличие срока годности на момент передачи (см. примечание)</w:t>
            </w:r>
          </w:p>
        </w:tc>
        <w:tc>
          <w:tcPr>
            <w:tcW w:w="850" w:type="dxa"/>
            <w:vAlign w:val="bottom"/>
          </w:tcPr>
          <w:p w:rsidR="00A833B3" w:rsidRDefault="00A833B3" w:rsidP="006763E8">
            <w:pPr>
              <w:rPr>
                <w:rFonts w:ascii="Calibri" w:hAnsi="Calibri" w:cs="Calibri"/>
                <w:color w:val="000000"/>
                <w:sz w:val="22"/>
                <w:szCs w:val="22"/>
              </w:rPr>
            </w:pPr>
            <w:r>
              <w:rPr>
                <w:rFonts w:ascii="Calibri" w:hAnsi="Calibri" w:cs="Calibri"/>
                <w:color w:val="000000"/>
                <w:sz w:val="22"/>
                <w:szCs w:val="22"/>
              </w:rPr>
              <w:t>таблетка</w:t>
            </w:r>
          </w:p>
        </w:tc>
        <w:tc>
          <w:tcPr>
            <w:tcW w:w="993" w:type="dxa"/>
            <w:vAlign w:val="center"/>
          </w:tcPr>
          <w:p w:rsidR="00A833B3" w:rsidRDefault="00A833B3" w:rsidP="006763E8">
            <w:pPr>
              <w:jc w:val="center"/>
              <w:rPr>
                <w:rFonts w:ascii="Arial LatArm" w:hAnsi="Arial LatArm" w:cs="Arial"/>
              </w:rPr>
            </w:pPr>
          </w:p>
        </w:tc>
        <w:tc>
          <w:tcPr>
            <w:tcW w:w="850" w:type="dxa"/>
            <w:vAlign w:val="center"/>
          </w:tcPr>
          <w:p w:rsidR="00A833B3" w:rsidRDefault="00A833B3" w:rsidP="006763E8">
            <w:pPr>
              <w:jc w:val="center"/>
              <w:rPr>
                <w:rFonts w:ascii="Arial LatArm" w:hAnsi="Arial LatArm" w:cs="Arial"/>
              </w:rPr>
            </w:pPr>
          </w:p>
        </w:tc>
        <w:tc>
          <w:tcPr>
            <w:tcW w:w="1418" w:type="dxa"/>
            <w:vAlign w:val="center"/>
          </w:tcPr>
          <w:p w:rsidR="00A833B3" w:rsidRPr="00A71D81" w:rsidRDefault="00A833B3" w:rsidP="006763E8">
            <w:pPr>
              <w:jc w:val="center"/>
              <w:rPr>
                <w:rFonts w:ascii="GHEA Grapalat" w:hAnsi="GHEA Grapalat"/>
                <w:sz w:val="20"/>
              </w:rPr>
            </w:pPr>
            <w:r>
              <w:rPr>
                <w:rFonts w:ascii="GHEA Grapalat" w:hAnsi="GHEA Grapalat" w:cs="Calibri"/>
                <w:sz w:val="20"/>
                <w:szCs w:val="20"/>
              </w:rPr>
              <w:t>50</w:t>
            </w:r>
          </w:p>
        </w:tc>
        <w:tc>
          <w:tcPr>
            <w:tcW w:w="1248" w:type="dxa"/>
            <w:gridSpan w:val="2"/>
          </w:tcPr>
          <w:p w:rsidR="00A833B3" w:rsidRDefault="00A833B3" w:rsidP="006763E8">
            <w:r w:rsidRPr="00F07985">
              <w:rPr>
                <w:rFonts w:ascii="GHEA Grapalat" w:hAnsi="GHEA Grapalat" w:cs="Courier New"/>
                <w:color w:val="1F1F1F"/>
                <w:sz w:val="12"/>
                <w:szCs w:val="42"/>
                <w:lang w:bidi="ar-SA"/>
              </w:rPr>
              <w:t>Араратский край, село Нор Харберд, Баграмян 38</w:t>
            </w:r>
          </w:p>
        </w:tc>
      </w:tr>
      <w:tr w:rsidR="00A833B3" w:rsidRPr="00576215" w:rsidTr="00A84E0B">
        <w:trPr>
          <w:trHeight w:val="1031"/>
          <w:jc w:val="center"/>
        </w:trPr>
        <w:tc>
          <w:tcPr>
            <w:tcW w:w="1467" w:type="dxa"/>
            <w:vAlign w:val="center"/>
          </w:tcPr>
          <w:p w:rsidR="00A833B3" w:rsidRPr="00B77A61" w:rsidRDefault="00A833B3" w:rsidP="00CB471D">
            <w:pPr>
              <w:pStyle w:val="23"/>
              <w:spacing w:line="240" w:lineRule="auto"/>
              <w:ind w:firstLine="0"/>
              <w:jc w:val="center"/>
              <w:rPr>
                <w:rFonts w:ascii="GHEA Grapalat" w:hAnsi="GHEA Grapalat"/>
                <w:lang w:val="hy-AM"/>
              </w:rPr>
            </w:pPr>
            <w:r>
              <w:rPr>
                <w:rFonts w:ascii="GHEA Grapalat" w:hAnsi="GHEA Grapalat"/>
                <w:lang w:val="hy-AM"/>
              </w:rPr>
              <w:t>17</w:t>
            </w:r>
          </w:p>
        </w:tc>
        <w:tc>
          <w:tcPr>
            <w:tcW w:w="1593" w:type="dxa"/>
            <w:vAlign w:val="center"/>
          </w:tcPr>
          <w:p w:rsidR="00A833B3" w:rsidRPr="00A71D81" w:rsidRDefault="00A833B3" w:rsidP="006763E8">
            <w:pPr>
              <w:jc w:val="center"/>
              <w:rPr>
                <w:rFonts w:ascii="GHEA Grapalat" w:hAnsi="GHEA Grapalat"/>
                <w:sz w:val="20"/>
              </w:rPr>
            </w:pPr>
            <w:r>
              <w:rPr>
                <w:rFonts w:ascii="GHEA Grapalat" w:hAnsi="GHEA Grapalat" w:cs="Calibri"/>
                <w:sz w:val="16"/>
                <w:szCs w:val="16"/>
              </w:rPr>
              <w:t>33651280</w:t>
            </w:r>
          </w:p>
        </w:tc>
        <w:tc>
          <w:tcPr>
            <w:tcW w:w="1704" w:type="dxa"/>
            <w:vAlign w:val="bottom"/>
          </w:tcPr>
          <w:p w:rsidR="00A833B3" w:rsidRDefault="00A833B3" w:rsidP="006763E8">
            <w:pPr>
              <w:rPr>
                <w:rFonts w:ascii="Calibri" w:hAnsi="Calibri" w:cs="Calibri"/>
                <w:color w:val="000000"/>
                <w:sz w:val="22"/>
                <w:szCs w:val="22"/>
              </w:rPr>
            </w:pPr>
            <w:r>
              <w:rPr>
                <w:rFonts w:ascii="Calibri" w:hAnsi="Calibri" w:cs="Calibri"/>
                <w:color w:val="000000"/>
                <w:sz w:val="22"/>
                <w:szCs w:val="22"/>
              </w:rPr>
              <w:t>Энтерофурил 200 мг</w:t>
            </w:r>
          </w:p>
        </w:tc>
        <w:tc>
          <w:tcPr>
            <w:tcW w:w="1053" w:type="dxa"/>
            <w:vAlign w:val="center"/>
          </w:tcPr>
          <w:p w:rsidR="00A833B3" w:rsidRPr="00C36823" w:rsidRDefault="00A833B3" w:rsidP="006763E8">
            <w:pPr>
              <w:widowControl w:val="0"/>
              <w:spacing w:after="120"/>
              <w:jc w:val="center"/>
              <w:rPr>
                <w:rFonts w:ascii="GHEA Grapalat" w:hAnsi="GHEA Grapalat"/>
                <w:sz w:val="22"/>
                <w:szCs w:val="20"/>
              </w:rPr>
            </w:pPr>
          </w:p>
        </w:tc>
        <w:tc>
          <w:tcPr>
            <w:tcW w:w="4253" w:type="dxa"/>
          </w:tcPr>
          <w:p w:rsidR="00A833B3" w:rsidRPr="00CE4824" w:rsidRDefault="00A833B3" w:rsidP="006763E8">
            <w:r w:rsidRPr="00CE4824">
              <w:t>62;Энтерофурил капсулы 200 мг;Наличие срока годности на момент передачи (см. примечание)</w:t>
            </w:r>
          </w:p>
        </w:tc>
        <w:tc>
          <w:tcPr>
            <w:tcW w:w="850" w:type="dxa"/>
            <w:vAlign w:val="bottom"/>
          </w:tcPr>
          <w:p w:rsidR="00A833B3" w:rsidRDefault="00A833B3" w:rsidP="006763E8">
            <w:pPr>
              <w:rPr>
                <w:rFonts w:ascii="Calibri" w:hAnsi="Calibri" w:cs="Calibri"/>
                <w:color w:val="000000"/>
                <w:sz w:val="22"/>
                <w:szCs w:val="22"/>
              </w:rPr>
            </w:pPr>
            <w:r>
              <w:rPr>
                <w:rFonts w:ascii="Calibri" w:hAnsi="Calibri" w:cs="Calibri"/>
                <w:color w:val="000000"/>
                <w:sz w:val="22"/>
                <w:szCs w:val="22"/>
              </w:rPr>
              <w:t>капсула</w:t>
            </w:r>
          </w:p>
        </w:tc>
        <w:tc>
          <w:tcPr>
            <w:tcW w:w="993" w:type="dxa"/>
            <w:vAlign w:val="center"/>
          </w:tcPr>
          <w:p w:rsidR="00A833B3" w:rsidRDefault="00A833B3" w:rsidP="006763E8">
            <w:pPr>
              <w:jc w:val="center"/>
              <w:rPr>
                <w:rFonts w:ascii="Arial LatArm" w:hAnsi="Arial LatArm" w:cs="Arial"/>
              </w:rPr>
            </w:pPr>
          </w:p>
        </w:tc>
        <w:tc>
          <w:tcPr>
            <w:tcW w:w="850" w:type="dxa"/>
            <w:vAlign w:val="center"/>
          </w:tcPr>
          <w:p w:rsidR="00A833B3" w:rsidRDefault="00A833B3" w:rsidP="006763E8">
            <w:pPr>
              <w:jc w:val="center"/>
              <w:rPr>
                <w:rFonts w:ascii="Arial LatArm" w:hAnsi="Arial LatArm" w:cs="Arial"/>
              </w:rPr>
            </w:pPr>
          </w:p>
        </w:tc>
        <w:tc>
          <w:tcPr>
            <w:tcW w:w="1418" w:type="dxa"/>
            <w:vAlign w:val="center"/>
          </w:tcPr>
          <w:p w:rsidR="00A833B3" w:rsidRPr="00A71D81" w:rsidRDefault="00A833B3" w:rsidP="006763E8">
            <w:pPr>
              <w:jc w:val="center"/>
              <w:rPr>
                <w:rFonts w:ascii="GHEA Grapalat" w:hAnsi="GHEA Grapalat"/>
                <w:sz w:val="20"/>
              </w:rPr>
            </w:pPr>
            <w:r>
              <w:rPr>
                <w:rFonts w:ascii="GHEA Grapalat" w:hAnsi="GHEA Grapalat" w:cs="Calibri"/>
                <w:sz w:val="20"/>
                <w:szCs w:val="20"/>
              </w:rPr>
              <w:t>64</w:t>
            </w:r>
          </w:p>
        </w:tc>
        <w:tc>
          <w:tcPr>
            <w:tcW w:w="1248" w:type="dxa"/>
            <w:gridSpan w:val="2"/>
          </w:tcPr>
          <w:p w:rsidR="00A833B3" w:rsidRDefault="00A833B3" w:rsidP="006763E8">
            <w:r w:rsidRPr="00F07985">
              <w:rPr>
                <w:rFonts w:ascii="GHEA Grapalat" w:hAnsi="GHEA Grapalat" w:cs="Courier New"/>
                <w:color w:val="1F1F1F"/>
                <w:sz w:val="12"/>
                <w:szCs w:val="42"/>
                <w:lang w:bidi="ar-SA"/>
              </w:rPr>
              <w:t>Араратский край, село Нор Харберд, Баграмян 38</w:t>
            </w:r>
          </w:p>
        </w:tc>
      </w:tr>
      <w:tr w:rsidR="00A833B3" w:rsidRPr="00576215" w:rsidTr="00A84E0B">
        <w:trPr>
          <w:trHeight w:val="1031"/>
          <w:jc w:val="center"/>
        </w:trPr>
        <w:tc>
          <w:tcPr>
            <w:tcW w:w="1467" w:type="dxa"/>
            <w:vAlign w:val="center"/>
          </w:tcPr>
          <w:p w:rsidR="00A833B3" w:rsidRPr="00B77A61" w:rsidRDefault="00A833B3" w:rsidP="00CB471D">
            <w:pPr>
              <w:pStyle w:val="23"/>
              <w:spacing w:line="240" w:lineRule="auto"/>
              <w:ind w:firstLine="0"/>
              <w:jc w:val="center"/>
              <w:rPr>
                <w:rFonts w:ascii="GHEA Grapalat" w:hAnsi="GHEA Grapalat"/>
                <w:lang w:val="hy-AM"/>
              </w:rPr>
            </w:pPr>
            <w:r>
              <w:rPr>
                <w:rFonts w:ascii="GHEA Grapalat" w:hAnsi="GHEA Grapalat"/>
                <w:lang w:val="hy-AM"/>
              </w:rPr>
              <w:t>18</w:t>
            </w:r>
          </w:p>
        </w:tc>
        <w:tc>
          <w:tcPr>
            <w:tcW w:w="1593" w:type="dxa"/>
            <w:vAlign w:val="center"/>
          </w:tcPr>
          <w:p w:rsidR="00A833B3" w:rsidRPr="00A71D81" w:rsidRDefault="00A833B3" w:rsidP="006763E8">
            <w:pPr>
              <w:jc w:val="center"/>
              <w:rPr>
                <w:rFonts w:ascii="GHEA Grapalat" w:hAnsi="GHEA Grapalat"/>
                <w:sz w:val="20"/>
              </w:rPr>
            </w:pPr>
            <w:r>
              <w:rPr>
                <w:rFonts w:ascii="GHEA Grapalat" w:hAnsi="GHEA Grapalat" w:cs="Calibri"/>
                <w:sz w:val="16"/>
                <w:szCs w:val="16"/>
              </w:rPr>
              <w:t>33691176</w:t>
            </w:r>
          </w:p>
        </w:tc>
        <w:tc>
          <w:tcPr>
            <w:tcW w:w="1704" w:type="dxa"/>
            <w:vAlign w:val="bottom"/>
          </w:tcPr>
          <w:p w:rsidR="00A833B3" w:rsidRDefault="00A833B3" w:rsidP="006763E8">
            <w:pPr>
              <w:rPr>
                <w:rFonts w:ascii="Calibri" w:hAnsi="Calibri" w:cs="Calibri"/>
                <w:color w:val="000000"/>
                <w:sz w:val="22"/>
                <w:szCs w:val="22"/>
              </w:rPr>
            </w:pPr>
            <w:r>
              <w:rPr>
                <w:rFonts w:ascii="Calibri" w:hAnsi="Calibri" w:cs="Calibri"/>
                <w:color w:val="000000"/>
                <w:sz w:val="22"/>
                <w:szCs w:val="22"/>
              </w:rPr>
              <w:t>Маалокс</w:t>
            </w:r>
          </w:p>
        </w:tc>
        <w:tc>
          <w:tcPr>
            <w:tcW w:w="1053" w:type="dxa"/>
            <w:vAlign w:val="center"/>
          </w:tcPr>
          <w:p w:rsidR="00A833B3" w:rsidRPr="00C36823" w:rsidRDefault="00A833B3" w:rsidP="006763E8">
            <w:pPr>
              <w:widowControl w:val="0"/>
              <w:spacing w:after="120"/>
              <w:jc w:val="center"/>
              <w:rPr>
                <w:rFonts w:ascii="GHEA Grapalat" w:hAnsi="GHEA Grapalat"/>
                <w:sz w:val="22"/>
                <w:szCs w:val="20"/>
              </w:rPr>
            </w:pPr>
          </w:p>
        </w:tc>
        <w:tc>
          <w:tcPr>
            <w:tcW w:w="4253" w:type="dxa"/>
          </w:tcPr>
          <w:p w:rsidR="00A833B3" w:rsidRPr="00CE4824" w:rsidRDefault="00A833B3" w:rsidP="006763E8">
            <w:r w:rsidRPr="00CE4824">
              <w:t>76;Маалокс таблетки;Наличие срока годности на момент передачи (см. примечание)</w:t>
            </w:r>
          </w:p>
        </w:tc>
        <w:tc>
          <w:tcPr>
            <w:tcW w:w="850" w:type="dxa"/>
            <w:vAlign w:val="bottom"/>
          </w:tcPr>
          <w:p w:rsidR="00A833B3" w:rsidRDefault="00A833B3" w:rsidP="006763E8">
            <w:pPr>
              <w:rPr>
                <w:rFonts w:ascii="Calibri" w:hAnsi="Calibri" w:cs="Calibri"/>
                <w:color w:val="000000"/>
                <w:sz w:val="22"/>
                <w:szCs w:val="22"/>
              </w:rPr>
            </w:pPr>
            <w:r>
              <w:rPr>
                <w:rFonts w:ascii="Calibri" w:hAnsi="Calibri" w:cs="Calibri"/>
                <w:color w:val="000000"/>
                <w:sz w:val="22"/>
                <w:szCs w:val="22"/>
              </w:rPr>
              <w:t>таблетка</w:t>
            </w:r>
          </w:p>
        </w:tc>
        <w:tc>
          <w:tcPr>
            <w:tcW w:w="993" w:type="dxa"/>
            <w:vAlign w:val="center"/>
          </w:tcPr>
          <w:p w:rsidR="00A833B3" w:rsidRDefault="00A833B3" w:rsidP="006763E8">
            <w:pPr>
              <w:jc w:val="center"/>
              <w:rPr>
                <w:rFonts w:ascii="Arial LatArm" w:hAnsi="Arial LatArm" w:cs="Arial"/>
              </w:rPr>
            </w:pPr>
          </w:p>
        </w:tc>
        <w:tc>
          <w:tcPr>
            <w:tcW w:w="850" w:type="dxa"/>
            <w:vAlign w:val="center"/>
          </w:tcPr>
          <w:p w:rsidR="00A833B3" w:rsidRDefault="00A833B3" w:rsidP="006763E8">
            <w:pPr>
              <w:jc w:val="center"/>
              <w:rPr>
                <w:rFonts w:ascii="Arial LatArm" w:hAnsi="Arial LatArm" w:cs="Arial"/>
              </w:rPr>
            </w:pPr>
          </w:p>
        </w:tc>
        <w:tc>
          <w:tcPr>
            <w:tcW w:w="1418" w:type="dxa"/>
            <w:vAlign w:val="center"/>
          </w:tcPr>
          <w:p w:rsidR="00A833B3" w:rsidRPr="00A71D81" w:rsidRDefault="00A833B3" w:rsidP="006763E8">
            <w:pPr>
              <w:jc w:val="center"/>
              <w:rPr>
                <w:rFonts w:ascii="GHEA Grapalat" w:hAnsi="GHEA Grapalat"/>
                <w:sz w:val="20"/>
              </w:rPr>
            </w:pPr>
            <w:r>
              <w:rPr>
                <w:rFonts w:ascii="GHEA Grapalat" w:hAnsi="GHEA Grapalat" w:cs="Calibri"/>
                <w:sz w:val="20"/>
                <w:szCs w:val="20"/>
              </w:rPr>
              <w:t>80</w:t>
            </w:r>
          </w:p>
        </w:tc>
        <w:tc>
          <w:tcPr>
            <w:tcW w:w="1248" w:type="dxa"/>
            <w:gridSpan w:val="2"/>
          </w:tcPr>
          <w:p w:rsidR="00A833B3" w:rsidRDefault="00A833B3" w:rsidP="006763E8">
            <w:r w:rsidRPr="00F07985">
              <w:rPr>
                <w:rFonts w:ascii="GHEA Grapalat" w:hAnsi="GHEA Grapalat" w:cs="Courier New"/>
                <w:color w:val="1F1F1F"/>
                <w:sz w:val="12"/>
                <w:szCs w:val="42"/>
                <w:lang w:bidi="ar-SA"/>
              </w:rPr>
              <w:t>Араратский край, село Нор Харберд, Баграмян 38</w:t>
            </w:r>
          </w:p>
        </w:tc>
      </w:tr>
      <w:tr w:rsidR="00A833B3" w:rsidRPr="00576215" w:rsidTr="00FE36AF">
        <w:trPr>
          <w:trHeight w:val="1031"/>
          <w:jc w:val="center"/>
        </w:trPr>
        <w:tc>
          <w:tcPr>
            <w:tcW w:w="1467" w:type="dxa"/>
            <w:vAlign w:val="center"/>
          </w:tcPr>
          <w:p w:rsidR="00A833B3" w:rsidRPr="00B77A61" w:rsidRDefault="00A833B3" w:rsidP="00CB471D">
            <w:pPr>
              <w:pStyle w:val="23"/>
              <w:spacing w:line="240" w:lineRule="auto"/>
              <w:ind w:firstLine="0"/>
              <w:jc w:val="center"/>
              <w:rPr>
                <w:rFonts w:ascii="GHEA Grapalat" w:hAnsi="GHEA Grapalat"/>
                <w:lang w:val="hy-AM"/>
              </w:rPr>
            </w:pPr>
            <w:r>
              <w:rPr>
                <w:rFonts w:ascii="GHEA Grapalat" w:hAnsi="GHEA Grapalat"/>
                <w:lang w:val="hy-AM"/>
              </w:rPr>
              <w:t>19</w:t>
            </w:r>
          </w:p>
        </w:tc>
        <w:tc>
          <w:tcPr>
            <w:tcW w:w="1593" w:type="dxa"/>
            <w:vAlign w:val="center"/>
          </w:tcPr>
          <w:p w:rsidR="00A833B3" w:rsidRPr="00A71D81" w:rsidRDefault="00A833B3" w:rsidP="006763E8">
            <w:pPr>
              <w:jc w:val="center"/>
              <w:rPr>
                <w:rFonts w:ascii="GHEA Grapalat" w:hAnsi="GHEA Grapalat"/>
                <w:sz w:val="20"/>
              </w:rPr>
            </w:pPr>
            <w:r>
              <w:rPr>
                <w:rFonts w:ascii="GHEA Grapalat" w:hAnsi="GHEA Grapalat" w:cs="Calibri"/>
                <w:sz w:val="16"/>
                <w:szCs w:val="16"/>
              </w:rPr>
              <w:t>33691176</w:t>
            </w:r>
          </w:p>
        </w:tc>
        <w:tc>
          <w:tcPr>
            <w:tcW w:w="1704" w:type="dxa"/>
            <w:vAlign w:val="bottom"/>
          </w:tcPr>
          <w:p w:rsidR="00A833B3" w:rsidRDefault="00A833B3" w:rsidP="006763E8">
            <w:pPr>
              <w:rPr>
                <w:rFonts w:ascii="Calibri" w:hAnsi="Calibri" w:cs="Calibri"/>
                <w:color w:val="000000"/>
                <w:sz w:val="22"/>
                <w:szCs w:val="22"/>
              </w:rPr>
            </w:pPr>
            <w:r>
              <w:rPr>
                <w:rFonts w:ascii="Calibri" w:hAnsi="Calibri" w:cs="Calibri"/>
                <w:color w:val="000000"/>
                <w:sz w:val="22"/>
                <w:szCs w:val="22"/>
              </w:rPr>
              <w:t>Кокарбоксилаза 50 мг/2 мл</w:t>
            </w:r>
          </w:p>
        </w:tc>
        <w:tc>
          <w:tcPr>
            <w:tcW w:w="1053" w:type="dxa"/>
            <w:vAlign w:val="center"/>
          </w:tcPr>
          <w:p w:rsidR="00A833B3" w:rsidRPr="00C36823" w:rsidRDefault="00A833B3" w:rsidP="006763E8">
            <w:pPr>
              <w:widowControl w:val="0"/>
              <w:spacing w:after="120"/>
              <w:jc w:val="center"/>
              <w:rPr>
                <w:rFonts w:ascii="GHEA Grapalat" w:hAnsi="GHEA Grapalat"/>
                <w:sz w:val="22"/>
                <w:szCs w:val="20"/>
              </w:rPr>
            </w:pPr>
          </w:p>
        </w:tc>
        <w:tc>
          <w:tcPr>
            <w:tcW w:w="4253" w:type="dxa"/>
          </w:tcPr>
          <w:p w:rsidR="00A833B3" w:rsidRPr="00CE4824" w:rsidRDefault="00A833B3" w:rsidP="006763E8">
            <w:r w:rsidRPr="00CE4824">
              <w:t>79;Кокарбоксилаза 50 мг/2 мл ампула;Наличие срока годности на момент передачи (см. примечание)</w:t>
            </w:r>
          </w:p>
        </w:tc>
        <w:tc>
          <w:tcPr>
            <w:tcW w:w="850" w:type="dxa"/>
            <w:vAlign w:val="bottom"/>
          </w:tcPr>
          <w:p w:rsidR="00A833B3" w:rsidRDefault="00A833B3" w:rsidP="006763E8">
            <w:pPr>
              <w:rPr>
                <w:rFonts w:ascii="Calibri" w:hAnsi="Calibri" w:cs="Calibri"/>
                <w:color w:val="000000"/>
                <w:sz w:val="22"/>
                <w:szCs w:val="22"/>
              </w:rPr>
            </w:pPr>
            <w:r>
              <w:rPr>
                <w:rFonts w:ascii="Calibri" w:hAnsi="Calibri" w:cs="Calibri"/>
                <w:color w:val="000000"/>
                <w:sz w:val="22"/>
                <w:szCs w:val="22"/>
              </w:rPr>
              <w:t>ампула</w:t>
            </w:r>
          </w:p>
        </w:tc>
        <w:tc>
          <w:tcPr>
            <w:tcW w:w="993" w:type="dxa"/>
            <w:vAlign w:val="center"/>
          </w:tcPr>
          <w:p w:rsidR="00A833B3" w:rsidRDefault="00A833B3" w:rsidP="006763E8">
            <w:pPr>
              <w:jc w:val="center"/>
              <w:rPr>
                <w:rFonts w:ascii="Arial LatArm" w:hAnsi="Arial LatArm" w:cs="Arial"/>
              </w:rPr>
            </w:pPr>
          </w:p>
        </w:tc>
        <w:tc>
          <w:tcPr>
            <w:tcW w:w="850" w:type="dxa"/>
            <w:vAlign w:val="center"/>
          </w:tcPr>
          <w:p w:rsidR="00A833B3" w:rsidRDefault="00A833B3" w:rsidP="006763E8">
            <w:pPr>
              <w:jc w:val="center"/>
              <w:rPr>
                <w:rFonts w:ascii="Arial LatArm" w:hAnsi="Arial LatArm" w:cs="Arial"/>
              </w:rPr>
            </w:pPr>
          </w:p>
        </w:tc>
        <w:tc>
          <w:tcPr>
            <w:tcW w:w="1418" w:type="dxa"/>
            <w:vAlign w:val="center"/>
          </w:tcPr>
          <w:p w:rsidR="00A833B3" w:rsidRPr="00A71D81" w:rsidRDefault="00A833B3" w:rsidP="006763E8">
            <w:pPr>
              <w:jc w:val="center"/>
              <w:rPr>
                <w:rFonts w:ascii="GHEA Grapalat" w:hAnsi="GHEA Grapalat"/>
                <w:sz w:val="20"/>
              </w:rPr>
            </w:pPr>
            <w:r>
              <w:rPr>
                <w:rFonts w:ascii="GHEA Grapalat" w:hAnsi="GHEA Grapalat" w:cs="Calibri"/>
                <w:sz w:val="20"/>
                <w:szCs w:val="20"/>
              </w:rPr>
              <w:t>50</w:t>
            </w:r>
          </w:p>
        </w:tc>
        <w:tc>
          <w:tcPr>
            <w:tcW w:w="1248" w:type="dxa"/>
            <w:gridSpan w:val="2"/>
          </w:tcPr>
          <w:p w:rsidR="00A833B3" w:rsidRDefault="00A833B3" w:rsidP="006763E8">
            <w:r w:rsidRPr="00F07985">
              <w:rPr>
                <w:rFonts w:ascii="GHEA Grapalat" w:hAnsi="GHEA Grapalat" w:cs="Courier New"/>
                <w:color w:val="1F1F1F"/>
                <w:sz w:val="12"/>
                <w:szCs w:val="42"/>
                <w:lang w:bidi="ar-SA"/>
              </w:rPr>
              <w:t>Араратский край, село Нор Харберд, Баграмян 38</w:t>
            </w:r>
          </w:p>
        </w:tc>
      </w:tr>
      <w:tr w:rsidR="00A833B3" w:rsidRPr="00576215" w:rsidTr="008E4009">
        <w:trPr>
          <w:trHeight w:val="1031"/>
          <w:jc w:val="center"/>
        </w:trPr>
        <w:tc>
          <w:tcPr>
            <w:tcW w:w="1467" w:type="dxa"/>
            <w:vAlign w:val="center"/>
          </w:tcPr>
          <w:p w:rsidR="00A833B3" w:rsidRPr="00B77A61" w:rsidRDefault="00A833B3" w:rsidP="00CB471D">
            <w:pPr>
              <w:pStyle w:val="23"/>
              <w:spacing w:line="240" w:lineRule="auto"/>
              <w:ind w:firstLine="0"/>
              <w:jc w:val="center"/>
              <w:rPr>
                <w:rFonts w:ascii="GHEA Grapalat" w:hAnsi="GHEA Grapalat"/>
                <w:lang w:val="hy-AM"/>
              </w:rPr>
            </w:pPr>
            <w:r>
              <w:rPr>
                <w:rFonts w:ascii="GHEA Grapalat" w:hAnsi="GHEA Grapalat"/>
                <w:lang w:val="hy-AM"/>
              </w:rPr>
              <w:t>20</w:t>
            </w:r>
          </w:p>
        </w:tc>
        <w:tc>
          <w:tcPr>
            <w:tcW w:w="1593" w:type="dxa"/>
            <w:vAlign w:val="center"/>
          </w:tcPr>
          <w:p w:rsidR="00A833B3" w:rsidRPr="00A71D81" w:rsidRDefault="00A833B3" w:rsidP="006763E8">
            <w:pPr>
              <w:jc w:val="center"/>
              <w:rPr>
                <w:rFonts w:ascii="GHEA Grapalat" w:hAnsi="GHEA Grapalat"/>
                <w:sz w:val="20"/>
              </w:rPr>
            </w:pPr>
            <w:r>
              <w:rPr>
                <w:rFonts w:ascii="GHEA Grapalat" w:hAnsi="GHEA Grapalat" w:cs="Calibri"/>
                <w:sz w:val="16"/>
                <w:szCs w:val="16"/>
              </w:rPr>
              <w:t>33621340</w:t>
            </w:r>
          </w:p>
        </w:tc>
        <w:tc>
          <w:tcPr>
            <w:tcW w:w="1704" w:type="dxa"/>
            <w:vAlign w:val="bottom"/>
          </w:tcPr>
          <w:p w:rsidR="00A833B3" w:rsidRDefault="00A833B3" w:rsidP="006763E8">
            <w:pPr>
              <w:rPr>
                <w:rFonts w:ascii="Calibri" w:hAnsi="Calibri" w:cs="Calibri"/>
                <w:color w:val="000000"/>
                <w:sz w:val="22"/>
                <w:szCs w:val="22"/>
              </w:rPr>
            </w:pPr>
            <w:r>
              <w:rPr>
                <w:rFonts w:ascii="Calibri" w:hAnsi="Calibri" w:cs="Calibri"/>
                <w:color w:val="000000"/>
                <w:sz w:val="22"/>
                <w:szCs w:val="22"/>
              </w:rPr>
              <w:t>Кофеин 10% 1 мл</w:t>
            </w:r>
          </w:p>
        </w:tc>
        <w:tc>
          <w:tcPr>
            <w:tcW w:w="1053" w:type="dxa"/>
            <w:vAlign w:val="center"/>
          </w:tcPr>
          <w:p w:rsidR="00A833B3" w:rsidRPr="00C36823" w:rsidRDefault="00A833B3" w:rsidP="006763E8">
            <w:pPr>
              <w:widowControl w:val="0"/>
              <w:spacing w:after="120"/>
              <w:jc w:val="center"/>
              <w:rPr>
                <w:rFonts w:ascii="GHEA Grapalat" w:hAnsi="GHEA Grapalat"/>
                <w:sz w:val="22"/>
                <w:szCs w:val="20"/>
              </w:rPr>
            </w:pPr>
          </w:p>
        </w:tc>
        <w:tc>
          <w:tcPr>
            <w:tcW w:w="4253" w:type="dxa"/>
          </w:tcPr>
          <w:p w:rsidR="00A833B3" w:rsidRPr="00CE4824" w:rsidRDefault="00A833B3" w:rsidP="006763E8">
            <w:r w:rsidRPr="00CE4824">
              <w:t>96;Кофеин раствор 10% 1 мл ампула;Наличие срока годности на момент передачи (см. примечание)</w:t>
            </w:r>
          </w:p>
        </w:tc>
        <w:tc>
          <w:tcPr>
            <w:tcW w:w="850" w:type="dxa"/>
            <w:vAlign w:val="bottom"/>
          </w:tcPr>
          <w:p w:rsidR="00A833B3" w:rsidRDefault="00A833B3" w:rsidP="006763E8">
            <w:pPr>
              <w:rPr>
                <w:rFonts w:ascii="Calibri" w:hAnsi="Calibri" w:cs="Calibri"/>
                <w:color w:val="000000"/>
                <w:sz w:val="22"/>
                <w:szCs w:val="22"/>
              </w:rPr>
            </w:pPr>
            <w:r>
              <w:rPr>
                <w:rFonts w:ascii="Calibri" w:hAnsi="Calibri" w:cs="Calibri"/>
                <w:color w:val="000000"/>
                <w:sz w:val="22"/>
                <w:szCs w:val="22"/>
              </w:rPr>
              <w:t>ампула</w:t>
            </w:r>
          </w:p>
        </w:tc>
        <w:tc>
          <w:tcPr>
            <w:tcW w:w="993" w:type="dxa"/>
            <w:vAlign w:val="center"/>
          </w:tcPr>
          <w:p w:rsidR="00A833B3" w:rsidRDefault="00A833B3" w:rsidP="006763E8">
            <w:pPr>
              <w:jc w:val="center"/>
              <w:rPr>
                <w:rFonts w:ascii="Arial LatArm" w:hAnsi="Arial LatArm" w:cs="Arial"/>
              </w:rPr>
            </w:pPr>
          </w:p>
        </w:tc>
        <w:tc>
          <w:tcPr>
            <w:tcW w:w="850" w:type="dxa"/>
            <w:vAlign w:val="center"/>
          </w:tcPr>
          <w:p w:rsidR="00A833B3" w:rsidRDefault="00A833B3" w:rsidP="006763E8">
            <w:pPr>
              <w:jc w:val="center"/>
              <w:rPr>
                <w:rFonts w:ascii="Arial LatArm" w:hAnsi="Arial LatArm" w:cs="Arial"/>
              </w:rPr>
            </w:pPr>
          </w:p>
        </w:tc>
        <w:tc>
          <w:tcPr>
            <w:tcW w:w="1418" w:type="dxa"/>
            <w:vAlign w:val="center"/>
          </w:tcPr>
          <w:p w:rsidR="00A833B3" w:rsidRPr="00A71D81" w:rsidRDefault="00A833B3" w:rsidP="006763E8">
            <w:pPr>
              <w:jc w:val="center"/>
              <w:rPr>
                <w:rFonts w:ascii="GHEA Grapalat" w:hAnsi="GHEA Grapalat"/>
                <w:sz w:val="20"/>
              </w:rPr>
            </w:pPr>
            <w:r>
              <w:rPr>
                <w:rFonts w:ascii="GHEA Grapalat" w:hAnsi="GHEA Grapalat" w:cs="Calibri"/>
                <w:sz w:val="20"/>
                <w:szCs w:val="20"/>
              </w:rPr>
              <w:t>10</w:t>
            </w:r>
          </w:p>
        </w:tc>
        <w:tc>
          <w:tcPr>
            <w:tcW w:w="1248" w:type="dxa"/>
            <w:gridSpan w:val="2"/>
          </w:tcPr>
          <w:p w:rsidR="00A833B3" w:rsidRDefault="00A833B3" w:rsidP="006763E8">
            <w:r w:rsidRPr="00211EFD">
              <w:rPr>
                <w:rFonts w:ascii="GHEA Grapalat" w:hAnsi="GHEA Grapalat" w:cs="Courier New"/>
                <w:color w:val="1F1F1F"/>
                <w:sz w:val="12"/>
                <w:szCs w:val="42"/>
                <w:lang w:bidi="ar-SA"/>
              </w:rPr>
              <w:t>Араратский край, село Нор Харберд, Баграмян 38</w:t>
            </w:r>
          </w:p>
        </w:tc>
      </w:tr>
      <w:tr w:rsidR="00A833B3" w:rsidRPr="00576215" w:rsidTr="004E3E4B">
        <w:trPr>
          <w:trHeight w:val="1031"/>
          <w:jc w:val="center"/>
        </w:trPr>
        <w:tc>
          <w:tcPr>
            <w:tcW w:w="1467" w:type="dxa"/>
            <w:vAlign w:val="center"/>
          </w:tcPr>
          <w:p w:rsidR="00A833B3" w:rsidRPr="00B77A61" w:rsidRDefault="00A833B3" w:rsidP="00CB471D">
            <w:pPr>
              <w:pStyle w:val="23"/>
              <w:spacing w:line="240" w:lineRule="auto"/>
              <w:ind w:firstLine="0"/>
              <w:jc w:val="center"/>
              <w:rPr>
                <w:rFonts w:ascii="GHEA Grapalat" w:hAnsi="GHEA Grapalat"/>
                <w:lang w:val="hy-AM"/>
              </w:rPr>
            </w:pPr>
            <w:r>
              <w:rPr>
                <w:rFonts w:ascii="GHEA Grapalat" w:hAnsi="GHEA Grapalat"/>
                <w:lang w:val="hy-AM"/>
              </w:rPr>
              <w:t>21</w:t>
            </w:r>
          </w:p>
        </w:tc>
        <w:tc>
          <w:tcPr>
            <w:tcW w:w="1593" w:type="dxa"/>
            <w:vAlign w:val="center"/>
          </w:tcPr>
          <w:p w:rsidR="00A833B3" w:rsidRPr="00A71D81" w:rsidRDefault="00A833B3" w:rsidP="006763E8">
            <w:pPr>
              <w:jc w:val="center"/>
              <w:rPr>
                <w:rFonts w:ascii="GHEA Grapalat" w:hAnsi="GHEA Grapalat"/>
                <w:sz w:val="20"/>
              </w:rPr>
            </w:pPr>
            <w:r>
              <w:rPr>
                <w:rFonts w:ascii="GHEA Grapalat" w:hAnsi="GHEA Grapalat" w:cs="Calibri"/>
                <w:sz w:val="16"/>
                <w:szCs w:val="16"/>
              </w:rPr>
              <w:t>33691176</w:t>
            </w:r>
          </w:p>
        </w:tc>
        <w:tc>
          <w:tcPr>
            <w:tcW w:w="1704" w:type="dxa"/>
            <w:vAlign w:val="bottom"/>
          </w:tcPr>
          <w:p w:rsidR="00A833B3" w:rsidRDefault="00A833B3" w:rsidP="006763E8">
            <w:pPr>
              <w:rPr>
                <w:rFonts w:ascii="Calibri" w:hAnsi="Calibri" w:cs="Calibri"/>
                <w:color w:val="000000"/>
                <w:sz w:val="22"/>
                <w:szCs w:val="22"/>
              </w:rPr>
            </w:pPr>
            <w:r>
              <w:rPr>
                <w:rFonts w:ascii="Calibri" w:hAnsi="Calibri" w:cs="Calibri"/>
                <w:color w:val="000000"/>
                <w:sz w:val="22"/>
                <w:szCs w:val="22"/>
              </w:rPr>
              <w:t>Аевит 0,2 N30</w:t>
            </w:r>
          </w:p>
        </w:tc>
        <w:tc>
          <w:tcPr>
            <w:tcW w:w="1053" w:type="dxa"/>
            <w:vAlign w:val="center"/>
          </w:tcPr>
          <w:p w:rsidR="00A833B3" w:rsidRPr="00C36823" w:rsidRDefault="00A833B3" w:rsidP="006763E8">
            <w:pPr>
              <w:widowControl w:val="0"/>
              <w:spacing w:after="120"/>
              <w:jc w:val="center"/>
              <w:rPr>
                <w:rFonts w:ascii="GHEA Grapalat" w:hAnsi="GHEA Grapalat"/>
                <w:sz w:val="22"/>
                <w:szCs w:val="20"/>
              </w:rPr>
            </w:pPr>
          </w:p>
        </w:tc>
        <w:tc>
          <w:tcPr>
            <w:tcW w:w="4253" w:type="dxa"/>
          </w:tcPr>
          <w:p w:rsidR="00A833B3" w:rsidRPr="00CE4824" w:rsidRDefault="00A833B3" w:rsidP="006763E8">
            <w:r w:rsidRPr="00CE4824">
              <w:t>101;Аевит капсулы 0,2 N30;Наличие срока годности на момент передачи (см. примечание)</w:t>
            </w:r>
          </w:p>
        </w:tc>
        <w:tc>
          <w:tcPr>
            <w:tcW w:w="850" w:type="dxa"/>
            <w:vAlign w:val="bottom"/>
          </w:tcPr>
          <w:p w:rsidR="00A833B3" w:rsidRDefault="00A833B3" w:rsidP="006763E8">
            <w:pPr>
              <w:rPr>
                <w:rFonts w:ascii="Calibri" w:hAnsi="Calibri" w:cs="Calibri"/>
                <w:color w:val="000000"/>
                <w:sz w:val="22"/>
                <w:szCs w:val="22"/>
              </w:rPr>
            </w:pPr>
            <w:r>
              <w:rPr>
                <w:rFonts w:ascii="Calibri" w:hAnsi="Calibri" w:cs="Calibri"/>
                <w:color w:val="000000"/>
                <w:sz w:val="22"/>
                <w:szCs w:val="22"/>
              </w:rPr>
              <w:t>упаковка</w:t>
            </w:r>
          </w:p>
        </w:tc>
        <w:tc>
          <w:tcPr>
            <w:tcW w:w="993" w:type="dxa"/>
            <w:vAlign w:val="center"/>
          </w:tcPr>
          <w:p w:rsidR="00A833B3" w:rsidRDefault="00A833B3" w:rsidP="006763E8">
            <w:pPr>
              <w:jc w:val="center"/>
              <w:rPr>
                <w:rFonts w:ascii="Arial LatArm" w:hAnsi="Arial LatArm" w:cs="Arial"/>
              </w:rPr>
            </w:pPr>
          </w:p>
        </w:tc>
        <w:tc>
          <w:tcPr>
            <w:tcW w:w="850" w:type="dxa"/>
            <w:vAlign w:val="center"/>
          </w:tcPr>
          <w:p w:rsidR="00A833B3" w:rsidRDefault="00A833B3" w:rsidP="006763E8">
            <w:pPr>
              <w:jc w:val="center"/>
              <w:rPr>
                <w:rFonts w:ascii="Arial LatArm" w:hAnsi="Arial LatArm" w:cs="Arial"/>
              </w:rPr>
            </w:pPr>
          </w:p>
        </w:tc>
        <w:tc>
          <w:tcPr>
            <w:tcW w:w="1418" w:type="dxa"/>
            <w:vAlign w:val="center"/>
          </w:tcPr>
          <w:p w:rsidR="00A833B3" w:rsidRPr="00A71D81" w:rsidRDefault="00A833B3" w:rsidP="006763E8">
            <w:pPr>
              <w:jc w:val="center"/>
              <w:rPr>
                <w:rFonts w:ascii="GHEA Grapalat" w:hAnsi="GHEA Grapalat"/>
                <w:sz w:val="20"/>
              </w:rPr>
            </w:pPr>
            <w:r>
              <w:rPr>
                <w:rFonts w:ascii="GHEA Grapalat" w:hAnsi="GHEA Grapalat" w:cs="Calibri"/>
                <w:sz w:val="20"/>
                <w:szCs w:val="20"/>
              </w:rPr>
              <w:t>5</w:t>
            </w:r>
          </w:p>
        </w:tc>
        <w:tc>
          <w:tcPr>
            <w:tcW w:w="1248" w:type="dxa"/>
            <w:gridSpan w:val="2"/>
          </w:tcPr>
          <w:p w:rsidR="00A833B3" w:rsidRDefault="00A833B3" w:rsidP="006763E8">
            <w:r w:rsidRPr="00211EFD">
              <w:rPr>
                <w:rFonts w:ascii="GHEA Grapalat" w:hAnsi="GHEA Grapalat" w:cs="Courier New"/>
                <w:color w:val="1F1F1F"/>
                <w:sz w:val="12"/>
                <w:szCs w:val="42"/>
                <w:lang w:bidi="ar-SA"/>
              </w:rPr>
              <w:t>Араратский край, село Нор Харберд, Баграмян 38</w:t>
            </w:r>
          </w:p>
        </w:tc>
      </w:tr>
      <w:tr w:rsidR="00A833B3" w:rsidRPr="00576215" w:rsidTr="004E3E4B">
        <w:trPr>
          <w:trHeight w:val="1031"/>
          <w:jc w:val="center"/>
        </w:trPr>
        <w:tc>
          <w:tcPr>
            <w:tcW w:w="1467" w:type="dxa"/>
            <w:vAlign w:val="center"/>
          </w:tcPr>
          <w:p w:rsidR="00A833B3" w:rsidRPr="00B77A61" w:rsidRDefault="00A833B3" w:rsidP="00CB471D">
            <w:pPr>
              <w:pStyle w:val="23"/>
              <w:spacing w:line="240" w:lineRule="auto"/>
              <w:ind w:firstLine="0"/>
              <w:jc w:val="center"/>
              <w:rPr>
                <w:rFonts w:ascii="GHEA Grapalat" w:hAnsi="GHEA Grapalat"/>
                <w:lang w:val="hy-AM"/>
              </w:rPr>
            </w:pPr>
            <w:r>
              <w:rPr>
                <w:rFonts w:ascii="GHEA Grapalat" w:hAnsi="GHEA Grapalat"/>
                <w:lang w:val="hy-AM"/>
              </w:rPr>
              <w:lastRenderedPageBreak/>
              <w:t>22</w:t>
            </w:r>
          </w:p>
        </w:tc>
        <w:tc>
          <w:tcPr>
            <w:tcW w:w="1593" w:type="dxa"/>
            <w:vAlign w:val="center"/>
          </w:tcPr>
          <w:p w:rsidR="00A833B3" w:rsidRPr="00A71D81" w:rsidRDefault="00A833B3" w:rsidP="006763E8">
            <w:pPr>
              <w:jc w:val="center"/>
              <w:rPr>
                <w:rFonts w:ascii="GHEA Grapalat" w:hAnsi="GHEA Grapalat"/>
                <w:sz w:val="20"/>
              </w:rPr>
            </w:pPr>
            <w:r>
              <w:rPr>
                <w:rFonts w:ascii="GHEA Grapalat" w:hAnsi="GHEA Grapalat" w:cs="Calibri"/>
                <w:sz w:val="16"/>
                <w:szCs w:val="16"/>
              </w:rPr>
              <w:t>38411200</w:t>
            </w:r>
          </w:p>
        </w:tc>
        <w:tc>
          <w:tcPr>
            <w:tcW w:w="1704" w:type="dxa"/>
            <w:vAlign w:val="bottom"/>
          </w:tcPr>
          <w:p w:rsidR="00A833B3" w:rsidRDefault="00A833B3" w:rsidP="006763E8">
            <w:pPr>
              <w:rPr>
                <w:rFonts w:ascii="Calibri" w:hAnsi="Calibri" w:cs="Calibri"/>
                <w:color w:val="000000"/>
                <w:sz w:val="22"/>
                <w:szCs w:val="22"/>
              </w:rPr>
            </w:pPr>
            <w:r>
              <w:rPr>
                <w:rFonts w:ascii="Calibri" w:hAnsi="Calibri" w:cs="Calibri"/>
                <w:color w:val="000000"/>
                <w:sz w:val="22"/>
                <w:szCs w:val="22"/>
              </w:rPr>
              <w:t>Бесконтактный термометр</w:t>
            </w:r>
          </w:p>
        </w:tc>
        <w:tc>
          <w:tcPr>
            <w:tcW w:w="1053" w:type="dxa"/>
            <w:vAlign w:val="center"/>
          </w:tcPr>
          <w:p w:rsidR="00A833B3" w:rsidRPr="00C36823" w:rsidRDefault="00A833B3" w:rsidP="006763E8">
            <w:pPr>
              <w:widowControl w:val="0"/>
              <w:spacing w:after="120"/>
              <w:jc w:val="center"/>
              <w:rPr>
                <w:rFonts w:ascii="GHEA Grapalat" w:hAnsi="GHEA Grapalat"/>
                <w:sz w:val="22"/>
                <w:szCs w:val="20"/>
              </w:rPr>
            </w:pPr>
          </w:p>
        </w:tc>
        <w:tc>
          <w:tcPr>
            <w:tcW w:w="4253" w:type="dxa"/>
          </w:tcPr>
          <w:p w:rsidR="00A833B3" w:rsidRPr="00CE4824" w:rsidRDefault="00A833B3" w:rsidP="006763E8">
            <w:r w:rsidRPr="00CE4824">
              <w:t>110;Бесконтактный термометр;Медицинское оборудование для измерения температуры</w:t>
            </w:r>
          </w:p>
        </w:tc>
        <w:tc>
          <w:tcPr>
            <w:tcW w:w="850" w:type="dxa"/>
            <w:vAlign w:val="bottom"/>
          </w:tcPr>
          <w:p w:rsidR="00A833B3" w:rsidRDefault="00A833B3" w:rsidP="006763E8">
            <w:pPr>
              <w:rPr>
                <w:rFonts w:ascii="Calibri" w:hAnsi="Calibri" w:cs="Calibri"/>
                <w:color w:val="000000"/>
                <w:sz w:val="22"/>
                <w:szCs w:val="22"/>
              </w:rPr>
            </w:pPr>
            <w:r>
              <w:rPr>
                <w:rFonts w:ascii="Calibri" w:hAnsi="Calibri" w:cs="Calibri"/>
                <w:color w:val="000000"/>
                <w:sz w:val="22"/>
                <w:szCs w:val="22"/>
              </w:rPr>
              <w:t>штука</w:t>
            </w:r>
          </w:p>
        </w:tc>
        <w:tc>
          <w:tcPr>
            <w:tcW w:w="993" w:type="dxa"/>
            <w:vAlign w:val="center"/>
          </w:tcPr>
          <w:p w:rsidR="00A833B3" w:rsidRDefault="00A833B3" w:rsidP="006763E8">
            <w:pPr>
              <w:jc w:val="center"/>
              <w:rPr>
                <w:rFonts w:ascii="Arial LatArm" w:hAnsi="Arial LatArm" w:cs="Arial"/>
              </w:rPr>
            </w:pPr>
          </w:p>
        </w:tc>
        <w:tc>
          <w:tcPr>
            <w:tcW w:w="850" w:type="dxa"/>
            <w:vAlign w:val="center"/>
          </w:tcPr>
          <w:p w:rsidR="00A833B3" w:rsidRDefault="00A833B3" w:rsidP="006763E8">
            <w:pPr>
              <w:jc w:val="center"/>
              <w:rPr>
                <w:rFonts w:ascii="Arial LatArm" w:hAnsi="Arial LatArm" w:cs="Arial"/>
              </w:rPr>
            </w:pPr>
          </w:p>
        </w:tc>
        <w:tc>
          <w:tcPr>
            <w:tcW w:w="1418" w:type="dxa"/>
            <w:vAlign w:val="center"/>
          </w:tcPr>
          <w:p w:rsidR="00A833B3" w:rsidRPr="00A71D81" w:rsidRDefault="00A833B3" w:rsidP="006763E8">
            <w:pPr>
              <w:jc w:val="center"/>
              <w:rPr>
                <w:rFonts w:ascii="GHEA Grapalat" w:hAnsi="GHEA Grapalat"/>
                <w:sz w:val="20"/>
              </w:rPr>
            </w:pPr>
            <w:r>
              <w:rPr>
                <w:rFonts w:ascii="GHEA Grapalat" w:hAnsi="GHEA Grapalat" w:cs="Calibri"/>
                <w:sz w:val="20"/>
                <w:szCs w:val="20"/>
              </w:rPr>
              <w:t>5</w:t>
            </w:r>
          </w:p>
        </w:tc>
        <w:tc>
          <w:tcPr>
            <w:tcW w:w="1248" w:type="dxa"/>
            <w:gridSpan w:val="2"/>
          </w:tcPr>
          <w:p w:rsidR="00A833B3" w:rsidRDefault="00A833B3" w:rsidP="006763E8">
            <w:r w:rsidRPr="00211EFD">
              <w:rPr>
                <w:rFonts w:ascii="GHEA Grapalat" w:hAnsi="GHEA Grapalat" w:cs="Courier New"/>
                <w:color w:val="1F1F1F"/>
                <w:sz w:val="12"/>
                <w:szCs w:val="42"/>
                <w:lang w:bidi="ar-SA"/>
              </w:rPr>
              <w:t>Араратский край, село Нор Харберд, Баграмян 38</w:t>
            </w:r>
          </w:p>
        </w:tc>
      </w:tr>
      <w:tr w:rsidR="00A833B3" w:rsidRPr="00576215" w:rsidTr="004E3E4B">
        <w:trPr>
          <w:trHeight w:val="1031"/>
          <w:jc w:val="center"/>
        </w:trPr>
        <w:tc>
          <w:tcPr>
            <w:tcW w:w="1467" w:type="dxa"/>
            <w:vAlign w:val="center"/>
          </w:tcPr>
          <w:p w:rsidR="00A833B3" w:rsidRPr="00B77A61" w:rsidRDefault="00A833B3" w:rsidP="00CB471D">
            <w:pPr>
              <w:pStyle w:val="23"/>
              <w:spacing w:line="240" w:lineRule="auto"/>
              <w:ind w:firstLine="0"/>
              <w:jc w:val="center"/>
              <w:rPr>
                <w:rFonts w:ascii="GHEA Grapalat" w:hAnsi="GHEA Grapalat"/>
                <w:lang w:val="hy-AM"/>
              </w:rPr>
            </w:pPr>
            <w:r>
              <w:rPr>
                <w:rFonts w:ascii="GHEA Grapalat" w:hAnsi="GHEA Grapalat"/>
                <w:lang w:val="hy-AM"/>
              </w:rPr>
              <w:t>23</w:t>
            </w:r>
          </w:p>
        </w:tc>
        <w:tc>
          <w:tcPr>
            <w:tcW w:w="1593" w:type="dxa"/>
            <w:vAlign w:val="center"/>
          </w:tcPr>
          <w:p w:rsidR="00A833B3" w:rsidRPr="00A71D81" w:rsidRDefault="00A833B3" w:rsidP="006763E8">
            <w:pPr>
              <w:jc w:val="center"/>
              <w:rPr>
                <w:rFonts w:ascii="GHEA Grapalat" w:hAnsi="GHEA Grapalat"/>
                <w:sz w:val="20"/>
              </w:rPr>
            </w:pPr>
            <w:r>
              <w:rPr>
                <w:rFonts w:ascii="GHEA Grapalat" w:hAnsi="GHEA Grapalat" w:cs="Calibri"/>
                <w:sz w:val="16"/>
                <w:szCs w:val="16"/>
              </w:rPr>
              <w:t>33691176</w:t>
            </w:r>
          </w:p>
        </w:tc>
        <w:tc>
          <w:tcPr>
            <w:tcW w:w="1704" w:type="dxa"/>
            <w:vAlign w:val="bottom"/>
          </w:tcPr>
          <w:p w:rsidR="00A833B3" w:rsidRDefault="00A833B3" w:rsidP="006763E8">
            <w:pPr>
              <w:rPr>
                <w:rFonts w:ascii="Calibri" w:hAnsi="Calibri" w:cs="Calibri"/>
                <w:color w:val="000000"/>
                <w:sz w:val="22"/>
                <w:szCs w:val="22"/>
              </w:rPr>
            </w:pPr>
            <w:r>
              <w:rPr>
                <w:rFonts w:ascii="Calibri" w:hAnsi="Calibri" w:cs="Calibri"/>
                <w:color w:val="000000"/>
                <w:sz w:val="22"/>
                <w:szCs w:val="22"/>
              </w:rPr>
              <w:t>Дентин паста 50 г</w:t>
            </w:r>
          </w:p>
        </w:tc>
        <w:tc>
          <w:tcPr>
            <w:tcW w:w="1053" w:type="dxa"/>
            <w:vAlign w:val="center"/>
          </w:tcPr>
          <w:p w:rsidR="00A833B3" w:rsidRPr="00C36823" w:rsidRDefault="00A833B3" w:rsidP="006763E8">
            <w:pPr>
              <w:widowControl w:val="0"/>
              <w:spacing w:after="120"/>
              <w:jc w:val="center"/>
              <w:rPr>
                <w:rFonts w:ascii="GHEA Grapalat" w:hAnsi="GHEA Grapalat"/>
                <w:sz w:val="22"/>
                <w:szCs w:val="20"/>
              </w:rPr>
            </w:pPr>
          </w:p>
        </w:tc>
        <w:tc>
          <w:tcPr>
            <w:tcW w:w="4253" w:type="dxa"/>
          </w:tcPr>
          <w:p w:rsidR="00A833B3" w:rsidRPr="00CE4824" w:rsidRDefault="00A833B3" w:rsidP="006763E8">
            <w:r w:rsidRPr="00CE4824">
              <w:t>113;Дентин паста 50 г;Наличие срока годности на момент передачи (см. примечание)</w:t>
            </w:r>
          </w:p>
        </w:tc>
        <w:tc>
          <w:tcPr>
            <w:tcW w:w="850" w:type="dxa"/>
            <w:vAlign w:val="bottom"/>
          </w:tcPr>
          <w:p w:rsidR="00A833B3" w:rsidRDefault="00A833B3" w:rsidP="006763E8">
            <w:pPr>
              <w:rPr>
                <w:rFonts w:ascii="Calibri" w:hAnsi="Calibri" w:cs="Calibri"/>
                <w:color w:val="000000"/>
                <w:sz w:val="22"/>
                <w:szCs w:val="22"/>
              </w:rPr>
            </w:pPr>
            <w:r>
              <w:rPr>
                <w:rFonts w:ascii="Calibri" w:hAnsi="Calibri" w:cs="Calibri"/>
                <w:color w:val="000000"/>
                <w:sz w:val="22"/>
                <w:szCs w:val="22"/>
              </w:rPr>
              <w:t>упаковка</w:t>
            </w:r>
          </w:p>
        </w:tc>
        <w:tc>
          <w:tcPr>
            <w:tcW w:w="993" w:type="dxa"/>
            <w:vAlign w:val="center"/>
          </w:tcPr>
          <w:p w:rsidR="00A833B3" w:rsidRDefault="00A833B3" w:rsidP="006763E8">
            <w:pPr>
              <w:jc w:val="center"/>
              <w:rPr>
                <w:rFonts w:ascii="Arial LatArm" w:hAnsi="Arial LatArm" w:cs="Arial"/>
              </w:rPr>
            </w:pPr>
          </w:p>
        </w:tc>
        <w:tc>
          <w:tcPr>
            <w:tcW w:w="850" w:type="dxa"/>
            <w:vAlign w:val="center"/>
          </w:tcPr>
          <w:p w:rsidR="00A833B3" w:rsidRDefault="00A833B3" w:rsidP="006763E8">
            <w:pPr>
              <w:jc w:val="center"/>
              <w:rPr>
                <w:rFonts w:ascii="Arial LatArm" w:hAnsi="Arial LatArm" w:cs="Arial"/>
              </w:rPr>
            </w:pPr>
          </w:p>
        </w:tc>
        <w:tc>
          <w:tcPr>
            <w:tcW w:w="1418" w:type="dxa"/>
            <w:vAlign w:val="center"/>
          </w:tcPr>
          <w:p w:rsidR="00A833B3" w:rsidRPr="00A71D81" w:rsidRDefault="00A833B3" w:rsidP="006763E8">
            <w:pPr>
              <w:jc w:val="center"/>
              <w:rPr>
                <w:rFonts w:ascii="GHEA Grapalat" w:hAnsi="GHEA Grapalat"/>
                <w:sz w:val="20"/>
              </w:rPr>
            </w:pPr>
            <w:r>
              <w:rPr>
                <w:rFonts w:ascii="GHEA Grapalat" w:hAnsi="GHEA Grapalat" w:cs="Calibri"/>
                <w:sz w:val="20"/>
                <w:szCs w:val="20"/>
              </w:rPr>
              <w:t>2</w:t>
            </w:r>
          </w:p>
        </w:tc>
        <w:tc>
          <w:tcPr>
            <w:tcW w:w="1248" w:type="dxa"/>
            <w:gridSpan w:val="2"/>
          </w:tcPr>
          <w:p w:rsidR="00A833B3" w:rsidRDefault="00A833B3" w:rsidP="006763E8">
            <w:r w:rsidRPr="00211EFD">
              <w:rPr>
                <w:rFonts w:ascii="GHEA Grapalat" w:hAnsi="GHEA Grapalat" w:cs="Courier New"/>
                <w:color w:val="1F1F1F"/>
                <w:sz w:val="12"/>
                <w:szCs w:val="42"/>
                <w:lang w:bidi="ar-SA"/>
              </w:rPr>
              <w:t>Араратский край, село Нор Харберд, Баграмян 38</w:t>
            </w:r>
          </w:p>
        </w:tc>
      </w:tr>
      <w:tr w:rsidR="00A833B3" w:rsidRPr="00576215" w:rsidTr="004E3E4B">
        <w:trPr>
          <w:trHeight w:val="1031"/>
          <w:jc w:val="center"/>
        </w:trPr>
        <w:tc>
          <w:tcPr>
            <w:tcW w:w="1467" w:type="dxa"/>
            <w:vAlign w:val="center"/>
          </w:tcPr>
          <w:p w:rsidR="00A833B3" w:rsidRPr="00B77A61" w:rsidRDefault="00A833B3" w:rsidP="00CB471D">
            <w:pPr>
              <w:pStyle w:val="23"/>
              <w:spacing w:line="240" w:lineRule="auto"/>
              <w:ind w:firstLine="0"/>
              <w:jc w:val="center"/>
              <w:rPr>
                <w:rFonts w:ascii="GHEA Grapalat" w:hAnsi="GHEA Grapalat"/>
                <w:lang w:val="hy-AM"/>
              </w:rPr>
            </w:pPr>
            <w:r>
              <w:rPr>
                <w:rFonts w:ascii="GHEA Grapalat" w:hAnsi="GHEA Grapalat"/>
                <w:lang w:val="hy-AM"/>
              </w:rPr>
              <w:t>24</w:t>
            </w:r>
          </w:p>
        </w:tc>
        <w:tc>
          <w:tcPr>
            <w:tcW w:w="1593" w:type="dxa"/>
            <w:vAlign w:val="center"/>
          </w:tcPr>
          <w:p w:rsidR="00A833B3" w:rsidRPr="00A71D81" w:rsidRDefault="00A833B3" w:rsidP="006763E8">
            <w:pPr>
              <w:jc w:val="center"/>
              <w:rPr>
                <w:rFonts w:ascii="GHEA Grapalat" w:hAnsi="GHEA Grapalat"/>
                <w:sz w:val="20"/>
              </w:rPr>
            </w:pPr>
            <w:r>
              <w:rPr>
                <w:rFonts w:ascii="GHEA Grapalat" w:hAnsi="GHEA Grapalat" w:cs="Calibri"/>
                <w:sz w:val="16"/>
                <w:szCs w:val="16"/>
              </w:rPr>
              <w:t>33691176</w:t>
            </w:r>
          </w:p>
        </w:tc>
        <w:tc>
          <w:tcPr>
            <w:tcW w:w="1704" w:type="dxa"/>
            <w:vAlign w:val="bottom"/>
          </w:tcPr>
          <w:p w:rsidR="00A833B3" w:rsidRDefault="00A833B3" w:rsidP="006763E8">
            <w:pPr>
              <w:rPr>
                <w:rFonts w:ascii="Calibri" w:hAnsi="Calibri" w:cs="Calibri"/>
                <w:color w:val="000000"/>
                <w:sz w:val="22"/>
                <w:szCs w:val="22"/>
              </w:rPr>
            </w:pPr>
            <w:r>
              <w:rPr>
                <w:rFonts w:ascii="Calibri" w:hAnsi="Calibri" w:cs="Calibri"/>
                <w:color w:val="000000"/>
                <w:sz w:val="22"/>
                <w:szCs w:val="22"/>
              </w:rPr>
              <w:t>Силидонт-2 (порошок 50 г, жидкость 30 мл)</w:t>
            </w:r>
          </w:p>
        </w:tc>
        <w:tc>
          <w:tcPr>
            <w:tcW w:w="1053" w:type="dxa"/>
            <w:vAlign w:val="center"/>
          </w:tcPr>
          <w:p w:rsidR="00A833B3" w:rsidRPr="00C36823" w:rsidRDefault="00A833B3" w:rsidP="006763E8">
            <w:pPr>
              <w:widowControl w:val="0"/>
              <w:spacing w:after="120"/>
              <w:jc w:val="center"/>
              <w:rPr>
                <w:rFonts w:ascii="GHEA Grapalat" w:hAnsi="GHEA Grapalat"/>
                <w:sz w:val="22"/>
                <w:szCs w:val="20"/>
              </w:rPr>
            </w:pPr>
          </w:p>
        </w:tc>
        <w:tc>
          <w:tcPr>
            <w:tcW w:w="4253" w:type="dxa"/>
          </w:tcPr>
          <w:p w:rsidR="00A833B3" w:rsidRPr="00CE4824" w:rsidRDefault="00A833B3" w:rsidP="006763E8">
            <w:r w:rsidRPr="00CE4824">
              <w:t>114;Силидонт-2 (порошок 50 г, жидкость 30 мл);Наличие срока годности на момент передачи (см. примечание)</w:t>
            </w:r>
          </w:p>
        </w:tc>
        <w:tc>
          <w:tcPr>
            <w:tcW w:w="850" w:type="dxa"/>
            <w:vAlign w:val="bottom"/>
          </w:tcPr>
          <w:p w:rsidR="00A833B3" w:rsidRDefault="00A833B3" w:rsidP="006763E8">
            <w:pPr>
              <w:rPr>
                <w:rFonts w:ascii="Calibri" w:hAnsi="Calibri" w:cs="Calibri"/>
                <w:color w:val="000000"/>
                <w:sz w:val="22"/>
                <w:szCs w:val="22"/>
              </w:rPr>
            </w:pPr>
            <w:r>
              <w:rPr>
                <w:rFonts w:ascii="Calibri" w:hAnsi="Calibri" w:cs="Calibri"/>
                <w:color w:val="000000"/>
                <w:sz w:val="22"/>
                <w:szCs w:val="22"/>
              </w:rPr>
              <w:t>упаковка</w:t>
            </w:r>
          </w:p>
        </w:tc>
        <w:tc>
          <w:tcPr>
            <w:tcW w:w="993" w:type="dxa"/>
            <w:vAlign w:val="center"/>
          </w:tcPr>
          <w:p w:rsidR="00A833B3" w:rsidRDefault="00A833B3" w:rsidP="006763E8">
            <w:pPr>
              <w:jc w:val="center"/>
              <w:rPr>
                <w:rFonts w:ascii="Arial LatArm" w:hAnsi="Arial LatArm" w:cs="Arial"/>
              </w:rPr>
            </w:pPr>
          </w:p>
        </w:tc>
        <w:tc>
          <w:tcPr>
            <w:tcW w:w="850" w:type="dxa"/>
            <w:vAlign w:val="center"/>
          </w:tcPr>
          <w:p w:rsidR="00A833B3" w:rsidRDefault="00A833B3" w:rsidP="006763E8">
            <w:pPr>
              <w:jc w:val="center"/>
              <w:rPr>
                <w:rFonts w:ascii="Arial LatArm" w:hAnsi="Arial LatArm" w:cs="Arial"/>
              </w:rPr>
            </w:pPr>
          </w:p>
        </w:tc>
        <w:tc>
          <w:tcPr>
            <w:tcW w:w="1418" w:type="dxa"/>
            <w:vAlign w:val="center"/>
          </w:tcPr>
          <w:p w:rsidR="00A833B3" w:rsidRPr="00A71D81" w:rsidRDefault="00A833B3" w:rsidP="006763E8">
            <w:pPr>
              <w:jc w:val="center"/>
              <w:rPr>
                <w:rFonts w:ascii="GHEA Grapalat" w:hAnsi="GHEA Grapalat"/>
                <w:sz w:val="20"/>
              </w:rPr>
            </w:pPr>
            <w:r>
              <w:rPr>
                <w:rFonts w:ascii="GHEA Grapalat" w:hAnsi="GHEA Grapalat" w:cs="Calibri"/>
                <w:sz w:val="20"/>
                <w:szCs w:val="20"/>
              </w:rPr>
              <w:t>1</w:t>
            </w:r>
          </w:p>
        </w:tc>
        <w:tc>
          <w:tcPr>
            <w:tcW w:w="1248" w:type="dxa"/>
            <w:gridSpan w:val="2"/>
          </w:tcPr>
          <w:p w:rsidR="00A833B3" w:rsidRDefault="00A833B3" w:rsidP="006763E8">
            <w:r w:rsidRPr="00211EFD">
              <w:rPr>
                <w:rFonts w:ascii="GHEA Grapalat" w:hAnsi="GHEA Grapalat" w:cs="Courier New"/>
                <w:color w:val="1F1F1F"/>
                <w:sz w:val="12"/>
                <w:szCs w:val="42"/>
                <w:lang w:bidi="ar-SA"/>
              </w:rPr>
              <w:t>Араратский край, село Нор Харберд, Баграмян 38</w:t>
            </w:r>
          </w:p>
        </w:tc>
      </w:tr>
      <w:tr w:rsidR="00A833B3" w:rsidRPr="00576215" w:rsidTr="004E3E4B">
        <w:trPr>
          <w:trHeight w:val="1031"/>
          <w:jc w:val="center"/>
        </w:trPr>
        <w:tc>
          <w:tcPr>
            <w:tcW w:w="1467" w:type="dxa"/>
            <w:vAlign w:val="center"/>
          </w:tcPr>
          <w:p w:rsidR="00A833B3" w:rsidRPr="00B77A61" w:rsidRDefault="00A833B3" w:rsidP="00CB471D">
            <w:pPr>
              <w:pStyle w:val="23"/>
              <w:spacing w:line="240" w:lineRule="auto"/>
              <w:ind w:firstLine="0"/>
              <w:jc w:val="center"/>
              <w:rPr>
                <w:rFonts w:ascii="GHEA Grapalat" w:hAnsi="GHEA Grapalat"/>
                <w:lang w:val="hy-AM"/>
              </w:rPr>
            </w:pPr>
            <w:r>
              <w:rPr>
                <w:rFonts w:ascii="GHEA Grapalat" w:hAnsi="GHEA Grapalat"/>
                <w:lang w:val="hy-AM"/>
              </w:rPr>
              <w:t>25</w:t>
            </w:r>
          </w:p>
        </w:tc>
        <w:tc>
          <w:tcPr>
            <w:tcW w:w="1593" w:type="dxa"/>
            <w:vAlign w:val="center"/>
          </w:tcPr>
          <w:p w:rsidR="00A833B3" w:rsidRPr="00A71D81" w:rsidRDefault="00A833B3" w:rsidP="006763E8">
            <w:pPr>
              <w:jc w:val="center"/>
              <w:rPr>
                <w:rFonts w:ascii="GHEA Grapalat" w:hAnsi="GHEA Grapalat"/>
                <w:sz w:val="20"/>
              </w:rPr>
            </w:pPr>
            <w:r>
              <w:rPr>
                <w:rFonts w:ascii="GHEA Grapalat" w:hAnsi="GHEA Grapalat" w:cs="Calibri"/>
                <w:sz w:val="16"/>
                <w:szCs w:val="16"/>
              </w:rPr>
              <w:t>33691176</w:t>
            </w:r>
          </w:p>
        </w:tc>
        <w:tc>
          <w:tcPr>
            <w:tcW w:w="1704" w:type="dxa"/>
            <w:vAlign w:val="bottom"/>
          </w:tcPr>
          <w:p w:rsidR="00A833B3" w:rsidRDefault="00A833B3" w:rsidP="006763E8">
            <w:pPr>
              <w:rPr>
                <w:rFonts w:ascii="Calibri" w:hAnsi="Calibri" w:cs="Calibri"/>
                <w:color w:val="000000"/>
                <w:sz w:val="22"/>
                <w:szCs w:val="22"/>
              </w:rPr>
            </w:pPr>
            <w:r>
              <w:rPr>
                <w:rFonts w:ascii="Calibri" w:hAnsi="Calibri" w:cs="Calibri"/>
                <w:color w:val="000000"/>
                <w:sz w:val="22"/>
                <w:szCs w:val="22"/>
              </w:rPr>
              <w:t>Белладонт цемент (порошок 50 г, жидкость 30 мл)</w:t>
            </w:r>
          </w:p>
        </w:tc>
        <w:tc>
          <w:tcPr>
            <w:tcW w:w="1053" w:type="dxa"/>
            <w:vAlign w:val="center"/>
          </w:tcPr>
          <w:p w:rsidR="00A833B3" w:rsidRPr="00C36823" w:rsidRDefault="00A833B3" w:rsidP="006763E8">
            <w:pPr>
              <w:widowControl w:val="0"/>
              <w:spacing w:after="120"/>
              <w:jc w:val="center"/>
              <w:rPr>
                <w:rFonts w:ascii="GHEA Grapalat" w:hAnsi="GHEA Grapalat"/>
                <w:sz w:val="22"/>
                <w:szCs w:val="20"/>
              </w:rPr>
            </w:pPr>
          </w:p>
        </w:tc>
        <w:tc>
          <w:tcPr>
            <w:tcW w:w="4253" w:type="dxa"/>
          </w:tcPr>
          <w:p w:rsidR="00A833B3" w:rsidRPr="00CE4824" w:rsidRDefault="00A833B3" w:rsidP="006763E8">
            <w:r w:rsidRPr="00CE4824">
              <w:t>115;Белладонт цемент (порошок 50 г, жидкость 30 мл);Наличие срока годности на момент передачи (см. примечание)</w:t>
            </w:r>
          </w:p>
        </w:tc>
        <w:tc>
          <w:tcPr>
            <w:tcW w:w="850" w:type="dxa"/>
            <w:vAlign w:val="bottom"/>
          </w:tcPr>
          <w:p w:rsidR="00A833B3" w:rsidRDefault="00A833B3" w:rsidP="006763E8">
            <w:pPr>
              <w:rPr>
                <w:rFonts w:ascii="Calibri" w:hAnsi="Calibri" w:cs="Calibri"/>
                <w:color w:val="000000"/>
                <w:sz w:val="22"/>
                <w:szCs w:val="22"/>
              </w:rPr>
            </w:pPr>
            <w:r>
              <w:rPr>
                <w:rFonts w:ascii="Calibri" w:hAnsi="Calibri" w:cs="Calibri"/>
                <w:color w:val="000000"/>
                <w:sz w:val="22"/>
                <w:szCs w:val="22"/>
              </w:rPr>
              <w:t>упаковка</w:t>
            </w:r>
          </w:p>
        </w:tc>
        <w:tc>
          <w:tcPr>
            <w:tcW w:w="993" w:type="dxa"/>
            <w:vAlign w:val="center"/>
          </w:tcPr>
          <w:p w:rsidR="00A833B3" w:rsidRDefault="00A833B3" w:rsidP="006763E8">
            <w:pPr>
              <w:jc w:val="center"/>
              <w:rPr>
                <w:rFonts w:ascii="Arial LatArm" w:hAnsi="Arial LatArm" w:cs="Arial"/>
              </w:rPr>
            </w:pPr>
          </w:p>
        </w:tc>
        <w:tc>
          <w:tcPr>
            <w:tcW w:w="850" w:type="dxa"/>
            <w:vAlign w:val="center"/>
          </w:tcPr>
          <w:p w:rsidR="00A833B3" w:rsidRDefault="00A833B3" w:rsidP="006763E8">
            <w:pPr>
              <w:jc w:val="center"/>
              <w:rPr>
                <w:rFonts w:ascii="Arial LatArm" w:hAnsi="Arial LatArm" w:cs="Arial"/>
              </w:rPr>
            </w:pPr>
          </w:p>
        </w:tc>
        <w:tc>
          <w:tcPr>
            <w:tcW w:w="1418" w:type="dxa"/>
            <w:vAlign w:val="center"/>
          </w:tcPr>
          <w:p w:rsidR="00A833B3" w:rsidRPr="00A71D81" w:rsidRDefault="00A833B3" w:rsidP="006763E8">
            <w:pPr>
              <w:jc w:val="center"/>
              <w:rPr>
                <w:rFonts w:ascii="GHEA Grapalat" w:hAnsi="GHEA Grapalat"/>
                <w:sz w:val="20"/>
              </w:rPr>
            </w:pPr>
            <w:r>
              <w:rPr>
                <w:rFonts w:ascii="GHEA Grapalat" w:hAnsi="GHEA Grapalat" w:cs="Calibri"/>
                <w:sz w:val="20"/>
                <w:szCs w:val="20"/>
              </w:rPr>
              <w:t>1</w:t>
            </w:r>
          </w:p>
        </w:tc>
        <w:tc>
          <w:tcPr>
            <w:tcW w:w="1248" w:type="dxa"/>
            <w:gridSpan w:val="2"/>
          </w:tcPr>
          <w:p w:rsidR="00A833B3" w:rsidRDefault="00A833B3" w:rsidP="006763E8">
            <w:r w:rsidRPr="00211EFD">
              <w:rPr>
                <w:rFonts w:ascii="GHEA Grapalat" w:hAnsi="GHEA Grapalat" w:cs="Courier New"/>
                <w:color w:val="1F1F1F"/>
                <w:sz w:val="12"/>
                <w:szCs w:val="42"/>
                <w:lang w:bidi="ar-SA"/>
              </w:rPr>
              <w:t>Араратский край, село Нор Харберд, Баграмян 38</w:t>
            </w:r>
          </w:p>
        </w:tc>
      </w:tr>
      <w:tr w:rsidR="00A833B3" w:rsidRPr="00576215" w:rsidTr="004E3E4B">
        <w:trPr>
          <w:trHeight w:val="1031"/>
          <w:jc w:val="center"/>
        </w:trPr>
        <w:tc>
          <w:tcPr>
            <w:tcW w:w="1467" w:type="dxa"/>
            <w:vAlign w:val="center"/>
          </w:tcPr>
          <w:p w:rsidR="00A833B3" w:rsidRPr="00B77A61" w:rsidRDefault="00A833B3" w:rsidP="00CB471D">
            <w:pPr>
              <w:pStyle w:val="23"/>
              <w:spacing w:line="240" w:lineRule="auto"/>
              <w:ind w:firstLine="0"/>
              <w:jc w:val="center"/>
              <w:rPr>
                <w:rFonts w:ascii="GHEA Grapalat" w:hAnsi="GHEA Grapalat"/>
                <w:lang w:val="hy-AM"/>
              </w:rPr>
            </w:pPr>
            <w:r>
              <w:rPr>
                <w:rFonts w:ascii="GHEA Grapalat" w:hAnsi="GHEA Grapalat"/>
                <w:lang w:val="hy-AM"/>
              </w:rPr>
              <w:t>26</w:t>
            </w:r>
          </w:p>
        </w:tc>
        <w:tc>
          <w:tcPr>
            <w:tcW w:w="1593" w:type="dxa"/>
            <w:vAlign w:val="center"/>
          </w:tcPr>
          <w:p w:rsidR="00A833B3" w:rsidRPr="00A71D81" w:rsidRDefault="00A833B3" w:rsidP="006763E8">
            <w:pPr>
              <w:jc w:val="center"/>
              <w:rPr>
                <w:rFonts w:ascii="GHEA Grapalat" w:hAnsi="GHEA Grapalat"/>
                <w:sz w:val="20"/>
              </w:rPr>
            </w:pPr>
            <w:r>
              <w:rPr>
                <w:rFonts w:ascii="GHEA Grapalat" w:hAnsi="GHEA Grapalat" w:cs="Calibri"/>
                <w:sz w:val="16"/>
                <w:szCs w:val="16"/>
              </w:rPr>
              <w:t>33691176</w:t>
            </w:r>
          </w:p>
        </w:tc>
        <w:tc>
          <w:tcPr>
            <w:tcW w:w="1704" w:type="dxa"/>
            <w:vAlign w:val="bottom"/>
          </w:tcPr>
          <w:p w:rsidR="00A833B3" w:rsidRDefault="00A833B3" w:rsidP="006763E8">
            <w:pPr>
              <w:rPr>
                <w:rFonts w:ascii="Calibri" w:hAnsi="Calibri" w:cs="Calibri"/>
                <w:color w:val="000000"/>
                <w:sz w:val="22"/>
                <w:szCs w:val="22"/>
              </w:rPr>
            </w:pPr>
            <w:r>
              <w:rPr>
                <w:rFonts w:ascii="Calibri" w:hAnsi="Calibri" w:cs="Calibri"/>
                <w:color w:val="000000"/>
                <w:sz w:val="22"/>
                <w:szCs w:val="22"/>
              </w:rPr>
              <w:t>Капрамин жидкость 30 мл</w:t>
            </w:r>
          </w:p>
        </w:tc>
        <w:tc>
          <w:tcPr>
            <w:tcW w:w="1053" w:type="dxa"/>
            <w:vAlign w:val="center"/>
          </w:tcPr>
          <w:p w:rsidR="00A833B3" w:rsidRPr="00C36823" w:rsidRDefault="00A833B3" w:rsidP="006763E8">
            <w:pPr>
              <w:widowControl w:val="0"/>
              <w:spacing w:after="120"/>
              <w:jc w:val="center"/>
              <w:rPr>
                <w:rFonts w:ascii="GHEA Grapalat" w:hAnsi="GHEA Grapalat"/>
                <w:sz w:val="22"/>
                <w:szCs w:val="20"/>
              </w:rPr>
            </w:pPr>
          </w:p>
        </w:tc>
        <w:tc>
          <w:tcPr>
            <w:tcW w:w="4253" w:type="dxa"/>
          </w:tcPr>
          <w:p w:rsidR="00A833B3" w:rsidRPr="00CE4824" w:rsidRDefault="00A833B3" w:rsidP="006763E8">
            <w:r w:rsidRPr="00CE4824">
              <w:t>116;Капрамин жидкость 30 мл флакон;Наличие срока годности на момент передачи (см. примечание)</w:t>
            </w:r>
          </w:p>
        </w:tc>
        <w:tc>
          <w:tcPr>
            <w:tcW w:w="850" w:type="dxa"/>
            <w:vAlign w:val="bottom"/>
          </w:tcPr>
          <w:p w:rsidR="00A833B3" w:rsidRDefault="00A833B3" w:rsidP="006763E8">
            <w:pPr>
              <w:rPr>
                <w:rFonts w:ascii="Calibri" w:hAnsi="Calibri" w:cs="Calibri"/>
                <w:color w:val="000000"/>
                <w:sz w:val="22"/>
                <w:szCs w:val="22"/>
              </w:rPr>
            </w:pPr>
            <w:r>
              <w:rPr>
                <w:rFonts w:ascii="Calibri" w:hAnsi="Calibri" w:cs="Calibri"/>
                <w:color w:val="000000"/>
                <w:sz w:val="22"/>
                <w:szCs w:val="22"/>
              </w:rPr>
              <w:t>флакон</w:t>
            </w:r>
          </w:p>
        </w:tc>
        <w:tc>
          <w:tcPr>
            <w:tcW w:w="993" w:type="dxa"/>
            <w:vAlign w:val="center"/>
          </w:tcPr>
          <w:p w:rsidR="00A833B3" w:rsidRDefault="00A833B3" w:rsidP="006763E8">
            <w:pPr>
              <w:jc w:val="center"/>
              <w:rPr>
                <w:rFonts w:ascii="Arial LatArm" w:hAnsi="Arial LatArm" w:cs="Arial"/>
              </w:rPr>
            </w:pPr>
          </w:p>
        </w:tc>
        <w:tc>
          <w:tcPr>
            <w:tcW w:w="850" w:type="dxa"/>
            <w:vAlign w:val="center"/>
          </w:tcPr>
          <w:p w:rsidR="00A833B3" w:rsidRDefault="00A833B3" w:rsidP="006763E8">
            <w:pPr>
              <w:jc w:val="center"/>
              <w:rPr>
                <w:rFonts w:ascii="Arial LatArm" w:hAnsi="Arial LatArm" w:cs="Arial"/>
              </w:rPr>
            </w:pPr>
          </w:p>
        </w:tc>
        <w:tc>
          <w:tcPr>
            <w:tcW w:w="1418" w:type="dxa"/>
            <w:vAlign w:val="center"/>
          </w:tcPr>
          <w:p w:rsidR="00A833B3" w:rsidRPr="00A71D81" w:rsidRDefault="00A833B3" w:rsidP="006763E8">
            <w:pPr>
              <w:jc w:val="center"/>
              <w:rPr>
                <w:rFonts w:ascii="GHEA Grapalat" w:hAnsi="GHEA Grapalat"/>
                <w:sz w:val="20"/>
              </w:rPr>
            </w:pPr>
            <w:r>
              <w:rPr>
                <w:rFonts w:ascii="GHEA Grapalat" w:hAnsi="GHEA Grapalat" w:cs="Calibri"/>
                <w:sz w:val="20"/>
                <w:szCs w:val="20"/>
              </w:rPr>
              <w:t>1</w:t>
            </w:r>
          </w:p>
        </w:tc>
        <w:tc>
          <w:tcPr>
            <w:tcW w:w="1248" w:type="dxa"/>
            <w:gridSpan w:val="2"/>
          </w:tcPr>
          <w:p w:rsidR="00A833B3" w:rsidRDefault="00A833B3" w:rsidP="006763E8">
            <w:r w:rsidRPr="00211EFD">
              <w:rPr>
                <w:rFonts w:ascii="GHEA Grapalat" w:hAnsi="GHEA Grapalat" w:cs="Courier New"/>
                <w:color w:val="1F1F1F"/>
                <w:sz w:val="12"/>
                <w:szCs w:val="42"/>
                <w:lang w:bidi="ar-SA"/>
              </w:rPr>
              <w:t>Араратский край, село Нор Харберд, Баграмян 38</w:t>
            </w:r>
          </w:p>
        </w:tc>
      </w:tr>
      <w:tr w:rsidR="00A833B3" w:rsidRPr="00576215" w:rsidTr="004E3E4B">
        <w:trPr>
          <w:trHeight w:val="1031"/>
          <w:jc w:val="center"/>
        </w:trPr>
        <w:tc>
          <w:tcPr>
            <w:tcW w:w="1467" w:type="dxa"/>
            <w:vAlign w:val="center"/>
          </w:tcPr>
          <w:p w:rsidR="00A833B3" w:rsidRPr="00B77A61" w:rsidRDefault="00A833B3" w:rsidP="00CB471D">
            <w:pPr>
              <w:pStyle w:val="23"/>
              <w:spacing w:line="240" w:lineRule="auto"/>
              <w:ind w:firstLine="0"/>
              <w:jc w:val="center"/>
              <w:rPr>
                <w:rFonts w:ascii="GHEA Grapalat" w:hAnsi="GHEA Grapalat"/>
                <w:lang w:val="hy-AM"/>
              </w:rPr>
            </w:pPr>
            <w:r>
              <w:rPr>
                <w:rFonts w:ascii="GHEA Grapalat" w:hAnsi="GHEA Grapalat"/>
                <w:lang w:val="hy-AM"/>
              </w:rPr>
              <w:t>27</w:t>
            </w:r>
          </w:p>
        </w:tc>
        <w:tc>
          <w:tcPr>
            <w:tcW w:w="1593" w:type="dxa"/>
            <w:vAlign w:val="center"/>
          </w:tcPr>
          <w:p w:rsidR="00A833B3" w:rsidRPr="00A71D81" w:rsidRDefault="00A833B3" w:rsidP="006763E8">
            <w:pPr>
              <w:jc w:val="center"/>
              <w:rPr>
                <w:rFonts w:ascii="GHEA Grapalat" w:hAnsi="GHEA Grapalat"/>
                <w:sz w:val="20"/>
              </w:rPr>
            </w:pPr>
            <w:r>
              <w:rPr>
                <w:rFonts w:ascii="GHEA Grapalat" w:hAnsi="GHEA Grapalat" w:cs="Calibri"/>
                <w:sz w:val="16"/>
                <w:szCs w:val="16"/>
              </w:rPr>
              <w:t>33691176</w:t>
            </w:r>
          </w:p>
        </w:tc>
        <w:tc>
          <w:tcPr>
            <w:tcW w:w="1704" w:type="dxa"/>
            <w:vAlign w:val="bottom"/>
          </w:tcPr>
          <w:p w:rsidR="00A833B3" w:rsidRDefault="00A833B3" w:rsidP="006763E8">
            <w:pPr>
              <w:rPr>
                <w:rFonts w:ascii="Calibri" w:hAnsi="Calibri" w:cs="Calibri"/>
                <w:color w:val="000000"/>
                <w:sz w:val="22"/>
                <w:szCs w:val="22"/>
              </w:rPr>
            </w:pPr>
            <w:r>
              <w:rPr>
                <w:rFonts w:ascii="Calibri" w:hAnsi="Calibri" w:cs="Calibri"/>
                <w:color w:val="000000"/>
                <w:sz w:val="22"/>
                <w:szCs w:val="22"/>
              </w:rPr>
              <w:t>Светоотверждаемый композитный пломбировочный материал</w:t>
            </w:r>
          </w:p>
        </w:tc>
        <w:tc>
          <w:tcPr>
            <w:tcW w:w="1053" w:type="dxa"/>
            <w:vAlign w:val="center"/>
          </w:tcPr>
          <w:p w:rsidR="00A833B3" w:rsidRPr="00C36823" w:rsidRDefault="00A833B3" w:rsidP="006763E8">
            <w:pPr>
              <w:widowControl w:val="0"/>
              <w:spacing w:after="120"/>
              <w:jc w:val="center"/>
              <w:rPr>
                <w:rFonts w:ascii="GHEA Grapalat" w:hAnsi="GHEA Grapalat"/>
                <w:sz w:val="22"/>
                <w:szCs w:val="20"/>
              </w:rPr>
            </w:pPr>
          </w:p>
        </w:tc>
        <w:tc>
          <w:tcPr>
            <w:tcW w:w="4253" w:type="dxa"/>
          </w:tcPr>
          <w:p w:rsidR="00A833B3" w:rsidRPr="00CE4824" w:rsidRDefault="00A833B3" w:rsidP="006763E8">
            <w:r w:rsidRPr="00CE4824">
              <w:t>117;Светоотверждаемый композитный пломбировочный материал;Наличие срока годности на момент передачи (см. примечание)</w:t>
            </w:r>
          </w:p>
        </w:tc>
        <w:tc>
          <w:tcPr>
            <w:tcW w:w="850" w:type="dxa"/>
            <w:vAlign w:val="bottom"/>
          </w:tcPr>
          <w:p w:rsidR="00A833B3" w:rsidRDefault="00A833B3" w:rsidP="006763E8">
            <w:pPr>
              <w:rPr>
                <w:rFonts w:ascii="Calibri" w:hAnsi="Calibri" w:cs="Calibri"/>
                <w:color w:val="000000"/>
                <w:sz w:val="22"/>
                <w:szCs w:val="22"/>
              </w:rPr>
            </w:pPr>
            <w:r>
              <w:rPr>
                <w:rFonts w:ascii="Calibri" w:hAnsi="Calibri" w:cs="Calibri"/>
                <w:color w:val="000000"/>
                <w:sz w:val="22"/>
                <w:szCs w:val="22"/>
              </w:rPr>
              <w:t>упаковка</w:t>
            </w:r>
          </w:p>
        </w:tc>
        <w:tc>
          <w:tcPr>
            <w:tcW w:w="993" w:type="dxa"/>
            <w:vAlign w:val="center"/>
          </w:tcPr>
          <w:p w:rsidR="00A833B3" w:rsidRDefault="00A833B3" w:rsidP="006763E8">
            <w:pPr>
              <w:jc w:val="center"/>
              <w:rPr>
                <w:rFonts w:ascii="Arial LatArm" w:hAnsi="Arial LatArm" w:cs="Arial"/>
              </w:rPr>
            </w:pPr>
          </w:p>
        </w:tc>
        <w:tc>
          <w:tcPr>
            <w:tcW w:w="850" w:type="dxa"/>
            <w:vAlign w:val="center"/>
          </w:tcPr>
          <w:p w:rsidR="00A833B3" w:rsidRDefault="00A833B3" w:rsidP="006763E8">
            <w:pPr>
              <w:jc w:val="center"/>
              <w:rPr>
                <w:rFonts w:ascii="Arial LatArm" w:hAnsi="Arial LatArm" w:cs="Arial"/>
              </w:rPr>
            </w:pPr>
          </w:p>
        </w:tc>
        <w:tc>
          <w:tcPr>
            <w:tcW w:w="1418" w:type="dxa"/>
            <w:vAlign w:val="center"/>
          </w:tcPr>
          <w:p w:rsidR="00A833B3" w:rsidRPr="00A71D81" w:rsidRDefault="00A833B3" w:rsidP="006763E8">
            <w:pPr>
              <w:jc w:val="center"/>
              <w:rPr>
                <w:rFonts w:ascii="GHEA Grapalat" w:hAnsi="GHEA Grapalat"/>
                <w:sz w:val="20"/>
              </w:rPr>
            </w:pPr>
            <w:r>
              <w:rPr>
                <w:rFonts w:ascii="GHEA Grapalat" w:hAnsi="GHEA Grapalat" w:cs="Calibri"/>
                <w:sz w:val="20"/>
                <w:szCs w:val="20"/>
              </w:rPr>
              <w:t>1</w:t>
            </w:r>
          </w:p>
        </w:tc>
        <w:tc>
          <w:tcPr>
            <w:tcW w:w="1248" w:type="dxa"/>
            <w:gridSpan w:val="2"/>
          </w:tcPr>
          <w:p w:rsidR="00A833B3" w:rsidRDefault="00A833B3" w:rsidP="006763E8">
            <w:r w:rsidRPr="00211EFD">
              <w:rPr>
                <w:rFonts w:ascii="GHEA Grapalat" w:hAnsi="GHEA Grapalat" w:cs="Courier New"/>
                <w:color w:val="1F1F1F"/>
                <w:sz w:val="12"/>
                <w:szCs w:val="42"/>
                <w:lang w:bidi="ar-SA"/>
              </w:rPr>
              <w:t>Араратский край, село Нор Харберд, Баграмян 38</w:t>
            </w:r>
          </w:p>
        </w:tc>
      </w:tr>
      <w:tr w:rsidR="00A833B3" w:rsidRPr="00576215" w:rsidTr="004E3E4B">
        <w:trPr>
          <w:trHeight w:val="1031"/>
          <w:jc w:val="center"/>
        </w:trPr>
        <w:tc>
          <w:tcPr>
            <w:tcW w:w="1467" w:type="dxa"/>
            <w:vAlign w:val="center"/>
          </w:tcPr>
          <w:p w:rsidR="00A833B3" w:rsidRPr="00B77A61" w:rsidRDefault="00A833B3" w:rsidP="00CB471D">
            <w:pPr>
              <w:pStyle w:val="23"/>
              <w:spacing w:line="240" w:lineRule="auto"/>
              <w:ind w:firstLine="0"/>
              <w:jc w:val="center"/>
              <w:rPr>
                <w:rFonts w:ascii="GHEA Grapalat" w:hAnsi="GHEA Grapalat"/>
                <w:lang w:val="hy-AM"/>
              </w:rPr>
            </w:pPr>
            <w:r>
              <w:rPr>
                <w:rFonts w:ascii="GHEA Grapalat" w:hAnsi="GHEA Grapalat"/>
                <w:lang w:val="hy-AM"/>
              </w:rPr>
              <w:t>28</w:t>
            </w:r>
          </w:p>
        </w:tc>
        <w:tc>
          <w:tcPr>
            <w:tcW w:w="1593" w:type="dxa"/>
            <w:vAlign w:val="center"/>
          </w:tcPr>
          <w:p w:rsidR="00A833B3" w:rsidRPr="00A71D81" w:rsidRDefault="00A833B3" w:rsidP="006763E8">
            <w:pPr>
              <w:jc w:val="center"/>
              <w:rPr>
                <w:rFonts w:ascii="GHEA Grapalat" w:hAnsi="GHEA Grapalat"/>
                <w:sz w:val="20"/>
              </w:rPr>
            </w:pPr>
            <w:r>
              <w:rPr>
                <w:rFonts w:ascii="GHEA Grapalat" w:hAnsi="GHEA Grapalat" w:cs="Calibri"/>
                <w:sz w:val="16"/>
                <w:szCs w:val="16"/>
              </w:rPr>
              <w:t>33691176</w:t>
            </w:r>
          </w:p>
        </w:tc>
        <w:tc>
          <w:tcPr>
            <w:tcW w:w="1704" w:type="dxa"/>
            <w:vAlign w:val="bottom"/>
          </w:tcPr>
          <w:p w:rsidR="00A833B3" w:rsidRDefault="00A833B3" w:rsidP="006763E8">
            <w:pPr>
              <w:rPr>
                <w:rFonts w:ascii="Calibri" w:hAnsi="Calibri" w:cs="Calibri"/>
                <w:color w:val="000000"/>
                <w:sz w:val="22"/>
                <w:szCs w:val="22"/>
              </w:rPr>
            </w:pPr>
            <w:r>
              <w:rPr>
                <w:rFonts w:ascii="Calibri" w:hAnsi="Calibri" w:cs="Calibri"/>
                <w:color w:val="000000"/>
                <w:sz w:val="22"/>
                <w:szCs w:val="22"/>
              </w:rPr>
              <w:t>Метронидазол дента гель 20 г</w:t>
            </w:r>
          </w:p>
        </w:tc>
        <w:tc>
          <w:tcPr>
            <w:tcW w:w="1053" w:type="dxa"/>
            <w:vAlign w:val="center"/>
          </w:tcPr>
          <w:p w:rsidR="00A833B3" w:rsidRPr="00C36823" w:rsidRDefault="00A833B3" w:rsidP="006763E8">
            <w:pPr>
              <w:widowControl w:val="0"/>
              <w:spacing w:after="120"/>
              <w:jc w:val="center"/>
              <w:rPr>
                <w:rFonts w:ascii="GHEA Grapalat" w:hAnsi="GHEA Grapalat"/>
                <w:sz w:val="22"/>
                <w:szCs w:val="20"/>
              </w:rPr>
            </w:pPr>
          </w:p>
        </w:tc>
        <w:tc>
          <w:tcPr>
            <w:tcW w:w="4253" w:type="dxa"/>
          </w:tcPr>
          <w:p w:rsidR="00A833B3" w:rsidRPr="00CE4824" w:rsidRDefault="00A833B3" w:rsidP="006763E8">
            <w:r w:rsidRPr="00CE4824">
              <w:t>119;Метронидазол Дента гель 20 г;Наличие срока годности на момент передачи (см. примечание)</w:t>
            </w:r>
          </w:p>
        </w:tc>
        <w:tc>
          <w:tcPr>
            <w:tcW w:w="850" w:type="dxa"/>
            <w:vAlign w:val="bottom"/>
          </w:tcPr>
          <w:p w:rsidR="00A833B3" w:rsidRDefault="00A833B3" w:rsidP="006763E8">
            <w:pPr>
              <w:rPr>
                <w:rFonts w:ascii="Calibri" w:hAnsi="Calibri" w:cs="Calibri"/>
                <w:color w:val="000000"/>
                <w:sz w:val="22"/>
                <w:szCs w:val="22"/>
              </w:rPr>
            </w:pPr>
            <w:r>
              <w:rPr>
                <w:rFonts w:ascii="Calibri" w:hAnsi="Calibri" w:cs="Calibri"/>
                <w:color w:val="000000"/>
                <w:sz w:val="22"/>
                <w:szCs w:val="22"/>
              </w:rPr>
              <w:t>упаковка</w:t>
            </w:r>
          </w:p>
        </w:tc>
        <w:tc>
          <w:tcPr>
            <w:tcW w:w="993" w:type="dxa"/>
            <w:vAlign w:val="center"/>
          </w:tcPr>
          <w:p w:rsidR="00A833B3" w:rsidRDefault="00A833B3" w:rsidP="006763E8">
            <w:pPr>
              <w:jc w:val="center"/>
              <w:rPr>
                <w:rFonts w:ascii="Arial LatArm" w:hAnsi="Arial LatArm" w:cs="Arial"/>
              </w:rPr>
            </w:pPr>
          </w:p>
        </w:tc>
        <w:tc>
          <w:tcPr>
            <w:tcW w:w="850" w:type="dxa"/>
            <w:vAlign w:val="center"/>
          </w:tcPr>
          <w:p w:rsidR="00A833B3" w:rsidRDefault="00A833B3" w:rsidP="006763E8">
            <w:pPr>
              <w:jc w:val="center"/>
              <w:rPr>
                <w:rFonts w:ascii="Arial LatArm" w:hAnsi="Arial LatArm" w:cs="Arial"/>
              </w:rPr>
            </w:pPr>
          </w:p>
        </w:tc>
        <w:tc>
          <w:tcPr>
            <w:tcW w:w="1418" w:type="dxa"/>
            <w:vAlign w:val="center"/>
          </w:tcPr>
          <w:p w:rsidR="00A833B3" w:rsidRPr="00A71D81" w:rsidRDefault="00A833B3" w:rsidP="006763E8">
            <w:pPr>
              <w:jc w:val="center"/>
              <w:rPr>
                <w:rFonts w:ascii="GHEA Grapalat" w:hAnsi="GHEA Grapalat"/>
                <w:sz w:val="20"/>
              </w:rPr>
            </w:pPr>
            <w:r>
              <w:rPr>
                <w:rFonts w:ascii="GHEA Grapalat" w:hAnsi="GHEA Grapalat" w:cs="Calibri"/>
                <w:sz w:val="20"/>
                <w:szCs w:val="20"/>
              </w:rPr>
              <w:t>3</w:t>
            </w:r>
          </w:p>
        </w:tc>
        <w:tc>
          <w:tcPr>
            <w:tcW w:w="1248" w:type="dxa"/>
            <w:gridSpan w:val="2"/>
          </w:tcPr>
          <w:p w:rsidR="00A833B3" w:rsidRDefault="00A833B3" w:rsidP="006763E8">
            <w:r w:rsidRPr="00211EFD">
              <w:rPr>
                <w:rFonts w:ascii="GHEA Grapalat" w:hAnsi="GHEA Grapalat" w:cs="Courier New"/>
                <w:color w:val="1F1F1F"/>
                <w:sz w:val="12"/>
                <w:szCs w:val="42"/>
                <w:lang w:bidi="ar-SA"/>
              </w:rPr>
              <w:t>Араратский край, село Нор Харберд, Баграмян 38</w:t>
            </w:r>
          </w:p>
        </w:tc>
      </w:tr>
      <w:tr w:rsidR="00A833B3" w:rsidRPr="00576215" w:rsidTr="004E3E4B">
        <w:trPr>
          <w:trHeight w:val="1031"/>
          <w:jc w:val="center"/>
        </w:trPr>
        <w:tc>
          <w:tcPr>
            <w:tcW w:w="1467" w:type="dxa"/>
            <w:vAlign w:val="center"/>
          </w:tcPr>
          <w:p w:rsidR="00A833B3" w:rsidRDefault="00A833B3" w:rsidP="00CB471D">
            <w:pPr>
              <w:pStyle w:val="23"/>
              <w:spacing w:line="240" w:lineRule="auto"/>
              <w:ind w:firstLine="0"/>
              <w:jc w:val="center"/>
              <w:rPr>
                <w:rFonts w:ascii="GHEA Grapalat" w:hAnsi="GHEA Grapalat"/>
                <w:lang w:val="hy-AM"/>
              </w:rPr>
            </w:pPr>
            <w:r>
              <w:rPr>
                <w:rFonts w:ascii="GHEA Grapalat" w:hAnsi="GHEA Grapalat"/>
                <w:lang w:val="hy-AM"/>
              </w:rPr>
              <w:t>29</w:t>
            </w:r>
          </w:p>
        </w:tc>
        <w:tc>
          <w:tcPr>
            <w:tcW w:w="1593" w:type="dxa"/>
            <w:vAlign w:val="center"/>
          </w:tcPr>
          <w:p w:rsidR="00A833B3" w:rsidRPr="00A71D81" w:rsidRDefault="00A833B3" w:rsidP="006763E8">
            <w:pPr>
              <w:jc w:val="center"/>
              <w:rPr>
                <w:rFonts w:ascii="GHEA Grapalat" w:hAnsi="GHEA Grapalat"/>
                <w:sz w:val="20"/>
              </w:rPr>
            </w:pPr>
            <w:r>
              <w:rPr>
                <w:rFonts w:ascii="GHEA Grapalat" w:hAnsi="GHEA Grapalat" w:cs="Calibri"/>
                <w:sz w:val="16"/>
                <w:szCs w:val="16"/>
              </w:rPr>
              <w:t>33691176</w:t>
            </w:r>
          </w:p>
        </w:tc>
        <w:tc>
          <w:tcPr>
            <w:tcW w:w="1704" w:type="dxa"/>
            <w:vAlign w:val="bottom"/>
          </w:tcPr>
          <w:p w:rsidR="00A833B3" w:rsidRDefault="00A833B3" w:rsidP="006763E8">
            <w:pPr>
              <w:rPr>
                <w:rFonts w:ascii="Calibri" w:hAnsi="Calibri" w:cs="Calibri"/>
                <w:color w:val="000000"/>
                <w:sz w:val="22"/>
                <w:szCs w:val="22"/>
              </w:rPr>
            </w:pPr>
            <w:r>
              <w:rPr>
                <w:rFonts w:ascii="Calibri" w:hAnsi="Calibri" w:cs="Calibri"/>
                <w:color w:val="000000"/>
                <w:sz w:val="22"/>
                <w:szCs w:val="22"/>
              </w:rPr>
              <w:t>Крезодент раствор 5 мл</w:t>
            </w:r>
          </w:p>
        </w:tc>
        <w:tc>
          <w:tcPr>
            <w:tcW w:w="1053" w:type="dxa"/>
            <w:vAlign w:val="center"/>
          </w:tcPr>
          <w:p w:rsidR="00A833B3" w:rsidRPr="00C36823" w:rsidRDefault="00A833B3" w:rsidP="006763E8">
            <w:pPr>
              <w:widowControl w:val="0"/>
              <w:spacing w:after="120"/>
              <w:jc w:val="center"/>
              <w:rPr>
                <w:rFonts w:ascii="GHEA Grapalat" w:hAnsi="GHEA Grapalat"/>
                <w:sz w:val="22"/>
                <w:szCs w:val="20"/>
              </w:rPr>
            </w:pPr>
          </w:p>
        </w:tc>
        <w:tc>
          <w:tcPr>
            <w:tcW w:w="4253" w:type="dxa"/>
          </w:tcPr>
          <w:p w:rsidR="00A833B3" w:rsidRPr="00CE4824" w:rsidRDefault="00A833B3" w:rsidP="006763E8">
            <w:r w:rsidRPr="00CE4824">
              <w:t>120;Крезодент раствор 5 мл;Наличие срока годности на момент передачи (см. примечание)</w:t>
            </w:r>
          </w:p>
        </w:tc>
        <w:tc>
          <w:tcPr>
            <w:tcW w:w="850" w:type="dxa"/>
            <w:vAlign w:val="bottom"/>
          </w:tcPr>
          <w:p w:rsidR="00A833B3" w:rsidRDefault="00A833B3" w:rsidP="006763E8">
            <w:pPr>
              <w:rPr>
                <w:rFonts w:ascii="Calibri" w:hAnsi="Calibri" w:cs="Calibri"/>
                <w:color w:val="000000"/>
                <w:sz w:val="22"/>
                <w:szCs w:val="22"/>
              </w:rPr>
            </w:pPr>
            <w:r>
              <w:rPr>
                <w:rFonts w:ascii="Calibri" w:hAnsi="Calibri" w:cs="Calibri"/>
                <w:color w:val="000000"/>
                <w:sz w:val="22"/>
                <w:szCs w:val="22"/>
              </w:rPr>
              <w:t>флакон</w:t>
            </w:r>
          </w:p>
        </w:tc>
        <w:tc>
          <w:tcPr>
            <w:tcW w:w="993" w:type="dxa"/>
            <w:vAlign w:val="center"/>
          </w:tcPr>
          <w:p w:rsidR="00A833B3" w:rsidRDefault="00A833B3" w:rsidP="006763E8">
            <w:pPr>
              <w:jc w:val="center"/>
              <w:rPr>
                <w:rFonts w:ascii="Arial LatArm" w:hAnsi="Arial LatArm" w:cs="Arial"/>
              </w:rPr>
            </w:pPr>
          </w:p>
        </w:tc>
        <w:tc>
          <w:tcPr>
            <w:tcW w:w="850" w:type="dxa"/>
            <w:vAlign w:val="center"/>
          </w:tcPr>
          <w:p w:rsidR="00A833B3" w:rsidRDefault="00A833B3" w:rsidP="006763E8">
            <w:pPr>
              <w:jc w:val="center"/>
              <w:rPr>
                <w:rFonts w:ascii="Arial LatArm" w:hAnsi="Arial LatArm" w:cs="Arial"/>
              </w:rPr>
            </w:pPr>
          </w:p>
        </w:tc>
        <w:tc>
          <w:tcPr>
            <w:tcW w:w="1418" w:type="dxa"/>
            <w:vAlign w:val="center"/>
          </w:tcPr>
          <w:p w:rsidR="00A833B3" w:rsidRPr="00A71D81" w:rsidRDefault="00A833B3" w:rsidP="006763E8">
            <w:pPr>
              <w:jc w:val="center"/>
              <w:rPr>
                <w:rFonts w:ascii="GHEA Grapalat" w:hAnsi="GHEA Grapalat"/>
                <w:sz w:val="20"/>
              </w:rPr>
            </w:pPr>
            <w:r>
              <w:rPr>
                <w:rFonts w:ascii="GHEA Grapalat" w:hAnsi="GHEA Grapalat" w:cs="Calibri"/>
                <w:sz w:val="20"/>
                <w:szCs w:val="20"/>
              </w:rPr>
              <w:t>1</w:t>
            </w:r>
          </w:p>
        </w:tc>
        <w:tc>
          <w:tcPr>
            <w:tcW w:w="1248" w:type="dxa"/>
            <w:gridSpan w:val="2"/>
          </w:tcPr>
          <w:p w:rsidR="00A833B3" w:rsidRDefault="00A833B3" w:rsidP="006763E8">
            <w:r w:rsidRPr="00211EFD">
              <w:rPr>
                <w:rFonts w:ascii="GHEA Grapalat" w:hAnsi="GHEA Grapalat" w:cs="Courier New"/>
                <w:color w:val="1F1F1F"/>
                <w:sz w:val="12"/>
                <w:szCs w:val="42"/>
                <w:lang w:bidi="ar-SA"/>
              </w:rPr>
              <w:t>Араратский край, село Нор Харберд, Баграмян 38</w:t>
            </w:r>
          </w:p>
        </w:tc>
      </w:tr>
      <w:tr w:rsidR="00A833B3" w:rsidRPr="00576215" w:rsidTr="004E3E4B">
        <w:trPr>
          <w:trHeight w:val="1031"/>
          <w:jc w:val="center"/>
        </w:trPr>
        <w:tc>
          <w:tcPr>
            <w:tcW w:w="1467" w:type="dxa"/>
            <w:vAlign w:val="center"/>
          </w:tcPr>
          <w:p w:rsidR="00A833B3" w:rsidRDefault="00A833B3" w:rsidP="00CB471D">
            <w:pPr>
              <w:pStyle w:val="23"/>
              <w:spacing w:line="240" w:lineRule="auto"/>
              <w:ind w:firstLine="0"/>
              <w:jc w:val="center"/>
              <w:rPr>
                <w:rFonts w:ascii="GHEA Grapalat" w:hAnsi="GHEA Grapalat"/>
                <w:lang w:val="hy-AM"/>
              </w:rPr>
            </w:pPr>
            <w:r>
              <w:rPr>
                <w:rFonts w:ascii="GHEA Grapalat" w:hAnsi="GHEA Grapalat"/>
                <w:lang w:val="hy-AM"/>
              </w:rPr>
              <w:lastRenderedPageBreak/>
              <w:t>30</w:t>
            </w:r>
          </w:p>
        </w:tc>
        <w:tc>
          <w:tcPr>
            <w:tcW w:w="1593" w:type="dxa"/>
            <w:vAlign w:val="center"/>
          </w:tcPr>
          <w:p w:rsidR="00A833B3" w:rsidRPr="00A71D81" w:rsidRDefault="00A833B3" w:rsidP="006763E8">
            <w:pPr>
              <w:jc w:val="center"/>
              <w:rPr>
                <w:rFonts w:ascii="GHEA Grapalat" w:hAnsi="GHEA Grapalat"/>
                <w:sz w:val="20"/>
              </w:rPr>
            </w:pPr>
            <w:r>
              <w:rPr>
                <w:rFonts w:ascii="GHEA Grapalat" w:hAnsi="GHEA Grapalat" w:cs="Calibri"/>
                <w:sz w:val="16"/>
                <w:szCs w:val="16"/>
              </w:rPr>
              <w:t>33691176</w:t>
            </w:r>
          </w:p>
        </w:tc>
        <w:tc>
          <w:tcPr>
            <w:tcW w:w="1704" w:type="dxa"/>
            <w:vAlign w:val="bottom"/>
          </w:tcPr>
          <w:p w:rsidR="00A833B3" w:rsidRDefault="00A833B3" w:rsidP="006763E8">
            <w:pPr>
              <w:rPr>
                <w:rFonts w:ascii="Calibri" w:hAnsi="Calibri" w:cs="Calibri"/>
                <w:color w:val="000000"/>
                <w:sz w:val="22"/>
                <w:szCs w:val="22"/>
              </w:rPr>
            </w:pPr>
            <w:r>
              <w:rPr>
                <w:rFonts w:ascii="Calibri" w:hAnsi="Calibri" w:cs="Calibri"/>
                <w:color w:val="000000"/>
                <w:sz w:val="22"/>
                <w:szCs w:val="22"/>
              </w:rPr>
              <w:t>Крезодент паста 25 г</w:t>
            </w:r>
          </w:p>
        </w:tc>
        <w:tc>
          <w:tcPr>
            <w:tcW w:w="1053" w:type="dxa"/>
            <w:vAlign w:val="center"/>
          </w:tcPr>
          <w:p w:rsidR="00A833B3" w:rsidRPr="00C36823" w:rsidRDefault="00A833B3" w:rsidP="006763E8">
            <w:pPr>
              <w:widowControl w:val="0"/>
              <w:spacing w:after="120"/>
              <w:jc w:val="center"/>
              <w:rPr>
                <w:rFonts w:ascii="GHEA Grapalat" w:hAnsi="GHEA Grapalat"/>
                <w:sz w:val="22"/>
                <w:szCs w:val="20"/>
              </w:rPr>
            </w:pPr>
          </w:p>
        </w:tc>
        <w:tc>
          <w:tcPr>
            <w:tcW w:w="4253" w:type="dxa"/>
          </w:tcPr>
          <w:p w:rsidR="00A833B3" w:rsidRPr="00CE4824" w:rsidRDefault="00A833B3" w:rsidP="006763E8">
            <w:r w:rsidRPr="00CE4824">
              <w:t>121;Крезодент паста 25 г;Наличие срока годности на момент передачи (см. примечание)</w:t>
            </w:r>
          </w:p>
        </w:tc>
        <w:tc>
          <w:tcPr>
            <w:tcW w:w="850" w:type="dxa"/>
            <w:vAlign w:val="bottom"/>
          </w:tcPr>
          <w:p w:rsidR="00A833B3" w:rsidRDefault="00A833B3" w:rsidP="006763E8">
            <w:pPr>
              <w:rPr>
                <w:rFonts w:ascii="Calibri" w:hAnsi="Calibri" w:cs="Calibri"/>
                <w:color w:val="000000"/>
                <w:sz w:val="22"/>
                <w:szCs w:val="22"/>
              </w:rPr>
            </w:pPr>
            <w:r>
              <w:rPr>
                <w:rFonts w:ascii="Calibri" w:hAnsi="Calibri" w:cs="Calibri"/>
                <w:color w:val="000000"/>
                <w:sz w:val="22"/>
                <w:szCs w:val="22"/>
              </w:rPr>
              <w:t>упаковка</w:t>
            </w:r>
          </w:p>
        </w:tc>
        <w:tc>
          <w:tcPr>
            <w:tcW w:w="993" w:type="dxa"/>
            <w:vAlign w:val="center"/>
          </w:tcPr>
          <w:p w:rsidR="00A833B3" w:rsidRDefault="00A833B3" w:rsidP="006763E8">
            <w:pPr>
              <w:jc w:val="center"/>
              <w:rPr>
                <w:rFonts w:ascii="Arial LatArm" w:hAnsi="Arial LatArm" w:cs="Arial"/>
              </w:rPr>
            </w:pPr>
          </w:p>
        </w:tc>
        <w:tc>
          <w:tcPr>
            <w:tcW w:w="850" w:type="dxa"/>
            <w:vAlign w:val="center"/>
          </w:tcPr>
          <w:p w:rsidR="00A833B3" w:rsidRDefault="00A833B3" w:rsidP="006763E8">
            <w:pPr>
              <w:jc w:val="center"/>
              <w:rPr>
                <w:rFonts w:ascii="Arial LatArm" w:hAnsi="Arial LatArm" w:cs="Arial"/>
              </w:rPr>
            </w:pPr>
          </w:p>
        </w:tc>
        <w:tc>
          <w:tcPr>
            <w:tcW w:w="1418" w:type="dxa"/>
            <w:vAlign w:val="center"/>
          </w:tcPr>
          <w:p w:rsidR="00A833B3" w:rsidRPr="00A71D81" w:rsidRDefault="00A833B3" w:rsidP="006763E8">
            <w:pPr>
              <w:jc w:val="center"/>
              <w:rPr>
                <w:rFonts w:ascii="GHEA Grapalat" w:hAnsi="GHEA Grapalat"/>
                <w:sz w:val="20"/>
              </w:rPr>
            </w:pPr>
            <w:r>
              <w:rPr>
                <w:rFonts w:ascii="GHEA Grapalat" w:hAnsi="GHEA Grapalat" w:cs="Calibri"/>
                <w:sz w:val="20"/>
                <w:szCs w:val="20"/>
              </w:rPr>
              <w:t>1</w:t>
            </w:r>
          </w:p>
        </w:tc>
        <w:tc>
          <w:tcPr>
            <w:tcW w:w="1248" w:type="dxa"/>
            <w:gridSpan w:val="2"/>
          </w:tcPr>
          <w:p w:rsidR="00A833B3" w:rsidRDefault="00A833B3" w:rsidP="006763E8">
            <w:r w:rsidRPr="00211EFD">
              <w:rPr>
                <w:rFonts w:ascii="GHEA Grapalat" w:hAnsi="GHEA Grapalat" w:cs="Courier New"/>
                <w:color w:val="1F1F1F"/>
                <w:sz w:val="12"/>
                <w:szCs w:val="42"/>
                <w:lang w:bidi="ar-SA"/>
              </w:rPr>
              <w:t>Араратский край, село Нор Харберд, Баграмян 38</w:t>
            </w:r>
          </w:p>
        </w:tc>
      </w:tr>
      <w:tr w:rsidR="00A833B3" w:rsidRPr="00576215" w:rsidTr="004E3E4B">
        <w:trPr>
          <w:trHeight w:val="1031"/>
          <w:jc w:val="center"/>
        </w:trPr>
        <w:tc>
          <w:tcPr>
            <w:tcW w:w="1467" w:type="dxa"/>
            <w:vAlign w:val="center"/>
          </w:tcPr>
          <w:p w:rsidR="00A833B3" w:rsidRDefault="00A833B3" w:rsidP="00CB471D">
            <w:pPr>
              <w:pStyle w:val="23"/>
              <w:spacing w:line="240" w:lineRule="auto"/>
              <w:ind w:firstLine="0"/>
              <w:jc w:val="center"/>
              <w:rPr>
                <w:rFonts w:ascii="GHEA Grapalat" w:hAnsi="GHEA Grapalat"/>
                <w:lang w:val="hy-AM"/>
              </w:rPr>
            </w:pPr>
            <w:r>
              <w:rPr>
                <w:rFonts w:ascii="GHEA Grapalat" w:hAnsi="GHEA Grapalat"/>
                <w:lang w:val="hy-AM"/>
              </w:rPr>
              <w:t>31</w:t>
            </w:r>
          </w:p>
        </w:tc>
        <w:tc>
          <w:tcPr>
            <w:tcW w:w="1593" w:type="dxa"/>
            <w:vAlign w:val="center"/>
          </w:tcPr>
          <w:p w:rsidR="00A833B3" w:rsidRPr="00A71D81" w:rsidRDefault="00A833B3" w:rsidP="006763E8">
            <w:pPr>
              <w:jc w:val="center"/>
              <w:rPr>
                <w:rFonts w:ascii="GHEA Grapalat" w:hAnsi="GHEA Grapalat"/>
                <w:sz w:val="20"/>
              </w:rPr>
            </w:pPr>
            <w:r>
              <w:rPr>
                <w:rFonts w:ascii="GHEA Grapalat" w:hAnsi="GHEA Grapalat" w:cs="Calibri"/>
                <w:sz w:val="16"/>
                <w:szCs w:val="16"/>
              </w:rPr>
              <w:t>33691176</w:t>
            </w:r>
          </w:p>
        </w:tc>
        <w:tc>
          <w:tcPr>
            <w:tcW w:w="1704" w:type="dxa"/>
            <w:vAlign w:val="bottom"/>
          </w:tcPr>
          <w:p w:rsidR="00A833B3" w:rsidRDefault="00A833B3" w:rsidP="006763E8">
            <w:pPr>
              <w:rPr>
                <w:rFonts w:ascii="Calibri" w:hAnsi="Calibri" w:cs="Calibri"/>
                <w:color w:val="000000"/>
                <w:sz w:val="22"/>
                <w:szCs w:val="22"/>
              </w:rPr>
            </w:pPr>
            <w:r>
              <w:rPr>
                <w:rFonts w:ascii="Calibri" w:hAnsi="Calibri" w:cs="Calibri"/>
                <w:color w:val="000000"/>
                <w:sz w:val="22"/>
                <w:szCs w:val="22"/>
              </w:rPr>
              <w:t>Пульпоэкстрактор N100</w:t>
            </w:r>
          </w:p>
        </w:tc>
        <w:tc>
          <w:tcPr>
            <w:tcW w:w="1053" w:type="dxa"/>
            <w:vAlign w:val="center"/>
          </w:tcPr>
          <w:p w:rsidR="00A833B3" w:rsidRPr="00C36823" w:rsidRDefault="00A833B3" w:rsidP="006763E8">
            <w:pPr>
              <w:widowControl w:val="0"/>
              <w:spacing w:after="120"/>
              <w:jc w:val="center"/>
              <w:rPr>
                <w:rFonts w:ascii="GHEA Grapalat" w:hAnsi="GHEA Grapalat"/>
                <w:sz w:val="22"/>
                <w:szCs w:val="20"/>
              </w:rPr>
            </w:pPr>
          </w:p>
        </w:tc>
        <w:tc>
          <w:tcPr>
            <w:tcW w:w="4253" w:type="dxa"/>
          </w:tcPr>
          <w:p w:rsidR="00A833B3" w:rsidRPr="00CE4824" w:rsidRDefault="00A833B3" w:rsidP="006763E8">
            <w:r w:rsidRPr="00CE4824">
              <w:t>122;Пульпоэкстрактор N100;Наличие срока годности на момент передачи (см. примечание)</w:t>
            </w:r>
          </w:p>
        </w:tc>
        <w:tc>
          <w:tcPr>
            <w:tcW w:w="850" w:type="dxa"/>
            <w:vAlign w:val="bottom"/>
          </w:tcPr>
          <w:p w:rsidR="00A833B3" w:rsidRDefault="00A833B3" w:rsidP="006763E8">
            <w:pPr>
              <w:rPr>
                <w:rFonts w:ascii="Calibri" w:hAnsi="Calibri" w:cs="Calibri"/>
                <w:color w:val="000000"/>
                <w:sz w:val="22"/>
                <w:szCs w:val="22"/>
              </w:rPr>
            </w:pPr>
            <w:r>
              <w:rPr>
                <w:rFonts w:ascii="Calibri" w:hAnsi="Calibri" w:cs="Calibri"/>
                <w:color w:val="000000"/>
                <w:sz w:val="22"/>
                <w:szCs w:val="22"/>
              </w:rPr>
              <w:t>упаковка</w:t>
            </w:r>
          </w:p>
        </w:tc>
        <w:tc>
          <w:tcPr>
            <w:tcW w:w="993" w:type="dxa"/>
            <w:vAlign w:val="center"/>
          </w:tcPr>
          <w:p w:rsidR="00A833B3" w:rsidRDefault="00A833B3" w:rsidP="006763E8">
            <w:pPr>
              <w:jc w:val="center"/>
              <w:rPr>
                <w:rFonts w:ascii="Arial LatArm" w:hAnsi="Arial LatArm" w:cs="Arial"/>
              </w:rPr>
            </w:pPr>
          </w:p>
        </w:tc>
        <w:tc>
          <w:tcPr>
            <w:tcW w:w="850" w:type="dxa"/>
            <w:vAlign w:val="center"/>
          </w:tcPr>
          <w:p w:rsidR="00A833B3" w:rsidRDefault="00A833B3" w:rsidP="006763E8">
            <w:pPr>
              <w:jc w:val="center"/>
              <w:rPr>
                <w:rFonts w:ascii="Arial LatArm" w:hAnsi="Arial LatArm" w:cs="Arial"/>
              </w:rPr>
            </w:pPr>
          </w:p>
        </w:tc>
        <w:tc>
          <w:tcPr>
            <w:tcW w:w="1418" w:type="dxa"/>
            <w:vAlign w:val="center"/>
          </w:tcPr>
          <w:p w:rsidR="00A833B3" w:rsidRPr="00A71D81" w:rsidRDefault="00A833B3" w:rsidP="006763E8">
            <w:pPr>
              <w:jc w:val="center"/>
              <w:rPr>
                <w:rFonts w:ascii="GHEA Grapalat" w:hAnsi="GHEA Grapalat"/>
                <w:sz w:val="20"/>
              </w:rPr>
            </w:pPr>
            <w:r>
              <w:rPr>
                <w:rFonts w:ascii="GHEA Grapalat" w:hAnsi="GHEA Grapalat" w:cs="Calibri"/>
                <w:sz w:val="20"/>
                <w:szCs w:val="20"/>
              </w:rPr>
              <w:t>1</w:t>
            </w:r>
          </w:p>
        </w:tc>
        <w:tc>
          <w:tcPr>
            <w:tcW w:w="1248" w:type="dxa"/>
            <w:gridSpan w:val="2"/>
          </w:tcPr>
          <w:p w:rsidR="00A833B3" w:rsidRDefault="00A833B3" w:rsidP="006763E8">
            <w:r w:rsidRPr="00211EFD">
              <w:rPr>
                <w:rFonts w:ascii="GHEA Grapalat" w:hAnsi="GHEA Grapalat" w:cs="Courier New"/>
                <w:color w:val="1F1F1F"/>
                <w:sz w:val="12"/>
                <w:szCs w:val="42"/>
                <w:lang w:bidi="ar-SA"/>
              </w:rPr>
              <w:t>Араратский край, село Нор Харберд, Баграмян 38</w:t>
            </w:r>
          </w:p>
        </w:tc>
      </w:tr>
      <w:tr w:rsidR="00A833B3" w:rsidRPr="00576215" w:rsidTr="004E3E4B">
        <w:trPr>
          <w:trHeight w:val="1031"/>
          <w:jc w:val="center"/>
        </w:trPr>
        <w:tc>
          <w:tcPr>
            <w:tcW w:w="1467" w:type="dxa"/>
            <w:vAlign w:val="center"/>
          </w:tcPr>
          <w:p w:rsidR="00A833B3" w:rsidRDefault="00A833B3" w:rsidP="00CB471D">
            <w:pPr>
              <w:pStyle w:val="23"/>
              <w:spacing w:line="240" w:lineRule="auto"/>
              <w:ind w:firstLine="0"/>
              <w:jc w:val="center"/>
              <w:rPr>
                <w:rFonts w:ascii="GHEA Grapalat" w:hAnsi="GHEA Grapalat"/>
                <w:lang w:val="hy-AM"/>
              </w:rPr>
            </w:pPr>
            <w:r>
              <w:rPr>
                <w:rFonts w:ascii="GHEA Grapalat" w:hAnsi="GHEA Grapalat"/>
                <w:lang w:val="hy-AM"/>
              </w:rPr>
              <w:t>32</w:t>
            </w:r>
          </w:p>
        </w:tc>
        <w:tc>
          <w:tcPr>
            <w:tcW w:w="1593" w:type="dxa"/>
            <w:vAlign w:val="center"/>
          </w:tcPr>
          <w:p w:rsidR="00A833B3" w:rsidRPr="00A71D81" w:rsidRDefault="00A833B3" w:rsidP="006763E8">
            <w:pPr>
              <w:jc w:val="center"/>
              <w:rPr>
                <w:rFonts w:ascii="GHEA Grapalat" w:hAnsi="GHEA Grapalat"/>
                <w:sz w:val="20"/>
              </w:rPr>
            </w:pPr>
            <w:r>
              <w:rPr>
                <w:rFonts w:ascii="GHEA Grapalat" w:hAnsi="GHEA Grapalat" w:cs="Calibri"/>
                <w:sz w:val="16"/>
                <w:szCs w:val="16"/>
              </w:rPr>
              <w:t>33691176</w:t>
            </w:r>
          </w:p>
        </w:tc>
        <w:tc>
          <w:tcPr>
            <w:tcW w:w="1704" w:type="dxa"/>
            <w:vAlign w:val="bottom"/>
          </w:tcPr>
          <w:p w:rsidR="00A833B3" w:rsidRDefault="00A833B3" w:rsidP="006763E8">
            <w:pPr>
              <w:rPr>
                <w:rFonts w:ascii="Calibri" w:hAnsi="Calibri" w:cs="Calibri"/>
                <w:color w:val="000000"/>
                <w:sz w:val="22"/>
                <w:szCs w:val="22"/>
              </w:rPr>
            </w:pPr>
            <w:r>
              <w:rPr>
                <w:rFonts w:ascii="Calibri" w:hAnsi="Calibri" w:cs="Calibri"/>
                <w:color w:val="000000"/>
                <w:sz w:val="22"/>
                <w:szCs w:val="22"/>
              </w:rPr>
              <w:t>Корневые иглы Миллера N100</w:t>
            </w:r>
          </w:p>
        </w:tc>
        <w:tc>
          <w:tcPr>
            <w:tcW w:w="1053" w:type="dxa"/>
            <w:vAlign w:val="center"/>
          </w:tcPr>
          <w:p w:rsidR="00A833B3" w:rsidRPr="00C36823" w:rsidRDefault="00A833B3" w:rsidP="006763E8">
            <w:pPr>
              <w:widowControl w:val="0"/>
              <w:spacing w:after="120"/>
              <w:jc w:val="center"/>
              <w:rPr>
                <w:rFonts w:ascii="GHEA Grapalat" w:hAnsi="GHEA Grapalat"/>
                <w:sz w:val="22"/>
                <w:szCs w:val="20"/>
              </w:rPr>
            </w:pPr>
          </w:p>
        </w:tc>
        <w:tc>
          <w:tcPr>
            <w:tcW w:w="4253" w:type="dxa"/>
          </w:tcPr>
          <w:p w:rsidR="00A833B3" w:rsidRPr="00CE4824" w:rsidRDefault="00A833B3" w:rsidP="006763E8">
            <w:r w:rsidRPr="00CE4824">
              <w:t>123;Корневые иглы Миллера N100;Наличие срока годности на момент передачи (см. примечание)</w:t>
            </w:r>
          </w:p>
        </w:tc>
        <w:tc>
          <w:tcPr>
            <w:tcW w:w="850" w:type="dxa"/>
            <w:vAlign w:val="bottom"/>
          </w:tcPr>
          <w:p w:rsidR="00A833B3" w:rsidRDefault="00A833B3" w:rsidP="006763E8">
            <w:pPr>
              <w:rPr>
                <w:rFonts w:ascii="Calibri" w:hAnsi="Calibri" w:cs="Calibri"/>
                <w:color w:val="000000"/>
                <w:sz w:val="22"/>
                <w:szCs w:val="22"/>
              </w:rPr>
            </w:pPr>
            <w:r>
              <w:rPr>
                <w:rFonts w:ascii="Calibri" w:hAnsi="Calibri" w:cs="Calibri"/>
                <w:color w:val="000000"/>
                <w:sz w:val="22"/>
                <w:szCs w:val="22"/>
              </w:rPr>
              <w:t>упаковка</w:t>
            </w:r>
          </w:p>
        </w:tc>
        <w:tc>
          <w:tcPr>
            <w:tcW w:w="993" w:type="dxa"/>
            <w:vAlign w:val="center"/>
          </w:tcPr>
          <w:p w:rsidR="00A833B3" w:rsidRDefault="00A833B3" w:rsidP="006763E8">
            <w:pPr>
              <w:jc w:val="center"/>
              <w:rPr>
                <w:rFonts w:ascii="Arial LatArm" w:hAnsi="Arial LatArm" w:cs="Arial"/>
              </w:rPr>
            </w:pPr>
          </w:p>
        </w:tc>
        <w:tc>
          <w:tcPr>
            <w:tcW w:w="850" w:type="dxa"/>
            <w:vAlign w:val="center"/>
          </w:tcPr>
          <w:p w:rsidR="00A833B3" w:rsidRDefault="00A833B3" w:rsidP="006763E8">
            <w:pPr>
              <w:jc w:val="center"/>
              <w:rPr>
                <w:rFonts w:ascii="Arial LatArm" w:hAnsi="Arial LatArm" w:cs="Arial"/>
              </w:rPr>
            </w:pPr>
          </w:p>
        </w:tc>
        <w:tc>
          <w:tcPr>
            <w:tcW w:w="1418" w:type="dxa"/>
            <w:vAlign w:val="center"/>
          </w:tcPr>
          <w:p w:rsidR="00A833B3" w:rsidRPr="00A71D81" w:rsidRDefault="00A833B3" w:rsidP="006763E8">
            <w:pPr>
              <w:jc w:val="center"/>
              <w:rPr>
                <w:rFonts w:ascii="GHEA Grapalat" w:hAnsi="GHEA Grapalat"/>
                <w:sz w:val="20"/>
              </w:rPr>
            </w:pPr>
            <w:r>
              <w:rPr>
                <w:rFonts w:ascii="GHEA Grapalat" w:hAnsi="GHEA Grapalat" w:cs="Calibri"/>
                <w:sz w:val="20"/>
                <w:szCs w:val="20"/>
              </w:rPr>
              <w:t>3</w:t>
            </w:r>
          </w:p>
        </w:tc>
        <w:tc>
          <w:tcPr>
            <w:tcW w:w="1248" w:type="dxa"/>
            <w:gridSpan w:val="2"/>
          </w:tcPr>
          <w:p w:rsidR="00A833B3" w:rsidRDefault="00A833B3" w:rsidP="006763E8">
            <w:r w:rsidRPr="00211EFD">
              <w:rPr>
                <w:rFonts w:ascii="GHEA Grapalat" w:hAnsi="GHEA Grapalat" w:cs="Courier New"/>
                <w:color w:val="1F1F1F"/>
                <w:sz w:val="12"/>
                <w:szCs w:val="42"/>
                <w:lang w:bidi="ar-SA"/>
              </w:rPr>
              <w:t>Араратский край, село Нор Харберд, Баграмян 38</w:t>
            </w:r>
          </w:p>
        </w:tc>
      </w:tr>
      <w:tr w:rsidR="00A833B3" w:rsidRPr="00576215" w:rsidTr="004E3E4B">
        <w:trPr>
          <w:trHeight w:val="1031"/>
          <w:jc w:val="center"/>
        </w:trPr>
        <w:tc>
          <w:tcPr>
            <w:tcW w:w="1467" w:type="dxa"/>
            <w:vAlign w:val="center"/>
          </w:tcPr>
          <w:p w:rsidR="00A833B3" w:rsidRDefault="00A833B3" w:rsidP="00CB471D">
            <w:pPr>
              <w:pStyle w:val="23"/>
              <w:spacing w:line="240" w:lineRule="auto"/>
              <w:ind w:firstLine="0"/>
              <w:jc w:val="center"/>
              <w:rPr>
                <w:rFonts w:ascii="GHEA Grapalat" w:hAnsi="GHEA Grapalat"/>
                <w:lang w:val="hy-AM"/>
              </w:rPr>
            </w:pPr>
            <w:r>
              <w:rPr>
                <w:rFonts w:ascii="GHEA Grapalat" w:hAnsi="GHEA Grapalat"/>
                <w:lang w:val="hy-AM"/>
              </w:rPr>
              <w:t>33</w:t>
            </w:r>
          </w:p>
        </w:tc>
        <w:tc>
          <w:tcPr>
            <w:tcW w:w="1593" w:type="dxa"/>
            <w:vAlign w:val="center"/>
          </w:tcPr>
          <w:p w:rsidR="00A833B3" w:rsidRPr="00A71D81" w:rsidRDefault="00A833B3" w:rsidP="006763E8">
            <w:pPr>
              <w:jc w:val="center"/>
              <w:rPr>
                <w:rFonts w:ascii="GHEA Grapalat" w:hAnsi="GHEA Grapalat"/>
                <w:sz w:val="20"/>
              </w:rPr>
            </w:pPr>
            <w:r>
              <w:rPr>
                <w:rFonts w:ascii="GHEA Grapalat" w:hAnsi="GHEA Grapalat" w:cs="Calibri"/>
                <w:sz w:val="16"/>
                <w:szCs w:val="16"/>
              </w:rPr>
              <w:t>33691176</w:t>
            </w:r>
          </w:p>
        </w:tc>
        <w:tc>
          <w:tcPr>
            <w:tcW w:w="1704" w:type="dxa"/>
            <w:vAlign w:val="bottom"/>
          </w:tcPr>
          <w:p w:rsidR="00A833B3" w:rsidRDefault="00A833B3" w:rsidP="006763E8">
            <w:pPr>
              <w:rPr>
                <w:rFonts w:ascii="Calibri" w:hAnsi="Calibri" w:cs="Calibri"/>
                <w:color w:val="000000"/>
                <w:sz w:val="22"/>
                <w:szCs w:val="22"/>
              </w:rPr>
            </w:pPr>
            <w:r>
              <w:rPr>
                <w:rFonts w:ascii="Calibri" w:hAnsi="Calibri" w:cs="Calibri"/>
                <w:color w:val="000000"/>
                <w:sz w:val="22"/>
                <w:szCs w:val="22"/>
              </w:rPr>
              <w:t>Стоматологические файлы H и K N6 (15–40)</w:t>
            </w:r>
          </w:p>
        </w:tc>
        <w:tc>
          <w:tcPr>
            <w:tcW w:w="1053" w:type="dxa"/>
            <w:vAlign w:val="center"/>
          </w:tcPr>
          <w:p w:rsidR="00A833B3" w:rsidRPr="00C36823" w:rsidRDefault="00A833B3" w:rsidP="006763E8">
            <w:pPr>
              <w:widowControl w:val="0"/>
              <w:spacing w:after="120"/>
              <w:jc w:val="center"/>
              <w:rPr>
                <w:rFonts w:ascii="GHEA Grapalat" w:hAnsi="GHEA Grapalat"/>
                <w:sz w:val="22"/>
                <w:szCs w:val="20"/>
              </w:rPr>
            </w:pPr>
          </w:p>
        </w:tc>
        <w:tc>
          <w:tcPr>
            <w:tcW w:w="4253" w:type="dxa"/>
          </w:tcPr>
          <w:p w:rsidR="00A833B3" w:rsidRPr="00CE4824" w:rsidRDefault="00A833B3" w:rsidP="006763E8">
            <w:r w:rsidRPr="00CE4824">
              <w:t>124;Стоматологические файлы H и K N6 (15–40);Для расширения корневых каналов</w:t>
            </w:r>
          </w:p>
        </w:tc>
        <w:tc>
          <w:tcPr>
            <w:tcW w:w="850" w:type="dxa"/>
            <w:vAlign w:val="bottom"/>
          </w:tcPr>
          <w:p w:rsidR="00A833B3" w:rsidRDefault="00A833B3" w:rsidP="006763E8">
            <w:pPr>
              <w:rPr>
                <w:rFonts w:ascii="Calibri" w:hAnsi="Calibri" w:cs="Calibri"/>
                <w:color w:val="000000"/>
                <w:sz w:val="22"/>
                <w:szCs w:val="22"/>
              </w:rPr>
            </w:pPr>
            <w:r>
              <w:rPr>
                <w:rFonts w:ascii="Calibri" w:hAnsi="Calibri" w:cs="Calibri"/>
                <w:color w:val="000000"/>
                <w:sz w:val="22"/>
                <w:szCs w:val="22"/>
              </w:rPr>
              <w:t>упаковка</w:t>
            </w:r>
          </w:p>
        </w:tc>
        <w:tc>
          <w:tcPr>
            <w:tcW w:w="993" w:type="dxa"/>
            <w:vAlign w:val="center"/>
          </w:tcPr>
          <w:p w:rsidR="00A833B3" w:rsidRDefault="00A833B3" w:rsidP="006763E8">
            <w:pPr>
              <w:jc w:val="center"/>
              <w:rPr>
                <w:rFonts w:ascii="Arial LatArm" w:hAnsi="Arial LatArm" w:cs="Arial"/>
              </w:rPr>
            </w:pPr>
          </w:p>
        </w:tc>
        <w:tc>
          <w:tcPr>
            <w:tcW w:w="850" w:type="dxa"/>
            <w:vAlign w:val="center"/>
          </w:tcPr>
          <w:p w:rsidR="00A833B3" w:rsidRDefault="00A833B3" w:rsidP="006763E8">
            <w:pPr>
              <w:jc w:val="center"/>
              <w:rPr>
                <w:rFonts w:ascii="Arial LatArm" w:hAnsi="Arial LatArm" w:cs="Arial"/>
              </w:rPr>
            </w:pPr>
          </w:p>
        </w:tc>
        <w:tc>
          <w:tcPr>
            <w:tcW w:w="1418" w:type="dxa"/>
            <w:vAlign w:val="center"/>
          </w:tcPr>
          <w:p w:rsidR="00A833B3" w:rsidRPr="00A71D81" w:rsidRDefault="00A833B3" w:rsidP="006763E8">
            <w:pPr>
              <w:jc w:val="center"/>
              <w:rPr>
                <w:rFonts w:ascii="GHEA Grapalat" w:hAnsi="GHEA Grapalat"/>
                <w:sz w:val="20"/>
              </w:rPr>
            </w:pPr>
            <w:r>
              <w:rPr>
                <w:rFonts w:ascii="GHEA Grapalat" w:hAnsi="GHEA Grapalat" w:cs="Calibri"/>
                <w:sz w:val="20"/>
                <w:szCs w:val="20"/>
              </w:rPr>
              <w:t>6</w:t>
            </w:r>
          </w:p>
        </w:tc>
        <w:tc>
          <w:tcPr>
            <w:tcW w:w="1248" w:type="dxa"/>
            <w:gridSpan w:val="2"/>
          </w:tcPr>
          <w:p w:rsidR="00A833B3" w:rsidRDefault="00A833B3" w:rsidP="006763E8">
            <w:r w:rsidRPr="00211EFD">
              <w:rPr>
                <w:rFonts w:ascii="GHEA Grapalat" w:hAnsi="GHEA Grapalat" w:cs="Courier New"/>
                <w:color w:val="1F1F1F"/>
                <w:sz w:val="12"/>
                <w:szCs w:val="42"/>
                <w:lang w:bidi="ar-SA"/>
              </w:rPr>
              <w:t>Араратский край, село Нор Харберд, Баграмян 38</w:t>
            </w:r>
          </w:p>
        </w:tc>
      </w:tr>
      <w:tr w:rsidR="00A833B3" w:rsidRPr="00576215" w:rsidTr="004E3E4B">
        <w:trPr>
          <w:trHeight w:val="1031"/>
          <w:jc w:val="center"/>
        </w:trPr>
        <w:tc>
          <w:tcPr>
            <w:tcW w:w="1467" w:type="dxa"/>
            <w:vAlign w:val="center"/>
          </w:tcPr>
          <w:p w:rsidR="00A833B3" w:rsidRDefault="00A833B3" w:rsidP="00CB471D">
            <w:pPr>
              <w:pStyle w:val="23"/>
              <w:spacing w:line="240" w:lineRule="auto"/>
              <w:ind w:firstLine="0"/>
              <w:jc w:val="center"/>
              <w:rPr>
                <w:rFonts w:ascii="GHEA Grapalat" w:hAnsi="GHEA Grapalat"/>
                <w:lang w:val="hy-AM"/>
              </w:rPr>
            </w:pPr>
            <w:r>
              <w:rPr>
                <w:rFonts w:ascii="GHEA Grapalat" w:hAnsi="GHEA Grapalat"/>
                <w:lang w:val="hy-AM"/>
              </w:rPr>
              <w:t>34</w:t>
            </w:r>
          </w:p>
        </w:tc>
        <w:tc>
          <w:tcPr>
            <w:tcW w:w="1593" w:type="dxa"/>
            <w:vAlign w:val="center"/>
          </w:tcPr>
          <w:p w:rsidR="00A833B3" w:rsidRPr="00A71D81" w:rsidRDefault="00A833B3" w:rsidP="006763E8">
            <w:pPr>
              <w:jc w:val="center"/>
              <w:rPr>
                <w:rFonts w:ascii="GHEA Grapalat" w:hAnsi="GHEA Grapalat"/>
                <w:sz w:val="20"/>
              </w:rPr>
            </w:pPr>
            <w:r>
              <w:rPr>
                <w:rFonts w:ascii="GHEA Grapalat" w:hAnsi="GHEA Grapalat" w:cs="Calibri"/>
                <w:sz w:val="16"/>
                <w:szCs w:val="16"/>
              </w:rPr>
              <w:t>33691176</w:t>
            </w:r>
          </w:p>
        </w:tc>
        <w:tc>
          <w:tcPr>
            <w:tcW w:w="1704" w:type="dxa"/>
            <w:vAlign w:val="bottom"/>
          </w:tcPr>
          <w:p w:rsidR="00A833B3" w:rsidRDefault="00A833B3" w:rsidP="006763E8">
            <w:pPr>
              <w:rPr>
                <w:rFonts w:ascii="Calibri" w:hAnsi="Calibri" w:cs="Calibri"/>
                <w:color w:val="000000"/>
                <w:sz w:val="22"/>
                <w:szCs w:val="22"/>
              </w:rPr>
            </w:pPr>
            <w:r>
              <w:rPr>
                <w:rFonts w:ascii="Calibri" w:hAnsi="Calibri" w:cs="Calibri"/>
                <w:color w:val="000000"/>
                <w:sz w:val="22"/>
                <w:szCs w:val="22"/>
              </w:rPr>
              <w:t>Стоматологические алмазные боры (шаровидные, конические, пирамидальные)</w:t>
            </w:r>
          </w:p>
        </w:tc>
        <w:tc>
          <w:tcPr>
            <w:tcW w:w="1053" w:type="dxa"/>
            <w:vAlign w:val="center"/>
          </w:tcPr>
          <w:p w:rsidR="00A833B3" w:rsidRPr="00C36823" w:rsidRDefault="00A833B3" w:rsidP="006763E8">
            <w:pPr>
              <w:widowControl w:val="0"/>
              <w:spacing w:after="120"/>
              <w:jc w:val="center"/>
              <w:rPr>
                <w:rFonts w:ascii="GHEA Grapalat" w:hAnsi="GHEA Grapalat"/>
                <w:sz w:val="22"/>
                <w:szCs w:val="20"/>
              </w:rPr>
            </w:pPr>
          </w:p>
        </w:tc>
        <w:tc>
          <w:tcPr>
            <w:tcW w:w="4253" w:type="dxa"/>
          </w:tcPr>
          <w:p w:rsidR="00A833B3" w:rsidRPr="00CE4824" w:rsidRDefault="00A833B3" w:rsidP="006763E8">
            <w:r w:rsidRPr="00CE4824">
              <w:t>125;Алмазные стоматологические боры (шаровидные, конические, пирамидальные);Для обработки зубов</w:t>
            </w:r>
          </w:p>
        </w:tc>
        <w:tc>
          <w:tcPr>
            <w:tcW w:w="850" w:type="dxa"/>
            <w:vAlign w:val="bottom"/>
          </w:tcPr>
          <w:p w:rsidR="00A833B3" w:rsidRDefault="00A833B3" w:rsidP="006763E8">
            <w:pPr>
              <w:rPr>
                <w:rFonts w:ascii="Calibri" w:hAnsi="Calibri" w:cs="Calibri"/>
                <w:color w:val="000000"/>
                <w:sz w:val="22"/>
                <w:szCs w:val="22"/>
              </w:rPr>
            </w:pPr>
            <w:r>
              <w:rPr>
                <w:rFonts w:ascii="Calibri" w:hAnsi="Calibri" w:cs="Calibri"/>
                <w:color w:val="000000"/>
                <w:sz w:val="22"/>
                <w:szCs w:val="22"/>
              </w:rPr>
              <w:t>штука</w:t>
            </w:r>
          </w:p>
        </w:tc>
        <w:tc>
          <w:tcPr>
            <w:tcW w:w="993" w:type="dxa"/>
            <w:vAlign w:val="center"/>
          </w:tcPr>
          <w:p w:rsidR="00A833B3" w:rsidRDefault="00A833B3" w:rsidP="006763E8">
            <w:pPr>
              <w:jc w:val="center"/>
              <w:rPr>
                <w:rFonts w:ascii="Arial LatArm" w:hAnsi="Arial LatArm" w:cs="Arial"/>
              </w:rPr>
            </w:pPr>
          </w:p>
        </w:tc>
        <w:tc>
          <w:tcPr>
            <w:tcW w:w="850" w:type="dxa"/>
            <w:vAlign w:val="center"/>
          </w:tcPr>
          <w:p w:rsidR="00A833B3" w:rsidRDefault="00A833B3" w:rsidP="006763E8">
            <w:pPr>
              <w:jc w:val="center"/>
              <w:rPr>
                <w:rFonts w:ascii="Arial LatArm" w:hAnsi="Arial LatArm" w:cs="Arial"/>
              </w:rPr>
            </w:pPr>
          </w:p>
        </w:tc>
        <w:tc>
          <w:tcPr>
            <w:tcW w:w="1418" w:type="dxa"/>
            <w:vAlign w:val="center"/>
          </w:tcPr>
          <w:p w:rsidR="00A833B3" w:rsidRPr="00A71D81" w:rsidRDefault="00A833B3" w:rsidP="006763E8">
            <w:pPr>
              <w:jc w:val="center"/>
              <w:rPr>
                <w:rFonts w:ascii="GHEA Grapalat" w:hAnsi="GHEA Grapalat"/>
                <w:sz w:val="20"/>
              </w:rPr>
            </w:pPr>
            <w:r>
              <w:rPr>
                <w:rFonts w:ascii="GHEA Grapalat" w:hAnsi="GHEA Grapalat" w:cs="Calibri"/>
                <w:sz w:val="20"/>
                <w:szCs w:val="20"/>
              </w:rPr>
              <w:t>50</w:t>
            </w:r>
          </w:p>
        </w:tc>
        <w:tc>
          <w:tcPr>
            <w:tcW w:w="1248" w:type="dxa"/>
            <w:gridSpan w:val="2"/>
          </w:tcPr>
          <w:p w:rsidR="00A833B3" w:rsidRDefault="00A833B3" w:rsidP="006763E8">
            <w:r w:rsidRPr="00211EFD">
              <w:rPr>
                <w:rFonts w:ascii="GHEA Grapalat" w:hAnsi="GHEA Grapalat" w:cs="Courier New"/>
                <w:color w:val="1F1F1F"/>
                <w:sz w:val="12"/>
                <w:szCs w:val="42"/>
                <w:lang w:bidi="ar-SA"/>
              </w:rPr>
              <w:t>Араратский край, село Нор Харберд, Баграмян 38</w:t>
            </w:r>
          </w:p>
        </w:tc>
      </w:tr>
      <w:tr w:rsidR="00A833B3" w:rsidRPr="00576215" w:rsidTr="004E3E4B">
        <w:trPr>
          <w:trHeight w:val="1031"/>
          <w:jc w:val="center"/>
        </w:trPr>
        <w:tc>
          <w:tcPr>
            <w:tcW w:w="1467" w:type="dxa"/>
            <w:vAlign w:val="center"/>
          </w:tcPr>
          <w:p w:rsidR="00A833B3" w:rsidRDefault="00A833B3" w:rsidP="00CB471D">
            <w:pPr>
              <w:pStyle w:val="23"/>
              <w:spacing w:line="240" w:lineRule="auto"/>
              <w:ind w:firstLine="0"/>
              <w:jc w:val="center"/>
              <w:rPr>
                <w:rFonts w:ascii="GHEA Grapalat" w:hAnsi="GHEA Grapalat"/>
                <w:lang w:val="hy-AM"/>
              </w:rPr>
            </w:pPr>
            <w:r>
              <w:rPr>
                <w:rFonts w:ascii="GHEA Grapalat" w:hAnsi="GHEA Grapalat"/>
                <w:lang w:val="hy-AM"/>
              </w:rPr>
              <w:t>35</w:t>
            </w:r>
          </w:p>
        </w:tc>
        <w:tc>
          <w:tcPr>
            <w:tcW w:w="1593" w:type="dxa"/>
            <w:vAlign w:val="center"/>
          </w:tcPr>
          <w:p w:rsidR="00A833B3" w:rsidRPr="00A71D81" w:rsidRDefault="00A833B3" w:rsidP="006763E8">
            <w:pPr>
              <w:jc w:val="center"/>
              <w:rPr>
                <w:rFonts w:ascii="GHEA Grapalat" w:hAnsi="GHEA Grapalat"/>
                <w:sz w:val="20"/>
              </w:rPr>
            </w:pPr>
            <w:r>
              <w:rPr>
                <w:rFonts w:ascii="GHEA Grapalat" w:hAnsi="GHEA Grapalat" w:cs="Calibri"/>
                <w:sz w:val="16"/>
                <w:szCs w:val="16"/>
              </w:rPr>
              <w:t>33691176</w:t>
            </w:r>
          </w:p>
        </w:tc>
        <w:tc>
          <w:tcPr>
            <w:tcW w:w="1704" w:type="dxa"/>
            <w:vAlign w:val="bottom"/>
          </w:tcPr>
          <w:p w:rsidR="00A833B3" w:rsidRDefault="00A833B3" w:rsidP="006763E8">
            <w:pPr>
              <w:rPr>
                <w:rFonts w:ascii="Calibri" w:hAnsi="Calibri" w:cs="Calibri"/>
                <w:color w:val="000000"/>
                <w:sz w:val="22"/>
                <w:szCs w:val="22"/>
              </w:rPr>
            </w:pPr>
            <w:r>
              <w:rPr>
                <w:rFonts w:ascii="Calibri" w:hAnsi="Calibri" w:cs="Calibri"/>
                <w:color w:val="000000"/>
                <w:sz w:val="22"/>
                <w:szCs w:val="22"/>
              </w:rPr>
              <w:t>Септонест с адреналином 1:100000 1,7 мл N50</w:t>
            </w:r>
          </w:p>
        </w:tc>
        <w:tc>
          <w:tcPr>
            <w:tcW w:w="1053" w:type="dxa"/>
            <w:vAlign w:val="center"/>
          </w:tcPr>
          <w:p w:rsidR="00A833B3" w:rsidRPr="00C36823" w:rsidRDefault="00A833B3" w:rsidP="006763E8">
            <w:pPr>
              <w:widowControl w:val="0"/>
              <w:spacing w:after="120"/>
              <w:jc w:val="center"/>
              <w:rPr>
                <w:rFonts w:ascii="GHEA Grapalat" w:hAnsi="GHEA Grapalat"/>
                <w:sz w:val="22"/>
                <w:szCs w:val="20"/>
              </w:rPr>
            </w:pPr>
          </w:p>
        </w:tc>
        <w:tc>
          <w:tcPr>
            <w:tcW w:w="4253" w:type="dxa"/>
          </w:tcPr>
          <w:p w:rsidR="00A833B3" w:rsidRPr="00CE4824" w:rsidRDefault="00A833B3" w:rsidP="006763E8">
            <w:r w:rsidRPr="00CE4824">
              <w:t>126;Септонест с адреналином 1:100000 1,7 мл N50;Наличие срока годности на момент передачи (см. примечание)</w:t>
            </w:r>
          </w:p>
        </w:tc>
        <w:tc>
          <w:tcPr>
            <w:tcW w:w="850" w:type="dxa"/>
            <w:vAlign w:val="bottom"/>
          </w:tcPr>
          <w:p w:rsidR="00A833B3" w:rsidRDefault="00A833B3" w:rsidP="006763E8">
            <w:pPr>
              <w:rPr>
                <w:rFonts w:ascii="Calibri" w:hAnsi="Calibri" w:cs="Calibri"/>
                <w:color w:val="000000"/>
                <w:sz w:val="22"/>
                <w:szCs w:val="22"/>
              </w:rPr>
            </w:pPr>
            <w:r>
              <w:rPr>
                <w:rFonts w:ascii="Calibri" w:hAnsi="Calibri" w:cs="Calibri"/>
                <w:color w:val="000000"/>
                <w:sz w:val="22"/>
                <w:szCs w:val="22"/>
              </w:rPr>
              <w:t>упаковка</w:t>
            </w:r>
          </w:p>
        </w:tc>
        <w:tc>
          <w:tcPr>
            <w:tcW w:w="993" w:type="dxa"/>
            <w:vAlign w:val="center"/>
          </w:tcPr>
          <w:p w:rsidR="00A833B3" w:rsidRDefault="00A833B3" w:rsidP="006763E8">
            <w:pPr>
              <w:jc w:val="center"/>
              <w:rPr>
                <w:rFonts w:ascii="Arial LatArm" w:hAnsi="Arial LatArm" w:cs="Arial"/>
              </w:rPr>
            </w:pPr>
          </w:p>
        </w:tc>
        <w:tc>
          <w:tcPr>
            <w:tcW w:w="850" w:type="dxa"/>
            <w:vAlign w:val="center"/>
          </w:tcPr>
          <w:p w:rsidR="00A833B3" w:rsidRDefault="00A833B3" w:rsidP="006763E8">
            <w:pPr>
              <w:jc w:val="center"/>
              <w:rPr>
                <w:rFonts w:ascii="Arial LatArm" w:hAnsi="Arial LatArm" w:cs="Arial"/>
              </w:rPr>
            </w:pPr>
          </w:p>
        </w:tc>
        <w:tc>
          <w:tcPr>
            <w:tcW w:w="1418" w:type="dxa"/>
            <w:vAlign w:val="center"/>
          </w:tcPr>
          <w:p w:rsidR="00A833B3" w:rsidRPr="00A71D81" w:rsidRDefault="00A833B3" w:rsidP="006763E8">
            <w:pPr>
              <w:jc w:val="center"/>
              <w:rPr>
                <w:rFonts w:ascii="GHEA Grapalat" w:hAnsi="GHEA Grapalat"/>
                <w:sz w:val="20"/>
              </w:rPr>
            </w:pPr>
            <w:r>
              <w:rPr>
                <w:rFonts w:ascii="GHEA Grapalat" w:hAnsi="GHEA Grapalat" w:cs="Calibri"/>
                <w:sz w:val="20"/>
                <w:szCs w:val="20"/>
              </w:rPr>
              <w:t>1</w:t>
            </w:r>
          </w:p>
        </w:tc>
        <w:tc>
          <w:tcPr>
            <w:tcW w:w="1248" w:type="dxa"/>
            <w:gridSpan w:val="2"/>
          </w:tcPr>
          <w:p w:rsidR="00A833B3" w:rsidRDefault="00A833B3" w:rsidP="006763E8">
            <w:r w:rsidRPr="00211EFD">
              <w:rPr>
                <w:rFonts w:ascii="GHEA Grapalat" w:hAnsi="GHEA Grapalat" w:cs="Courier New"/>
                <w:color w:val="1F1F1F"/>
                <w:sz w:val="12"/>
                <w:szCs w:val="42"/>
                <w:lang w:bidi="ar-SA"/>
              </w:rPr>
              <w:t>Араратский край, село Нор Харберд, Баграмян 38</w:t>
            </w:r>
          </w:p>
        </w:tc>
      </w:tr>
      <w:tr w:rsidR="00A833B3" w:rsidRPr="00576215" w:rsidTr="004E3E4B">
        <w:trPr>
          <w:trHeight w:val="1031"/>
          <w:jc w:val="center"/>
        </w:trPr>
        <w:tc>
          <w:tcPr>
            <w:tcW w:w="1467" w:type="dxa"/>
            <w:vAlign w:val="center"/>
          </w:tcPr>
          <w:p w:rsidR="00A833B3" w:rsidRDefault="00A833B3" w:rsidP="00CB471D">
            <w:pPr>
              <w:pStyle w:val="23"/>
              <w:spacing w:line="240" w:lineRule="auto"/>
              <w:ind w:firstLine="0"/>
              <w:jc w:val="center"/>
              <w:rPr>
                <w:rFonts w:ascii="GHEA Grapalat" w:hAnsi="GHEA Grapalat"/>
                <w:lang w:val="hy-AM"/>
              </w:rPr>
            </w:pPr>
            <w:r>
              <w:rPr>
                <w:rFonts w:ascii="GHEA Grapalat" w:hAnsi="GHEA Grapalat"/>
                <w:lang w:val="hy-AM"/>
              </w:rPr>
              <w:t>36</w:t>
            </w:r>
          </w:p>
        </w:tc>
        <w:tc>
          <w:tcPr>
            <w:tcW w:w="1593" w:type="dxa"/>
            <w:vAlign w:val="center"/>
          </w:tcPr>
          <w:p w:rsidR="00A833B3" w:rsidRPr="00A71D81" w:rsidRDefault="00A833B3" w:rsidP="006763E8">
            <w:pPr>
              <w:jc w:val="center"/>
              <w:rPr>
                <w:rFonts w:ascii="GHEA Grapalat" w:hAnsi="GHEA Grapalat"/>
                <w:sz w:val="20"/>
              </w:rPr>
            </w:pPr>
            <w:r>
              <w:rPr>
                <w:rFonts w:ascii="GHEA Grapalat" w:hAnsi="GHEA Grapalat" w:cs="Calibri"/>
                <w:sz w:val="16"/>
                <w:szCs w:val="16"/>
              </w:rPr>
              <w:t>33131330</w:t>
            </w:r>
          </w:p>
        </w:tc>
        <w:tc>
          <w:tcPr>
            <w:tcW w:w="1704" w:type="dxa"/>
            <w:vAlign w:val="bottom"/>
          </w:tcPr>
          <w:p w:rsidR="00A833B3" w:rsidRDefault="00A833B3" w:rsidP="006763E8">
            <w:pPr>
              <w:rPr>
                <w:rFonts w:ascii="Calibri" w:hAnsi="Calibri" w:cs="Calibri"/>
                <w:color w:val="000000"/>
                <w:sz w:val="22"/>
                <w:szCs w:val="22"/>
              </w:rPr>
            </w:pPr>
            <w:r>
              <w:rPr>
                <w:rFonts w:ascii="Calibri" w:hAnsi="Calibri" w:cs="Calibri"/>
                <w:color w:val="000000"/>
                <w:sz w:val="22"/>
                <w:szCs w:val="22"/>
              </w:rPr>
              <w:t>Иглы стоматологические инъекционные G25 N100</w:t>
            </w:r>
          </w:p>
        </w:tc>
        <w:tc>
          <w:tcPr>
            <w:tcW w:w="1053" w:type="dxa"/>
            <w:vAlign w:val="center"/>
          </w:tcPr>
          <w:p w:rsidR="00A833B3" w:rsidRPr="00C36823" w:rsidRDefault="00A833B3" w:rsidP="006763E8">
            <w:pPr>
              <w:widowControl w:val="0"/>
              <w:spacing w:after="120"/>
              <w:jc w:val="center"/>
              <w:rPr>
                <w:rFonts w:ascii="GHEA Grapalat" w:hAnsi="GHEA Grapalat"/>
                <w:sz w:val="22"/>
                <w:szCs w:val="20"/>
              </w:rPr>
            </w:pPr>
          </w:p>
        </w:tc>
        <w:tc>
          <w:tcPr>
            <w:tcW w:w="4253" w:type="dxa"/>
          </w:tcPr>
          <w:p w:rsidR="00A833B3" w:rsidRPr="00CE4824" w:rsidRDefault="00A833B3" w:rsidP="006763E8">
            <w:r w:rsidRPr="00CE4824">
              <w:t>127;Стоматологические инъекционные иглы G25 N100;Наличие срока годности на момент передачи (см. примечание)</w:t>
            </w:r>
          </w:p>
        </w:tc>
        <w:tc>
          <w:tcPr>
            <w:tcW w:w="850" w:type="dxa"/>
            <w:vAlign w:val="bottom"/>
          </w:tcPr>
          <w:p w:rsidR="00A833B3" w:rsidRDefault="00A833B3" w:rsidP="006763E8">
            <w:pPr>
              <w:rPr>
                <w:rFonts w:ascii="Calibri" w:hAnsi="Calibri" w:cs="Calibri"/>
                <w:color w:val="000000"/>
                <w:sz w:val="22"/>
                <w:szCs w:val="22"/>
              </w:rPr>
            </w:pPr>
            <w:r>
              <w:rPr>
                <w:rFonts w:ascii="Calibri" w:hAnsi="Calibri" w:cs="Calibri"/>
                <w:color w:val="000000"/>
                <w:sz w:val="22"/>
                <w:szCs w:val="22"/>
              </w:rPr>
              <w:t>упаковка</w:t>
            </w:r>
          </w:p>
        </w:tc>
        <w:tc>
          <w:tcPr>
            <w:tcW w:w="993" w:type="dxa"/>
            <w:vAlign w:val="center"/>
          </w:tcPr>
          <w:p w:rsidR="00A833B3" w:rsidRDefault="00A833B3" w:rsidP="006763E8">
            <w:pPr>
              <w:jc w:val="center"/>
              <w:rPr>
                <w:rFonts w:ascii="Arial LatArm" w:hAnsi="Arial LatArm" w:cs="Arial"/>
              </w:rPr>
            </w:pPr>
          </w:p>
        </w:tc>
        <w:tc>
          <w:tcPr>
            <w:tcW w:w="850" w:type="dxa"/>
            <w:vAlign w:val="center"/>
          </w:tcPr>
          <w:p w:rsidR="00A833B3" w:rsidRDefault="00A833B3" w:rsidP="006763E8">
            <w:pPr>
              <w:jc w:val="center"/>
              <w:rPr>
                <w:rFonts w:ascii="Arial LatArm" w:hAnsi="Arial LatArm" w:cs="Arial"/>
              </w:rPr>
            </w:pPr>
          </w:p>
        </w:tc>
        <w:tc>
          <w:tcPr>
            <w:tcW w:w="1418" w:type="dxa"/>
            <w:vAlign w:val="center"/>
          </w:tcPr>
          <w:p w:rsidR="00A833B3" w:rsidRPr="00A71D81" w:rsidRDefault="00A833B3" w:rsidP="006763E8">
            <w:pPr>
              <w:jc w:val="center"/>
              <w:rPr>
                <w:rFonts w:ascii="GHEA Grapalat" w:hAnsi="GHEA Grapalat"/>
                <w:sz w:val="20"/>
              </w:rPr>
            </w:pPr>
            <w:r>
              <w:rPr>
                <w:rFonts w:ascii="GHEA Grapalat" w:hAnsi="GHEA Grapalat" w:cs="Calibri"/>
                <w:sz w:val="20"/>
                <w:szCs w:val="20"/>
              </w:rPr>
              <w:t>1</w:t>
            </w:r>
          </w:p>
        </w:tc>
        <w:tc>
          <w:tcPr>
            <w:tcW w:w="1248" w:type="dxa"/>
            <w:gridSpan w:val="2"/>
          </w:tcPr>
          <w:p w:rsidR="00A833B3" w:rsidRDefault="00A833B3" w:rsidP="006763E8">
            <w:r w:rsidRPr="00211EFD">
              <w:rPr>
                <w:rFonts w:ascii="GHEA Grapalat" w:hAnsi="GHEA Grapalat" w:cs="Courier New"/>
                <w:color w:val="1F1F1F"/>
                <w:sz w:val="12"/>
                <w:szCs w:val="42"/>
                <w:lang w:bidi="ar-SA"/>
              </w:rPr>
              <w:t>Араратский край, село Нор Харберд, Баграмян 38</w:t>
            </w:r>
          </w:p>
        </w:tc>
      </w:tr>
      <w:tr w:rsidR="00A833B3" w:rsidRPr="00576215" w:rsidTr="004E3E4B">
        <w:trPr>
          <w:trHeight w:val="1031"/>
          <w:jc w:val="center"/>
        </w:trPr>
        <w:tc>
          <w:tcPr>
            <w:tcW w:w="1467" w:type="dxa"/>
            <w:vAlign w:val="center"/>
          </w:tcPr>
          <w:p w:rsidR="00A833B3" w:rsidRDefault="00A833B3" w:rsidP="00CB471D">
            <w:pPr>
              <w:pStyle w:val="23"/>
              <w:spacing w:line="240" w:lineRule="auto"/>
              <w:ind w:firstLine="0"/>
              <w:jc w:val="center"/>
              <w:rPr>
                <w:rFonts w:ascii="GHEA Grapalat" w:hAnsi="GHEA Grapalat"/>
                <w:lang w:val="hy-AM"/>
              </w:rPr>
            </w:pPr>
            <w:r>
              <w:rPr>
                <w:rFonts w:ascii="GHEA Grapalat" w:hAnsi="GHEA Grapalat"/>
                <w:lang w:val="hy-AM"/>
              </w:rPr>
              <w:t>37</w:t>
            </w:r>
          </w:p>
        </w:tc>
        <w:tc>
          <w:tcPr>
            <w:tcW w:w="1593" w:type="dxa"/>
            <w:vAlign w:val="center"/>
          </w:tcPr>
          <w:p w:rsidR="00A833B3" w:rsidRPr="00A71D81" w:rsidRDefault="00A833B3" w:rsidP="006763E8">
            <w:pPr>
              <w:jc w:val="center"/>
              <w:rPr>
                <w:rFonts w:ascii="GHEA Grapalat" w:hAnsi="GHEA Grapalat"/>
                <w:sz w:val="20"/>
              </w:rPr>
            </w:pPr>
            <w:r>
              <w:rPr>
                <w:rFonts w:ascii="GHEA Grapalat" w:hAnsi="GHEA Grapalat" w:cs="Calibri"/>
                <w:sz w:val="16"/>
                <w:szCs w:val="16"/>
              </w:rPr>
              <w:t>33141156</w:t>
            </w:r>
          </w:p>
        </w:tc>
        <w:tc>
          <w:tcPr>
            <w:tcW w:w="1704" w:type="dxa"/>
            <w:vAlign w:val="bottom"/>
          </w:tcPr>
          <w:p w:rsidR="00A833B3" w:rsidRDefault="00A833B3" w:rsidP="006763E8">
            <w:pPr>
              <w:rPr>
                <w:rFonts w:ascii="Calibri" w:hAnsi="Calibri" w:cs="Calibri"/>
                <w:color w:val="000000"/>
                <w:sz w:val="22"/>
                <w:szCs w:val="22"/>
              </w:rPr>
            </w:pPr>
            <w:r>
              <w:rPr>
                <w:rFonts w:ascii="Calibri" w:hAnsi="Calibri" w:cs="Calibri"/>
                <w:color w:val="000000"/>
                <w:sz w:val="22"/>
                <w:szCs w:val="22"/>
              </w:rPr>
              <w:t>Перчатки медицинские N100 (M)</w:t>
            </w:r>
          </w:p>
        </w:tc>
        <w:tc>
          <w:tcPr>
            <w:tcW w:w="1053" w:type="dxa"/>
            <w:vAlign w:val="center"/>
          </w:tcPr>
          <w:p w:rsidR="00A833B3" w:rsidRPr="00C36823" w:rsidRDefault="00A833B3" w:rsidP="006763E8">
            <w:pPr>
              <w:widowControl w:val="0"/>
              <w:spacing w:after="120"/>
              <w:jc w:val="center"/>
              <w:rPr>
                <w:rFonts w:ascii="GHEA Grapalat" w:hAnsi="GHEA Grapalat"/>
                <w:sz w:val="22"/>
                <w:szCs w:val="20"/>
              </w:rPr>
            </w:pPr>
          </w:p>
        </w:tc>
        <w:tc>
          <w:tcPr>
            <w:tcW w:w="4253" w:type="dxa"/>
          </w:tcPr>
          <w:p w:rsidR="00A833B3" w:rsidRPr="00CE4824" w:rsidRDefault="00A833B3" w:rsidP="006763E8">
            <w:r w:rsidRPr="00CE4824">
              <w:t>128;Перчатки медицинские N100 (M);Наличие срока годности на момент передачи (см. примечание)</w:t>
            </w:r>
          </w:p>
        </w:tc>
        <w:tc>
          <w:tcPr>
            <w:tcW w:w="850" w:type="dxa"/>
            <w:vAlign w:val="bottom"/>
          </w:tcPr>
          <w:p w:rsidR="00A833B3" w:rsidRDefault="00A833B3" w:rsidP="006763E8">
            <w:pPr>
              <w:rPr>
                <w:rFonts w:ascii="Calibri" w:hAnsi="Calibri" w:cs="Calibri"/>
                <w:color w:val="000000"/>
                <w:sz w:val="22"/>
                <w:szCs w:val="22"/>
              </w:rPr>
            </w:pPr>
            <w:r>
              <w:rPr>
                <w:rFonts w:ascii="Calibri" w:hAnsi="Calibri" w:cs="Calibri"/>
                <w:color w:val="000000"/>
                <w:sz w:val="22"/>
                <w:szCs w:val="22"/>
              </w:rPr>
              <w:t>упаковка</w:t>
            </w:r>
          </w:p>
        </w:tc>
        <w:tc>
          <w:tcPr>
            <w:tcW w:w="993" w:type="dxa"/>
            <w:vAlign w:val="center"/>
          </w:tcPr>
          <w:p w:rsidR="00A833B3" w:rsidRDefault="00A833B3" w:rsidP="006763E8">
            <w:pPr>
              <w:jc w:val="center"/>
              <w:rPr>
                <w:rFonts w:ascii="Arial LatArm" w:hAnsi="Arial LatArm" w:cs="Arial"/>
              </w:rPr>
            </w:pPr>
          </w:p>
        </w:tc>
        <w:tc>
          <w:tcPr>
            <w:tcW w:w="850" w:type="dxa"/>
            <w:vAlign w:val="center"/>
          </w:tcPr>
          <w:p w:rsidR="00A833B3" w:rsidRDefault="00A833B3" w:rsidP="006763E8">
            <w:pPr>
              <w:jc w:val="center"/>
              <w:rPr>
                <w:rFonts w:ascii="Arial LatArm" w:hAnsi="Arial LatArm" w:cs="Arial"/>
              </w:rPr>
            </w:pPr>
          </w:p>
        </w:tc>
        <w:tc>
          <w:tcPr>
            <w:tcW w:w="1418" w:type="dxa"/>
            <w:vAlign w:val="center"/>
          </w:tcPr>
          <w:p w:rsidR="00A833B3" w:rsidRPr="00A71D81" w:rsidRDefault="00A833B3" w:rsidP="006763E8">
            <w:pPr>
              <w:jc w:val="center"/>
              <w:rPr>
                <w:rFonts w:ascii="GHEA Grapalat" w:hAnsi="GHEA Grapalat"/>
                <w:sz w:val="20"/>
              </w:rPr>
            </w:pPr>
            <w:r>
              <w:rPr>
                <w:rFonts w:ascii="GHEA Grapalat" w:hAnsi="GHEA Grapalat" w:cs="Calibri"/>
                <w:sz w:val="20"/>
                <w:szCs w:val="20"/>
              </w:rPr>
              <w:t>15</w:t>
            </w:r>
          </w:p>
        </w:tc>
        <w:tc>
          <w:tcPr>
            <w:tcW w:w="1248" w:type="dxa"/>
            <w:gridSpan w:val="2"/>
          </w:tcPr>
          <w:p w:rsidR="00A833B3" w:rsidRDefault="00A833B3" w:rsidP="006763E8">
            <w:r w:rsidRPr="00211EFD">
              <w:rPr>
                <w:rFonts w:ascii="GHEA Grapalat" w:hAnsi="GHEA Grapalat" w:cs="Courier New"/>
                <w:color w:val="1F1F1F"/>
                <w:sz w:val="12"/>
                <w:szCs w:val="42"/>
                <w:lang w:bidi="ar-SA"/>
              </w:rPr>
              <w:t>Араратский край, село Нор Харберд, Баграмян 38</w:t>
            </w:r>
          </w:p>
        </w:tc>
      </w:tr>
      <w:tr w:rsidR="00A833B3" w:rsidRPr="00576215" w:rsidTr="004E3E4B">
        <w:trPr>
          <w:trHeight w:val="1031"/>
          <w:jc w:val="center"/>
        </w:trPr>
        <w:tc>
          <w:tcPr>
            <w:tcW w:w="1467" w:type="dxa"/>
            <w:vAlign w:val="center"/>
          </w:tcPr>
          <w:p w:rsidR="00A833B3" w:rsidRDefault="00A833B3" w:rsidP="00CB471D">
            <w:pPr>
              <w:pStyle w:val="23"/>
              <w:spacing w:line="240" w:lineRule="auto"/>
              <w:ind w:firstLine="0"/>
              <w:jc w:val="center"/>
              <w:rPr>
                <w:rFonts w:ascii="GHEA Grapalat" w:hAnsi="GHEA Grapalat"/>
                <w:lang w:val="hy-AM"/>
              </w:rPr>
            </w:pPr>
            <w:r>
              <w:rPr>
                <w:rFonts w:ascii="GHEA Grapalat" w:hAnsi="GHEA Grapalat"/>
                <w:lang w:val="hy-AM"/>
              </w:rPr>
              <w:lastRenderedPageBreak/>
              <w:t>38</w:t>
            </w:r>
          </w:p>
        </w:tc>
        <w:tc>
          <w:tcPr>
            <w:tcW w:w="1593" w:type="dxa"/>
            <w:vAlign w:val="center"/>
          </w:tcPr>
          <w:p w:rsidR="00A833B3" w:rsidRPr="00A71D81" w:rsidRDefault="00A833B3" w:rsidP="006763E8">
            <w:pPr>
              <w:jc w:val="center"/>
              <w:rPr>
                <w:rFonts w:ascii="GHEA Grapalat" w:hAnsi="GHEA Grapalat"/>
                <w:sz w:val="20"/>
              </w:rPr>
            </w:pPr>
            <w:r>
              <w:rPr>
                <w:rFonts w:ascii="GHEA Grapalat" w:hAnsi="GHEA Grapalat" w:cs="Calibri"/>
                <w:sz w:val="16"/>
                <w:szCs w:val="16"/>
              </w:rPr>
              <w:t>33141211</w:t>
            </w:r>
          </w:p>
        </w:tc>
        <w:tc>
          <w:tcPr>
            <w:tcW w:w="1704" w:type="dxa"/>
            <w:vAlign w:val="bottom"/>
          </w:tcPr>
          <w:p w:rsidR="00A833B3" w:rsidRDefault="00A833B3" w:rsidP="006763E8">
            <w:pPr>
              <w:rPr>
                <w:rFonts w:ascii="Calibri" w:hAnsi="Calibri" w:cs="Calibri"/>
                <w:color w:val="000000"/>
                <w:sz w:val="22"/>
                <w:szCs w:val="22"/>
              </w:rPr>
            </w:pPr>
            <w:r>
              <w:rPr>
                <w:rFonts w:ascii="Calibri" w:hAnsi="Calibri" w:cs="Calibri"/>
                <w:color w:val="000000"/>
                <w:sz w:val="22"/>
                <w:szCs w:val="22"/>
              </w:rPr>
              <w:t>Ватные валики N20</w:t>
            </w:r>
          </w:p>
        </w:tc>
        <w:tc>
          <w:tcPr>
            <w:tcW w:w="1053" w:type="dxa"/>
            <w:vAlign w:val="center"/>
          </w:tcPr>
          <w:p w:rsidR="00A833B3" w:rsidRPr="00C36823" w:rsidRDefault="00A833B3" w:rsidP="006763E8">
            <w:pPr>
              <w:widowControl w:val="0"/>
              <w:spacing w:after="120"/>
              <w:jc w:val="center"/>
              <w:rPr>
                <w:rFonts w:ascii="GHEA Grapalat" w:hAnsi="GHEA Grapalat"/>
                <w:sz w:val="22"/>
                <w:szCs w:val="20"/>
              </w:rPr>
            </w:pPr>
          </w:p>
        </w:tc>
        <w:tc>
          <w:tcPr>
            <w:tcW w:w="4253" w:type="dxa"/>
          </w:tcPr>
          <w:p w:rsidR="00A833B3" w:rsidRPr="00CE4824" w:rsidRDefault="00A833B3" w:rsidP="006763E8">
            <w:r w:rsidRPr="00CE4824">
              <w:t>129;Ватные валики N20;Наличие срока годности на момент передачи (см. примечание)</w:t>
            </w:r>
          </w:p>
        </w:tc>
        <w:tc>
          <w:tcPr>
            <w:tcW w:w="850" w:type="dxa"/>
            <w:vAlign w:val="bottom"/>
          </w:tcPr>
          <w:p w:rsidR="00A833B3" w:rsidRDefault="00A833B3" w:rsidP="006763E8">
            <w:pPr>
              <w:rPr>
                <w:rFonts w:ascii="Calibri" w:hAnsi="Calibri" w:cs="Calibri"/>
                <w:color w:val="000000"/>
                <w:sz w:val="22"/>
                <w:szCs w:val="22"/>
              </w:rPr>
            </w:pPr>
            <w:r>
              <w:rPr>
                <w:rFonts w:ascii="Calibri" w:hAnsi="Calibri" w:cs="Calibri"/>
                <w:color w:val="000000"/>
                <w:sz w:val="22"/>
                <w:szCs w:val="22"/>
              </w:rPr>
              <w:t>упаковка</w:t>
            </w:r>
          </w:p>
        </w:tc>
        <w:tc>
          <w:tcPr>
            <w:tcW w:w="993" w:type="dxa"/>
            <w:vAlign w:val="center"/>
          </w:tcPr>
          <w:p w:rsidR="00A833B3" w:rsidRDefault="00A833B3" w:rsidP="006763E8">
            <w:pPr>
              <w:jc w:val="center"/>
              <w:rPr>
                <w:rFonts w:ascii="Arial LatArm" w:hAnsi="Arial LatArm" w:cs="Arial"/>
              </w:rPr>
            </w:pPr>
          </w:p>
        </w:tc>
        <w:tc>
          <w:tcPr>
            <w:tcW w:w="850" w:type="dxa"/>
            <w:vAlign w:val="center"/>
          </w:tcPr>
          <w:p w:rsidR="00A833B3" w:rsidRDefault="00A833B3" w:rsidP="006763E8">
            <w:pPr>
              <w:jc w:val="center"/>
              <w:rPr>
                <w:rFonts w:ascii="Arial LatArm" w:hAnsi="Arial LatArm" w:cs="Arial"/>
              </w:rPr>
            </w:pPr>
          </w:p>
        </w:tc>
        <w:tc>
          <w:tcPr>
            <w:tcW w:w="1418" w:type="dxa"/>
            <w:vAlign w:val="center"/>
          </w:tcPr>
          <w:p w:rsidR="00A833B3" w:rsidRPr="00A71D81" w:rsidRDefault="00A833B3" w:rsidP="006763E8">
            <w:pPr>
              <w:jc w:val="center"/>
              <w:rPr>
                <w:rFonts w:ascii="GHEA Grapalat" w:hAnsi="GHEA Grapalat"/>
                <w:sz w:val="20"/>
              </w:rPr>
            </w:pPr>
            <w:r>
              <w:rPr>
                <w:rFonts w:ascii="GHEA Grapalat" w:hAnsi="GHEA Grapalat" w:cs="Calibri"/>
                <w:sz w:val="20"/>
                <w:szCs w:val="20"/>
              </w:rPr>
              <w:t>20</w:t>
            </w:r>
          </w:p>
        </w:tc>
        <w:tc>
          <w:tcPr>
            <w:tcW w:w="1248" w:type="dxa"/>
            <w:gridSpan w:val="2"/>
          </w:tcPr>
          <w:p w:rsidR="00A833B3" w:rsidRDefault="00A833B3" w:rsidP="006763E8">
            <w:r w:rsidRPr="00211EFD">
              <w:rPr>
                <w:rFonts w:ascii="GHEA Grapalat" w:hAnsi="GHEA Grapalat" w:cs="Courier New"/>
                <w:color w:val="1F1F1F"/>
                <w:sz w:val="12"/>
                <w:szCs w:val="42"/>
                <w:lang w:bidi="ar-SA"/>
              </w:rPr>
              <w:t>Араратский край, село Нор Харберд, Баграмян 38</w:t>
            </w:r>
          </w:p>
        </w:tc>
      </w:tr>
      <w:tr w:rsidR="00A833B3" w:rsidRPr="00576215" w:rsidTr="004E3E4B">
        <w:trPr>
          <w:trHeight w:val="1031"/>
          <w:jc w:val="center"/>
        </w:trPr>
        <w:tc>
          <w:tcPr>
            <w:tcW w:w="1467" w:type="dxa"/>
            <w:vAlign w:val="center"/>
          </w:tcPr>
          <w:p w:rsidR="00A833B3" w:rsidRDefault="00A833B3" w:rsidP="00CB471D">
            <w:pPr>
              <w:pStyle w:val="23"/>
              <w:spacing w:line="240" w:lineRule="auto"/>
              <w:ind w:firstLine="0"/>
              <w:jc w:val="center"/>
              <w:rPr>
                <w:rFonts w:ascii="GHEA Grapalat" w:hAnsi="GHEA Grapalat"/>
                <w:lang w:val="hy-AM"/>
              </w:rPr>
            </w:pPr>
            <w:r>
              <w:rPr>
                <w:rFonts w:ascii="GHEA Grapalat" w:hAnsi="GHEA Grapalat"/>
                <w:lang w:val="hy-AM"/>
              </w:rPr>
              <w:t>39</w:t>
            </w:r>
          </w:p>
        </w:tc>
        <w:tc>
          <w:tcPr>
            <w:tcW w:w="1593" w:type="dxa"/>
            <w:vAlign w:val="center"/>
          </w:tcPr>
          <w:p w:rsidR="00A833B3" w:rsidRPr="00A71D81" w:rsidRDefault="00A833B3" w:rsidP="006763E8">
            <w:pPr>
              <w:jc w:val="center"/>
              <w:rPr>
                <w:rFonts w:ascii="GHEA Grapalat" w:hAnsi="GHEA Grapalat"/>
                <w:sz w:val="20"/>
              </w:rPr>
            </w:pPr>
            <w:r>
              <w:rPr>
                <w:rFonts w:ascii="GHEA Grapalat" w:hAnsi="GHEA Grapalat" w:cs="Calibri"/>
                <w:sz w:val="16"/>
                <w:szCs w:val="16"/>
              </w:rPr>
              <w:t>33141211</w:t>
            </w:r>
          </w:p>
        </w:tc>
        <w:tc>
          <w:tcPr>
            <w:tcW w:w="1704" w:type="dxa"/>
            <w:vAlign w:val="bottom"/>
          </w:tcPr>
          <w:p w:rsidR="00A833B3" w:rsidRDefault="00A833B3" w:rsidP="006763E8">
            <w:pPr>
              <w:rPr>
                <w:rFonts w:ascii="Calibri" w:hAnsi="Calibri" w:cs="Calibri"/>
                <w:color w:val="000000"/>
                <w:sz w:val="22"/>
                <w:szCs w:val="22"/>
              </w:rPr>
            </w:pPr>
            <w:r>
              <w:rPr>
                <w:rFonts w:ascii="Calibri" w:hAnsi="Calibri" w:cs="Calibri"/>
                <w:color w:val="000000"/>
                <w:sz w:val="22"/>
                <w:szCs w:val="22"/>
              </w:rPr>
              <w:t>Пейпер-пойнты N30</w:t>
            </w:r>
          </w:p>
        </w:tc>
        <w:tc>
          <w:tcPr>
            <w:tcW w:w="1053" w:type="dxa"/>
            <w:vAlign w:val="center"/>
          </w:tcPr>
          <w:p w:rsidR="00A833B3" w:rsidRPr="00C36823" w:rsidRDefault="00A833B3" w:rsidP="006763E8">
            <w:pPr>
              <w:widowControl w:val="0"/>
              <w:spacing w:after="120"/>
              <w:jc w:val="center"/>
              <w:rPr>
                <w:rFonts w:ascii="GHEA Grapalat" w:hAnsi="GHEA Grapalat"/>
                <w:sz w:val="22"/>
                <w:szCs w:val="20"/>
              </w:rPr>
            </w:pPr>
          </w:p>
        </w:tc>
        <w:tc>
          <w:tcPr>
            <w:tcW w:w="4253" w:type="dxa"/>
          </w:tcPr>
          <w:p w:rsidR="00A833B3" w:rsidRPr="00CE4824" w:rsidRDefault="00A833B3" w:rsidP="006763E8">
            <w:r w:rsidRPr="00CE4824">
              <w:t>130;Пейпер-пойнты N30;Наличие срока годности на момент передачи (см. примечание)</w:t>
            </w:r>
          </w:p>
        </w:tc>
        <w:tc>
          <w:tcPr>
            <w:tcW w:w="850" w:type="dxa"/>
            <w:vAlign w:val="bottom"/>
          </w:tcPr>
          <w:p w:rsidR="00A833B3" w:rsidRDefault="00A833B3" w:rsidP="006763E8">
            <w:pPr>
              <w:rPr>
                <w:rFonts w:ascii="Calibri" w:hAnsi="Calibri" w:cs="Calibri"/>
                <w:color w:val="000000"/>
                <w:sz w:val="22"/>
                <w:szCs w:val="22"/>
              </w:rPr>
            </w:pPr>
            <w:r>
              <w:rPr>
                <w:rFonts w:ascii="Calibri" w:hAnsi="Calibri" w:cs="Calibri"/>
                <w:color w:val="000000"/>
                <w:sz w:val="22"/>
                <w:szCs w:val="22"/>
              </w:rPr>
              <w:t>упаковка</w:t>
            </w:r>
          </w:p>
        </w:tc>
        <w:tc>
          <w:tcPr>
            <w:tcW w:w="993" w:type="dxa"/>
            <w:vAlign w:val="center"/>
          </w:tcPr>
          <w:p w:rsidR="00A833B3" w:rsidRDefault="00A833B3" w:rsidP="006763E8">
            <w:pPr>
              <w:jc w:val="center"/>
              <w:rPr>
                <w:rFonts w:ascii="Arial LatArm" w:hAnsi="Arial LatArm" w:cs="Arial"/>
              </w:rPr>
            </w:pPr>
          </w:p>
        </w:tc>
        <w:tc>
          <w:tcPr>
            <w:tcW w:w="850" w:type="dxa"/>
            <w:vAlign w:val="center"/>
          </w:tcPr>
          <w:p w:rsidR="00A833B3" w:rsidRDefault="00A833B3" w:rsidP="006763E8">
            <w:pPr>
              <w:jc w:val="center"/>
              <w:rPr>
                <w:rFonts w:ascii="Arial LatArm" w:hAnsi="Arial LatArm" w:cs="Arial"/>
              </w:rPr>
            </w:pPr>
          </w:p>
        </w:tc>
        <w:tc>
          <w:tcPr>
            <w:tcW w:w="1418" w:type="dxa"/>
            <w:vAlign w:val="center"/>
          </w:tcPr>
          <w:p w:rsidR="00A833B3" w:rsidRPr="00A71D81" w:rsidRDefault="00A833B3" w:rsidP="006763E8">
            <w:pPr>
              <w:jc w:val="center"/>
              <w:rPr>
                <w:rFonts w:ascii="GHEA Grapalat" w:hAnsi="GHEA Grapalat"/>
                <w:sz w:val="20"/>
              </w:rPr>
            </w:pPr>
            <w:r>
              <w:rPr>
                <w:rFonts w:ascii="GHEA Grapalat" w:hAnsi="GHEA Grapalat" w:cs="Calibri"/>
                <w:sz w:val="20"/>
                <w:szCs w:val="20"/>
              </w:rPr>
              <w:t>2</w:t>
            </w:r>
          </w:p>
        </w:tc>
        <w:tc>
          <w:tcPr>
            <w:tcW w:w="1248" w:type="dxa"/>
            <w:gridSpan w:val="2"/>
          </w:tcPr>
          <w:p w:rsidR="00A833B3" w:rsidRDefault="00A833B3" w:rsidP="006763E8">
            <w:r w:rsidRPr="00211EFD">
              <w:rPr>
                <w:rFonts w:ascii="GHEA Grapalat" w:hAnsi="GHEA Grapalat" w:cs="Courier New"/>
                <w:color w:val="1F1F1F"/>
                <w:sz w:val="12"/>
                <w:szCs w:val="42"/>
                <w:lang w:bidi="ar-SA"/>
              </w:rPr>
              <w:t>Араратский край, село Нор Харберд, Баграмян 38</w:t>
            </w:r>
          </w:p>
        </w:tc>
      </w:tr>
      <w:tr w:rsidR="00A833B3" w:rsidRPr="00576215" w:rsidTr="004E3E4B">
        <w:trPr>
          <w:trHeight w:val="1031"/>
          <w:jc w:val="center"/>
        </w:trPr>
        <w:tc>
          <w:tcPr>
            <w:tcW w:w="1467" w:type="dxa"/>
            <w:vAlign w:val="center"/>
          </w:tcPr>
          <w:p w:rsidR="00A833B3" w:rsidRDefault="00A833B3" w:rsidP="00CB471D">
            <w:pPr>
              <w:pStyle w:val="23"/>
              <w:spacing w:line="240" w:lineRule="auto"/>
              <w:ind w:firstLine="0"/>
              <w:jc w:val="center"/>
              <w:rPr>
                <w:rFonts w:ascii="GHEA Grapalat" w:hAnsi="GHEA Grapalat"/>
                <w:lang w:val="hy-AM"/>
              </w:rPr>
            </w:pPr>
            <w:r>
              <w:rPr>
                <w:rFonts w:ascii="GHEA Grapalat" w:hAnsi="GHEA Grapalat"/>
                <w:lang w:val="hy-AM"/>
              </w:rPr>
              <w:t>40</w:t>
            </w:r>
          </w:p>
        </w:tc>
        <w:tc>
          <w:tcPr>
            <w:tcW w:w="1593" w:type="dxa"/>
            <w:vAlign w:val="center"/>
          </w:tcPr>
          <w:p w:rsidR="00A833B3" w:rsidRPr="00A71D81" w:rsidRDefault="00A833B3" w:rsidP="006763E8">
            <w:pPr>
              <w:jc w:val="center"/>
              <w:rPr>
                <w:rFonts w:ascii="GHEA Grapalat" w:hAnsi="GHEA Grapalat"/>
                <w:sz w:val="20"/>
              </w:rPr>
            </w:pPr>
            <w:r>
              <w:rPr>
                <w:rFonts w:ascii="GHEA Grapalat" w:hAnsi="GHEA Grapalat" w:cs="Calibri"/>
                <w:sz w:val="16"/>
                <w:szCs w:val="16"/>
              </w:rPr>
              <w:t>33141211</w:t>
            </w:r>
          </w:p>
        </w:tc>
        <w:tc>
          <w:tcPr>
            <w:tcW w:w="1704" w:type="dxa"/>
            <w:vAlign w:val="bottom"/>
          </w:tcPr>
          <w:p w:rsidR="00A833B3" w:rsidRDefault="00A833B3" w:rsidP="006763E8">
            <w:pPr>
              <w:rPr>
                <w:rFonts w:ascii="Calibri" w:hAnsi="Calibri" w:cs="Calibri"/>
                <w:color w:val="000000"/>
                <w:sz w:val="22"/>
                <w:szCs w:val="22"/>
              </w:rPr>
            </w:pPr>
            <w:r>
              <w:rPr>
                <w:rFonts w:ascii="Calibri" w:hAnsi="Calibri" w:cs="Calibri"/>
                <w:color w:val="000000"/>
                <w:sz w:val="22"/>
                <w:szCs w:val="22"/>
              </w:rPr>
              <w:t>Пейпер-пойнты N35</w:t>
            </w:r>
          </w:p>
        </w:tc>
        <w:tc>
          <w:tcPr>
            <w:tcW w:w="1053" w:type="dxa"/>
            <w:vAlign w:val="center"/>
          </w:tcPr>
          <w:p w:rsidR="00A833B3" w:rsidRPr="00C36823" w:rsidRDefault="00A833B3" w:rsidP="006763E8">
            <w:pPr>
              <w:widowControl w:val="0"/>
              <w:spacing w:after="120"/>
              <w:jc w:val="center"/>
              <w:rPr>
                <w:rFonts w:ascii="GHEA Grapalat" w:hAnsi="GHEA Grapalat"/>
                <w:sz w:val="22"/>
                <w:szCs w:val="20"/>
              </w:rPr>
            </w:pPr>
          </w:p>
        </w:tc>
        <w:tc>
          <w:tcPr>
            <w:tcW w:w="4253" w:type="dxa"/>
          </w:tcPr>
          <w:p w:rsidR="00A833B3" w:rsidRPr="00CE4824" w:rsidRDefault="00A833B3" w:rsidP="006763E8">
            <w:r w:rsidRPr="00CE4824">
              <w:t>131;Пейпер-пойнты N35;Наличие срока годности на момент передачи (см. примечание)</w:t>
            </w:r>
          </w:p>
        </w:tc>
        <w:tc>
          <w:tcPr>
            <w:tcW w:w="850" w:type="dxa"/>
            <w:vAlign w:val="bottom"/>
          </w:tcPr>
          <w:p w:rsidR="00A833B3" w:rsidRDefault="00A833B3" w:rsidP="006763E8">
            <w:pPr>
              <w:rPr>
                <w:rFonts w:ascii="Calibri" w:hAnsi="Calibri" w:cs="Calibri"/>
                <w:color w:val="000000"/>
                <w:sz w:val="22"/>
                <w:szCs w:val="22"/>
              </w:rPr>
            </w:pPr>
            <w:r>
              <w:rPr>
                <w:rFonts w:ascii="Calibri" w:hAnsi="Calibri" w:cs="Calibri"/>
                <w:color w:val="000000"/>
                <w:sz w:val="22"/>
                <w:szCs w:val="22"/>
              </w:rPr>
              <w:t>упаковка</w:t>
            </w:r>
          </w:p>
        </w:tc>
        <w:tc>
          <w:tcPr>
            <w:tcW w:w="993" w:type="dxa"/>
            <w:vAlign w:val="center"/>
          </w:tcPr>
          <w:p w:rsidR="00A833B3" w:rsidRDefault="00A833B3" w:rsidP="006763E8">
            <w:pPr>
              <w:jc w:val="center"/>
              <w:rPr>
                <w:rFonts w:ascii="Arial LatArm" w:hAnsi="Arial LatArm" w:cs="Arial"/>
              </w:rPr>
            </w:pPr>
          </w:p>
        </w:tc>
        <w:tc>
          <w:tcPr>
            <w:tcW w:w="850" w:type="dxa"/>
            <w:vAlign w:val="center"/>
          </w:tcPr>
          <w:p w:rsidR="00A833B3" w:rsidRDefault="00A833B3" w:rsidP="006763E8">
            <w:pPr>
              <w:jc w:val="center"/>
              <w:rPr>
                <w:rFonts w:ascii="Arial LatArm" w:hAnsi="Arial LatArm" w:cs="Arial"/>
              </w:rPr>
            </w:pPr>
          </w:p>
        </w:tc>
        <w:tc>
          <w:tcPr>
            <w:tcW w:w="1418" w:type="dxa"/>
            <w:vAlign w:val="center"/>
          </w:tcPr>
          <w:p w:rsidR="00A833B3" w:rsidRPr="00A71D81" w:rsidRDefault="00A833B3" w:rsidP="006763E8">
            <w:pPr>
              <w:jc w:val="center"/>
              <w:rPr>
                <w:rFonts w:ascii="GHEA Grapalat" w:hAnsi="GHEA Grapalat"/>
                <w:sz w:val="20"/>
              </w:rPr>
            </w:pPr>
            <w:r>
              <w:rPr>
                <w:rFonts w:ascii="GHEA Grapalat" w:hAnsi="GHEA Grapalat" w:cs="Calibri"/>
                <w:sz w:val="20"/>
                <w:szCs w:val="20"/>
              </w:rPr>
              <w:t>2</w:t>
            </w:r>
          </w:p>
        </w:tc>
        <w:tc>
          <w:tcPr>
            <w:tcW w:w="1248" w:type="dxa"/>
            <w:gridSpan w:val="2"/>
          </w:tcPr>
          <w:p w:rsidR="00A833B3" w:rsidRDefault="00A833B3" w:rsidP="006763E8">
            <w:r w:rsidRPr="00211EFD">
              <w:rPr>
                <w:rFonts w:ascii="GHEA Grapalat" w:hAnsi="GHEA Grapalat" w:cs="Courier New"/>
                <w:color w:val="1F1F1F"/>
                <w:sz w:val="12"/>
                <w:szCs w:val="42"/>
                <w:lang w:bidi="ar-SA"/>
              </w:rPr>
              <w:t>Араратский край, село Нор Харберд, Баграмян 38</w:t>
            </w:r>
          </w:p>
        </w:tc>
      </w:tr>
      <w:tr w:rsidR="00A833B3" w:rsidRPr="00576215" w:rsidTr="004E3E4B">
        <w:trPr>
          <w:trHeight w:val="1031"/>
          <w:jc w:val="center"/>
        </w:trPr>
        <w:tc>
          <w:tcPr>
            <w:tcW w:w="1467" w:type="dxa"/>
            <w:vAlign w:val="center"/>
          </w:tcPr>
          <w:p w:rsidR="00A833B3" w:rsidRDefault="00A833B3" w:rsidP="00CB471D">
            <w:pPr>
              <w:pStyle w:val="23"/>
              <w:spacing w:line="240" w:lineRule="auto"/>
              <w:ind w:firstLine="0"/>
              <w:jc w:val="center"/>
              <w:rPr>
                <w:rFonts w:ascii="GHEA Grapalat" w:hAnsi="GHEA Grapalat"/>
                <w:lang w:val="hy-AM"/>
              </w:rPr>
            </w:pPr>
            <w:r>
              <w:rPr>
                <w:rFonts w:ascii="GHEA Grapalat" w:hAnsi="GHEA Grapalat"/>
                <w:lang w:val="hy-AM"/>
              </w:rPr>
              <w:t>41</w:t>
            </w:r>
          </w:p>
        </w:tc>
        <w:tc>
          <w:tcPr>
            <w:tcW w:w="1593" w:type="dxa"/>
            <w:vAlign w:val="center"/>
          </w:tcPr>
          <w:p w:rsidR="00A833B3" w:rsidRPr="00A71D81" w:rsidRDefault="00A833B3" w:rsidP="006763E8">
            <w:pPr>
              <w:jc w:val="center"/>
              <w:rPr>
                <w:rFonts w:ascii="GHEA Grapalat" w:hAnsi="GHEA Grapalat"/>
                <w:sz w:val="20"/>
              </w:rPr>
            </w:pPr>
            <w:r>
              <w:rPr>
                <w:rFonts w:ascii="GHEA Grapalat" w:hAnsi="GHEA Grapalat" w:cs="Calibri"/>
                <w:sz w:val="16"/>
                <w:szCs w:val="16"/>
              </w:rPr>
              <w:t>33141211</w:t>
            </w:r>
          </w:p>
        </w:tc>
        <w:tc>
          <w:tcPr>
            <w:tcW w:w="1704" w:type="dxa"/>
            <w:vAlign w:val="bottom"/>
          </w:tcPr>
          <w:p w:rsidR="00A833B3" w:rsidRDefault="00A833B3" w:rsidP="006763E8">
            <w:pPr>
              <w:rPr>
                <w:rFonts w:ascii="Calibri" w:hAnsi="Calibri" w:cs="Calibri"/>
                <w:color w:val="000000"/>
                <w:sz w:val="22"/>
                <w:szCs w:val="22"/>
              </w:rPr>
            </w:pPr>
            <w:r>
              <w:rPr>
                <w:rFonts w:ascii="Calibri" w:hAnsi="Calibri" w:cs="Calibri"/>
                <w:color w:val="000000"/>
                <w:sz w:val="22"/>
                <w:szCs w:val="22"/>
              </w:rPr>
              <w:t>Набор пейпер-пойнтов (15–40)</w:t>
            </w:r>
          </w:p>
        </w:tc>
        <w:tc>
          <w:tcPr>
            <w:tcW w:w="1053" w:type="dxa"/>
            <w:vAlign w:val="center"/>
          </w:tcPr>
          <w:p w:rsidR="00A833B3" w:rsidRPr="00C36823" w:rsidRDefault="00A833B3" w:rsidP="006763E8">
            <w:pPr>
              <w:widowControl w:val="0"/>
              <w:spacing w:after="120"/>
              <w:jc w:val="center"/>
              <w:rPr>
                <w:rFonts w:ascii="GHEA Grapalat" w:hAnsi="GHEA Grapalat"/>
                <w:sz w:val="22"/>
                <w:szCs w:val="20"/>
              </w:rPr>
            </w:pPr>
          </w:p>
        </w:tc>
        <w:tc>
          <w:tcPr>
            <w:tcW w:w="4253" w:type="dxa"/>
          </w:tcPr>
          <w:p w:rsidR="00A833B3" w:rsidRPr="00CE4824" w:rsidRDefault="00A833B3" w:rsidP="006763E8">
            <w:r w:rsidRPr="00CE4824">
              <w:t>132;Набор пейпер-пойнтов (15–40);Наличие срока годности на момент передачи (см. примечание)</w:t>
            </w:r>
          </w:p>
        </w:tc>
        <w:tc>
          <w:tcPr>
            <w:tcW w:w="850" w:type="dxa"/>
            <w:vAlign w:val="bottom"/>
          </w:tcPr>
          <w:p w:rsidR="00A833B3" w:rsidRDefault="00A833B3" w:rsidP="006763E8">
            <w:pPr>
              <w:rPr>
                <w:rFonts w:ascii="Calibri" w:hAnsi="Calibri" w:cs="Calibri"/>
                <w:color w:val="000000"/>
                <w:sz w:val="22"/>
                <w:szCs w:val="22"/>
              </w:rPr>
            </w:pPr>
            <w:r>
              <w:rPr>
                <w:rFonts w:ascii="Calibri" w:hAnsi="Calibri" w:cs="Calibri"/>
                <w:color w:val="000000"/>
                <w:sz w:val="22"/>
                <w:szCs w:val="22"/>
              </w:rPr>
              <w:t>упаковка</w:t>
            </w:r>
          </w:p>
        </w:tc>
        <w:tc>
          <w:tcPr>
            <w:tcW w:w="993" w:type="dxa"/>
            <w:vAlign w:val="center"/>
          </w:tcPr>
          <w:p w:rsidR="00A833B3" w:rsidRDefault="00A833B3" w:rsidP="006763E8">
            <w:pPr>
              <w:jc w:val="center"/>
              <w:rPr>
                <w:rFonts w:ascii="Arial LatArm" w:hAnsi="Arial LatArm" w:cs="Arial"/>
              </w:rPr>
            </w:pPr>
          </w:p>
        </w:tc>
        <w:tc>
          <w:tcPr>
            <w:tcW w:w="850" w:type="dxa"/>
            <w:vAlign w:val="center"/>
          </w:tcPr>
          <w:p w:rsidR="00A833B3" w:rsidRDefault="00A833B3" w:rsidP="006763E8">
            <w:pPr>
              <w:jc w:val="center"/>
              <w:rPr>
                <w:rFonts w:ascii="Arial LatArm" w:hAnsi="Arial LatArm" w:cs="Arial"/>
              </w:rPr>
            </w:pPr>
          </w:p>
        </w:tc>
        <w:tc>
          <w:tcPr>
            <w:tcW w:w="1418" w:type="dxa"/>
            <w:vAlign w:val="center"/>
          </w:tcPr>
          <w:p w:rsidR="00A833B3" w:rsidRPr="00A71D81" w:rsidRDefault="00A833B3" w:rsidP="006763E8">
            <w:pPr>
              <w:jc w:val="center"/>
              <w:rPr>
                <w:rFonts w:ascii="GHEA Grapalat" w:hAnsi="GHEA Grapalat"/>
                <w:sz w:val="20"/>
              </w:rPr>
            </w:pPr>
            <w:r>
              <w:rPr>
                <w:rFonts w:ascii="GHEA Grapalat" w:hAnsi="GHEA Grapalat" w:cs="Calibri"/>
                <w:sz w:val="20"/>
                <w:szCs w:val="20"/>
              </w:rPr>
              <w:t>2</w:t>
            </w:r>
          </w:p>
        </w:tc>
        <w:tc>
          <w:tcPr>
            <w:tcW w:w="1248" w:type="dxa"/>
            <w:gridSpan w:val="2"/>
          </w:tcPr>
          <w:p w:rsidR="00A833B3" w:rsidRDefault="00A833B3" w:rsidP="006763E8">
            <w:r w:rsidRPr="00211EFD">
              <w:rPr>
                <w:rFonts w:ascii="GHEA Grapalat" w:hAnsi="GHEA Grapalat" w:cs="Courier New"/>
                <w:color w:val="1F1F1F"/>
                <w:sz w:val="12"/>
                <w:szCs w:val="42"/>
                <w:lang w:bidi="ar-SA"/>
              </w:rPr>
              <w:t>Араратский край, село Нор Харберд, Баграмян 38</w:t>
            </w:r>
          </w:p>
        </w:tc>
      </w:tr>
      <w:tr w:rsidR="00A833B3" w:rsidRPr="00576215" w:rsidTr="004E3E4B">
        <w:trPr>
          <w:trHeight w:val="1031"/>
          <w:jc w:val="center"/>
        </w:trPr>
        <w:tc>
          <w:tcPr>
            <w:tcW w:w="1467" w:type="dxa"/>
            <w:vAlign w:val="center"/>
          </w:tcPr>
          <w:p w:rsidR="00A833B3" w:rsidRDefault="00A833B3" w:rsidP="00CB471D">
            <w:pPr>
              <w:pStyle w:val="23"/>
              <w:spacing w:line="240" w:lineRule="auto"/>
              <w:ind w:firstLine="0"/>
              <w:jc w:val="center"/>
              <w:rPr>
                <w:rFonts w:ascii="GHEA Grapalat" w:hAnsi="GHEA Grapalat"/>
                <w:lang w:val="hy-AM"/>
              </w:rPr>
            </w:pPr>
            <w:r>
              <w:rPr>
                <w:rFonts w:ascii="GHEA Grapalat" w:hAnsi="GHEA Grapalat"/>
                <w:lang w:val="hy-AM"/>
              </w:rPr>
              <w:t>42</w:t>
            </w:r>
          </w:p>
        </w:tc>
        <w:tc>
          <w:tcPr>
            <w:tcW w:w="1593" w:type="dxa"/>
            <w:vAlign w:val="center"/>
          </w:tcPr>
          <w:p w:rsidR="00A833B3" w:rsidRPr="00A71D81" w:rsidRDefault="00A833B3" w:rsidP="006763E8">
            <w:pPr>
              <w:jc w:val="center"/>
              <w:rPr>
                <w:rFonts w:ascii="GHEA Grapalat" w:hAnsi="GHEA Grapalat"/>
                <w:sz w:val="20"/>
              </w:rPr>
            </w:pPr>
            <w:r>
              <w:rPr>
                <w:rFonts w:ascii="GHEA Grapalat" w:hAnsi="GHEA Grapalat" w:cs="Calibri"/>
                <w:sz w:val="16"/>
                <w:szCs w:val="16"/>
              </w:rPr>
              <w:t>33141211</w:t>
            </w:r>
          </w:p>
        </w:tc>
        <w:tc>
          <w:tcPr>
            <w:tcW w:w="1704" w:type="dxa"/>
            <w:vAlign w:val="bottom"/>
          </w:tcPr>
          <w:p w:rsidR="00A833B3" w:rsidRDefault="00A833B3" w:rsidP="006763E8">
            <w:pPr>
              <w:rPr>
                <w:rFonts w:ascii="Calibri" w:hAnsi="Calibri" w:cs="Calibri"/>
                <w:color w:val="000000"/>
                <w:sz w:val="22"/>
                <w:szCs w:val="22"/>
              </w:rPr>
            </w:pPr>
            <w:r>
              <w:rPr>
                <w:rFonts w:ascii="Calibri" w:hAnsi="Calibri" w:cs="Calibri"/>
                <w:color w:val="000000"/>
                <w:sz w:val="22"/>
                <w:szCs w:val="22"/>
              </w:rPr>
              <w:t>Гуттаперчевые штифты (15–40)</w:t>
            </w:r>
          </w:p>
        </w:tc>
        <w:tc>
          <w:tcPr>
            <w:tcW w:w="1053" w:type="dxa"/>
            <w:vAlign w:val="center"/>
          </w:tcPr>
          <w:p w:rsidR="00A833B3" w:rsidRPr="00C36823" w:rsidRDefault="00A833B3" w:rsidP="006763E8">
            <w:pPr>
              <w:widowControl w:val="0"/>
              <w:spacing w:after="120"/>
              <w:jc w:val="center"/>
              <w:rPr>
                <w:rFonts w:ascii="GHEA Grapalat" w:hAnsi="GHEA Grapalat"/>
                <w:sz w:val="22"/>
                <w:szCs w:val="20"/>
              </w:rPr>
            </w:pPr>
          </w:p>
        </w:tc>
        <w:tc>
          <w:tcPr>
            <w:tcW w:w="4253" w:type="dxa"/>
          </w:tcPr>
          <w:p w:rsidR="00A833B3" w:rsidRPr="00CE4824" w:rsidRDefault="00A833B3" w:rsidP="006763E8">
            <w:r w:rsidRPr="00CE4824">
              <w:t>133;Гуттаперчевые штифты (15–40);Наличие срока годности на момент передачи (см. примечание)</w:t>
            </w:r>
          </w:p>
        </w:tc>
        <w:tc>
          <w:tcPr>
            <w:tcW w:w="850" w:type="dxa"/>
            <w:vAlign w:val="bottom"/>
          </w:tcPr>
          <w:p w:rsidR="00A833B3" w:rsidRDefault="00A833B3" w:rsidP="006763E8">
            <w:pPr>
              <w:rPr>
                <w:rFonts w:ascii="Calibri" w:hAnsi="Calibri" w:cs="Calibri"/>
                <w:color w:val="000000"/>
                <w:sz w:val="22"/>
                <w:szCs w:val="22"/>
              </w:rPr>
            </w:pPr>
            <w:r>
              <w:rPr>
                <w:rFonts w:ascii="Calibri" w:hAnsi="Calibri" w:cs="Calibri"/>
                <w:color w:val="000000"/>
                <w:sz w:val="22"/>
                <w:szCs w:val="22"/>
              </w:rPr>
              <w:t>упаковка</w:t>
            </w:r>
          </w:p>
        </w:tc>
        <w:tc>
          <w:tcPr>
            <w:tcW w:w="993" w:type="dxa"/>
            <w:vAlign w:val="center"/>
          </w:tcPr>
          <w:p w:rsidR="00A833B3" w:rsidRDefault="00A833B3" w:rsidP="006763E8">
            <w:pPr>
              <w:jc w:val="center"/>
              <w:rPr>
                <w:rFonts w:ascii="Arial LatArm" w:hAnsi="Arial LatArm" w:cs="Arial"/>
              </w:rPr>
            </w:pPr>
          </w:p>
        </w:tc>
        <w:tc>
          <w:tcPr>
            <w:tcW w:w="850" w:type="dxa"/>
            <w:vAlign w:val="center"/>
          </w:tcPr>
          <w:p w:rsidR="00A833B3" w:rsidRDefault="00A833B3" w:rsidP="006763E8">
            <w:pPr>
              <w:jc w:val="center"/>
              <w:rPr>
                <w:rFonts w:ascii="Arial LatArm" w:hAnsi="Arial LatArm" w:cs="Arial"/>
              </w:rPr>
            </w:pPr>
          </w:p>
        </w:tc>
        <w:tc>
          <w:tcPr>
            <w:tcW w:w="1418" w:type="dxa"/>
            <w:vAlign w:val="center"/>
          </w:tcPr>
          <w:p w:rsidR="00A833B3" w:rsidRPr="00A71D81" w:rsidRDefault="00A833B3" w:rsidP="006763E8">
            <w:pPr>
              <w:jc w:val="center"/>
              <w:rPr>
                <w:rFonts w:ascii="GHEA Grapalat" w:hAnsi="GHEA Grapalat"/>
                <w:sz w:val="20"/>
              </w:rPr>
            </w:pPr>
            <w:r>
              <w:rPr>
                <w:rFonts w:ascii="GHEA Grapalat" w:hAnsi="GHEA Grapalat" w:cs="Calibri"/>
                <w:sz w:val="20"/>
                <w:szCs w:val="20"/>
              </w:rPr>
              <w:t>2</w:t>
            </w:r>
          </w:p>
        </w:tc>
        <w:tc>
          <w:tcPr>
            <w:tcW w:w="1248" w:type="dxa"/>
            <w:gridSpan w:val="2"/>
          </w:tcPr>
          <w:p w:rsidR="00A833B3" w:rsidRDefault="00A833B3" w:rsidP="006763E8">
            <w:r w:rsidRPr="00211EFD">
              <w:rPr>
                <w:rFonts w:ascii="GHEA Grapalat" w:hAnsi="GHEA Grapalat" w:cs="Courier New"/>
                <w:color w:val="1F1F1F"/>
                <w:sz w:val="12"/>
                <w:szCs w:val="42"/>
                <w:lang w:bidi="ar-SA"/>
              </w:rPr>
              <w:t>Араратский край, село Нор Харберд, Баграмян 38</w:t>
            </w:r>
          </w:p>
        </w:tc>
      </w:tr>
      <w:tr w:rsidR="00A833B3" w:rsidRPr="00576215" w:rsidTr="004E3E4B">
        <w:trPr>
          <w:trHeight w:val="1031"/>
          <w:jc w:val="center"/>
        </w:trPr>
        <w:tc>
          <w:tcPr>
            <w:tcW w:w="1467" w:type="dxa"/>
            <w:vAlign w:val="center"/>
          </w:tcPr>
          <w:p w:rsidR="00A833B3" w:rsidRDefault="00A833B3" w:rsidP="00CB471D">
            <w:pPr>
              <w:pStyle w:val="23"/>
              <w:spacing w:line="240" w:lineRule="auto"/>
              <w:ind w:firstLine="0"/>
              <w:jc w:val="center"/>
              <w:rPr>
                <w:rFonts w:ascii="GHEA Grapalat" w:hAnsi="GHEA Grapalat"/>
                <w:lang w:val="hy-AM"/>
              </w:rPr>
            </w:pPr>
            <w:r>
              <w:rPr>
                <w:rFonts w:ascii="GHEA Grapalat" w:hAnsi="GHEA Grapalat"/>
                <w:lang w:val="hy-AM"/>
              </w:rPr>
              <w:t>43</w:t>
            </w:r>
          </w:p>
        </w:tc>
        <w:tc>
          <w:tcPr>
            <w:tcW w:w="1593" w:type="dxa"/>
            <w:vAlign w:val="center"/>
          </w:tcPr>
          <w:p w:rsidR="00A833B3" w:rsidRPr="00A71D81" w:rsidRDefault="00A833B3" w:rsidP="006763E8">
            <w:pPr>
              <w:jc w:val="center"/>
              <w:rPr>
                <w:rFonts w:ascii="GHEA Grapalat" w:hAnsi="GHEA Grapalat"/>
                <w:sz w:val="20"/>
              </w:rPr>
            </w:pPr>
            <w:r>
              <w:rPr>
                <w:rFonts w:ascii="GHEA Grapalat" w:hAnsi="GHEA Grapalat" w:cs="Calibri"/>
                <w:sz w:val="16"/>
                <w:szCs w:val="16"/>
              </w:rPr>
              <w:t>33131330</w:t>
            </w:r>
          </w:p>
        </w:tc>
        <w:tc>
          <w:tcPr>
            <w:tcW w:w="1704" w:type="dxa"/>
            <w:vAlign w:val="bottom"/>
          </w:tcPr>
          <w:p w:rsidR="00A833B3" w:rsidRDefault="00A833B3" w:rsidP="006763E8">
            <w:pPr>
              <w:rPr>
                <w:rFonts w:ascii="Calibri" w:hAnsi="Calibri" w:cs="Calibri"/>
                <w:color w:val="000000"/>
                <w:sz w:val="22"/>
                <w:szCs w:val="22"/>
              </w:rPr>
            </w:pPr>
            <w:r>
              <w:rPr>
                <w:rFonts w:ascii="Calibri" w:hAnsi="Calibri" w:cs="Calibri"/>
                <w:color w:val="000000"/>
                <w:sz w:val="22"/>
                <w:szCs w:val="22"/>
              </w:rPr>
              <w:t>Игла для пломбирования корневых каналов N1</w:t>
            </w:r>
          </w:p>
        </w:tc>
        <w:tc>
          <w:tcPr>
            <w:tcW w:w="1053" w:type="dxa"/>
            <w:vAlign w:val="center"/>
          </w:tcPr>
          <w:p w:rsidR="00A833B3" w:rsidRPr="00C36823" w:rsidRDefault="00A833B3" w:rsidP="006763E8">
            <w:pPr>
              <w:widowControl w:val="0"/>
              <w:spacing w:after="120"/>
              <w:jc w:val="center"/>
              <w:rPr>
                <w:rFonts w:ascii="GHEA Grapalat" w:hAnsi="GHEA Grapalat"/>
                <w:sz w:val="22"/>
                <w:szCs w:val="20"/>
              </w:rPr>
            </w:pPr>
          </w:p>
        </w:tc>
        <w:tc>
          <w:tcPr>
            <w:tcW w:w="4253" w:type="dxa"/>
          </w:tcPr>
          <w:p w:rsidR="00A833B3" w:rsidRPr="00CE4824" w:rsidRDefault="00A833B3" w:rsidP="006763E8">
            <w:r w:rsidRPr="00CE4824">
              <w:t>134;Игла для пломбирования корневых каналов N1;Для пломбирования корневых каналов</w:t>
            </w:r>
          </w:p>
        </w:tc>
        <w:tc>
          <w:tcPr>
            <w:tcW w:w="850" w:type="dxa"/>
            <w:vAlign w:val="bottom"/>
          </w:tcPr>
          <w:p w:rsidR="00A833B3" w:rsidRDefault="00A833B3" w:rsidP="006763E8">
            <w:pPr>
              <w:rPr>
                <w:rFonts w:ascii="Calibri" w:hAnsi="Calibri" w:cs="Calibri"/>
                <w:color w:val="000000"/>
                <w:sz w:val="22"/>
                <w:szCs w:val="22"/>
              </w:rPr>
            </w:pPr>
            <w:r>
              <w:rPr>
                <w:rFonts w:ascii="Calibri" w:hAnsi="Calibri" w:cs="Calibri"/>
                <w:color w:val="000000"/>
                <w:sz w:val="22"/>
                <w:szCs w:val="22"/>
              </w:rPr>
              <w:t>штука</w:t>
            </w:r>
          </w:p>
        </w:tc>
        <w:tc>
          <w:tcPr>
            <w:tcW w:w="993" w:type="dxa"/>
            <w:vAlign w:val="center"/>
          </w:tcPr>
          <w:p w:rsidR="00A833B3" w:rsidRDefault="00A833B3" w:rsidP="006763E8">
            <w:pPr>
              <w:jc w:val="center"/>
              <w:rPr>
                <w:rFonts w:ascii="Arial LatArm" w:hAnsi="Arial LatArm" w:cs="Arial"/>
              </w:rPr>
            </w:pPr>
          </w:p>
        </w:tc>
        <w:tc>
          <w:tcPr>
            <w:tcW w:w="850" w:type="dxa"/>
            <w:vAlign w:val="center"/>
          </w:tcPr>
          <w:p w:rsidR="00A833B3" w:rsidRDefault="00A833B3" w:rsidP="006763E8">
            <w:pPr>
              <w:jc w:val="center"/>
              <w:rPr>
                <w:rFonts w:ascii="Arial LatArm" w:hAnsi="Arial LatArm" w:cs="Arial"/>
              </w:rPr>
            </w:pPr>
          </w:p>
        </w:tc>
        <w:tc>
          <w:tcPr>
            <w:tcW w:w="1418" w:type="dxa"/>
            <w:vAlign w:val="center"/>
          </w:tcPr>
          <w:p w:rsidR="00A833B3" w:rsidRPr="00A71D81" w:rsidRDefault="00A833B3" w:rsidP="006763E8">
            <w:pPr>
              <w:jc w:val="center"/>
              <w:rPr>
                <w:rFonts w:ascii="GHEA Grapalat" w:hAnsi="GHEA Grapalat"/>
                <w:sz w:val="20"/>
              </w:rPr>
            </w:pPr>
            <w:r>
              <w:rPr>
                <w:rFonts w:ascii="GHEA Grapalat" w:hAnsi="GHEA Grapalat" w:cs="Calibri"/>
                <w:sz w:val="20"/>
                <w:szCs w:val="20"/>
              </w:rPr>
              <w:t>20</w:t>
            </w:r>
          </w:p>
        </w:tc>
        <w:tc>
          <w:tcPr>
            <w:tcW w:w="1248" w:type="dxa"/>
            <w:gridSpan w:val="2"/>
          </w:tcPr>
          <w:p w:rsidR="00A833B3" w:rsidRDefault="00A833B3" w:rsidP="006763E8">
            <w:r w:rsidRPr="00211EFD">
              <w:rPr>
                <w:rFonts w:ascii="GHEA Grapalat" w:hAnsi="GHEA Grapalat" w:cs="Courier New"/>
                <w:color w:val="1F1F1F"/>
                <w:sz w:val="12"/>
                <w:szCs w:val="42"/>
                <w:lang w:bidi="ar-SA"/>
              </w:rPr>
              <w:t>Араратский край, село Нор Харберд, Баграмян 38</w:t>
            </w:r>
          </w:p>
        </w:tc>
      </w:tr>
      <w:tr w:rsidR="00A833B3" w:rsidRPr="00576215" w:rsidTr="004E3E4B">
        <w:trPr>
          <w:trHeight w:val="1031"/>
          <w:jc w:val="center"/>
        </w:trPr>
        <w:tc>
          <w:tcPr>
            <w:tcW w:w="1467" w:type="dxa"/>
            <w:vAlign w:val="center"/>
          </w:tcPr>
          <w:p w:rsidR="00A833B3" w:rsidRDefault="00A833B3" w:rsidP="00CB471D">
            <w:pPr>
              <w:pStyle w:val="23"/>
              <w:spacing w:line="240" w:lineRule="auto"/>
              <w:ind w:firstLine="0"/>
              <w:jc w:val="center"/>
              <w:rPr>
                <w:rFonts w:ascii="GHEA Grapalat" w:hAnsi="GHEA Grapalat"/>
                <w:lang w:val="hy-AM"/>
              </w:rPr>
            </w:pPr>
            <w:r>
              <w:rPr>
                <w:rFonts w:ascii="GHEA Grapalat" w:hAnsi="GHEA Grapalat"/>
                <w:lang w:val="hy-AM"/>
              </w:rPr>
              <w:t>44</w:t>
            </w:r>
          </w:p>
        </w:tc>
        <w:tc>
          <w:tcPr>
            <w:tcW w:w="1593" w:type="dxa"/>
            <w:vAlign w:val="center"/>
          </w:tcPr>
          <w:p w:rsidR="00A833B3" w:rsidRPr="00A71D81" w:rsidRDefault="00A833B3" w:rsidP="006763E8">
            <w:pPr>
              <w:jc w:val="center"/>
              <w:rPr>
                <w:rFonts w:ascii="GHEA Grapalat" w:hAnsi="GHEA Grapalat"/>
                <w:sz w:val="20"/>
              </w:rPr>
            </w:pPr>
            <w:r>
              <w:rPr>
                <w:rFonts w:ascii="GHEA Grapalat" w:hAnsi="GHEA Grapalat" w:cs="Calibri"/>
                <w:sz w:val="16"/>
                <w:szCs w:val="16"/>
              </w:rPr>
              <w:t>331412121</w:t>
            </w:r>
          </w:p>
        </w:tc>
        <w:tc>
          <w:tcPr>
            <w:tcW w:w="1704" w:type="dxa"/>
            <w:vAlign w:val="bottom"/>
          </w:tcPr>
          <w:p w:rsidR="00A833B3" w:rsidRDefault="00A833B3" w:rsidP="006763E8">
            <w:pPr>
              <w:rPr>
                <w:rFonts w:ascii="Calibri" w:hAnsi="Calibri" w:cs="Calibri"/>
                <w:color w:val="000000"/>
                <w:sz w:val="22"/>
                <w:szCs w:val="22"/>
              </w:rPr>
            </w:pPr>
            <w:r>
              <w:rPr>
                <w:rFonts w:ascii="Calibri" w:hAnsi="Calibri" w:cs="Calibri"/>
                <w:color w:val="000000"/>
                <w:sz w:val="22"/>
                <w:szCs w:val="22"/>
              </w:rPr>
              <w:t>Головки стоматологического зеркала</w:t>
            </w:r>
          </w:p>
        </w:tc>
        <w:tc>
          <w:tcPr>
            <w:tcW w:w="1053" w:type="dxa"/>
            <w:vAlign w:val="center"/>
          </w:tcPr>
          <w:p w:rsidR="00A833B3" w:rsidRPr="00C36823" w:rsidRDefault="00A833B3" w:rsidP="006763E8">
            <w:pPr>
              <w:widowControl w:val="0"/>
              <w:spacing w:after="120"/>
              <w:jc w:val="center"/>
              <w:rPr>
                <w:rFonts w:ascii="GHEA Grapalat" w:hAnsi="GHEA Grapalat"/>
                <w:sz w:val="22"/>
                <w:szCs w:val="20"/>
              </w:rPr>
            </w:pPr>
          </w:p>
        </w:tc>
        <w:tc>
          <w:tcPr>
            <w:tcW w:w="4253" w:type="dxa"/>
          </w:tcPr>
          <w:p w:rsidR="00A833B3" w:rsidRPr="00CE4824" w:rsidRDefault="00A833B3" w:rsidP="006763E8">
            <w:r w:rsidRPr="00CE4824">
              <w:t>135;Головка стоматологического зеркала;Для осмотра зубных рядов</w:t>
            </w:r>
          </w:p>
        </w:tc>
        <w:tc>
          <w:tcPr>
            <w:tcW w:w="850" w:type="dxa"/>
            <w:vAlign w:val="bottom"/>
          </w:tcPr>
          <w:p w:rsidR="00A833B3" w:rsidRDefault="00A833B3" w:rsidP="006763E8">
            <w:pPr>
              <w:rPr>
                <w:rFonts w:ascii="Calibri" w:hAnsi="Calibri" w:cs="Calibri"/>
                <w:color w:val="000000"/>
                <w:sz w:val="22"/>
                <w:szCs w:val="22"/>
              </w:rPr>
            </w:pPr>
            <w:r>
              <w:rPr>
                <w:rFonts w:ascii="Calibri" w:hAnsi="Calibri" w:cs="Calibri"/>
                <w:color w:val="000000"/>
                <w:sz w:val="22"/>
                <w:szCs w:val="22"/>
              </w:rPr>
              <w:t>штука</w:t>
            </w:r>
          </w:p>
        </w:tc>
        <w:tc>
          <w:tcPr>
            <w:tcW w:w="993" w:type="dxa"/>
            <w:vAlign w:val="center"/>
          </w:tcPr>
          <w:p w:rsidR="00A833B3" w:rsidRDefault="00A833B3" w:rsidP="006763E8">
            <w:pPr>
              <w:jc w:val="center"/>
              <w:rPr>
                <w:rFonts w:ascii="Arial LatArm" w:hAnsi="Arial LatArm" w:cs="Arial"/>
              </w:rPr>
            </w:pPr>
          </w:p>
        </w:tc>
        <w:tc>
          <w:tcPr>
            <w:tcW w:w="850" w:type="dxa"/>
            <w:vAlign w:val="center"/>
          </w:tcPr>
          <w:p w:rsidR="00A833B3" w:rsidRDefault="00A833B3" w:rsidP="006763E8">
            <w:pPr>
              <w:jc w:val="center"/>
              <w:rPr>
                <w:rFonts w:ascii="Arial LatArm" w:hAnsi="Arial LatArm" w:cs="Arial"/>
              </w:rPr>
            </w:pPr>
          </w:p>
        </w:tc>
        <w:tc>
          <w:tcPr>
            <w:tcW w:w="1418" w:type="dxa"/>
            <w:vAlign w:val="center"/>
          </w:tcPr>
          <w:p w:rsidR="00A833B3" w:rsidRPr="00A71D81" w:rsidRDefault="00A833B3" w:rsidP="006763E8">
            <w:pPr>
              <w:jc w:val="center"/>
              <w:rPr>
                <w:rFonts w:ascii="GHEA Grapalat" w:hAnsi="GHEA Grapalat"/>
                <w:sz w:val="20"/>
              </w:rPr>
            </w:pPr>
            <w:r>
              <w:rPr>
                <w:rFonts w:ascii="GHEA Grapalat" w:hAnsi="GHEA Grapalat" w:cs="Calibri"/>
                <w:sz w:val="20"/>
                <w:szCs w:val="20"/>
              </w:rPr>
              <w:t>10</w:t>
            </w:r>
          </w:p>
        </w:tc>
        <w:tc>
          <w:tcPr>
            <w:tcW w:w="1248" w:type="dxa"/>
            <w:gridSpan w:val="2"/>
          </w:tcPr>
          <w:p w:rsidR="00A833B3" w:rsidRDefault="00A833B3" w:rsidP="006763E8">
            <w:r w:rsidRPr="00211EFD">
              <w:rPr>
                <w:rFonts w:ascii="GHEA Grapalat" w:hAnsi="GHEA Grapalat" w:cs="Courier New"/>
                <w:color w:val="1F1F1F"/>
                <w:sz w:val="12"/>
                <w:szCs w:val="42"/>
                <w:lang w:bidi="ar-SA"/>
              </w:rPr>
              <w:t>Араратский край, село Нор Харберд, Баграмян 38</w:t>
            </w:r>
          </w:p>
        </w:tc>
      </w:tr>
      <w:tr w:rsidR="00A833B3" w:rsidRPr="00576215" w:rsidTr="004E3E4B">
        <w:trPr>
          <w:trHeight w:val="1031"/>
          <w:jc w:val="center"/>
        </w:trPr>
        <w:tc>
          <w:tcPr>
            <w:tcW w:w="1467" w:type="dxa"/>
            <w:vAlign w:val="center"/>
          </w:tcPr>
          <w:p w:rsidR="00A833B3" w:rsidRDefault="00A833B3" w:rsidP="00CB471D">
            <w:pPr>
              <w:pStyle w:val="23"/>
              <w:spacing w:line="240" w:lineRule="auto"/>
              <w:ind w:firstLine="0"/>
              <w:jc w:val="center"/>
              <w:rPr>
                <w:rFonts w:ascii="GHEA Grapalat" w:hAnsi="GHEA Grapalat"/>
                <w:lang w:val="hy-AM"/>
              </w:rPr>
            </w:pPr>
            <w:r>
              <w:rPr>
                <w:rFonts w:ascii="GHEA Grapalat" w:hAnsi="GHEA Grapalat"/>
                <w:lang w:val="hy-AM"/>
              </w:rPr>
              <w:t>45</w:t>
            </w:r>
          </w:p>
        </w:tc>
        <w:tc>
          <w:tcPr>
            <w:tcW w:w="1593" w:type="dxa"/>
            <w:vAlign w:val="center"/>
          </w:tcPr>
          <w:p w:rsidR="00A833B3" w:rsidRPr="00A71D81" w:rsidRDefault="00A833B3" w:rsidP="006763E8">
            <w:pPr>
              <w:jc w:val="center"/>
              <w:rPr>
                <w:rFonts w:ascii="GHEA Grapalat" w:hAnsi="GHEA Grapalat"/>
                <w:sz w:val="20"/>
              </w:rPr>
            </w:pPr>
            <w:r>
              <w:rPr>
                <w:rFonts w:ascii="GHEA Grapalat" w:hAnsi="GHEA Grapalat" w:cs="Calibri"/>
                <w:sz w:val="16"/>
                <w:szCs w:val="16"/>
              </w:rPr>
              <w:t>33141211</w:t>
            </w:r>
          </w:p>
        </w:tc>
        <w:tc>
          <w:tcPr>
            <w:tcW w:w="1704" w:type="dxa"/>
            <w:vAlign w:val="bottom"/>
          </w:tcPr>
          <w:p w:rsidR="00A833B3" w:rsidRDefault="00A833B3" w:rsidP="006763E8">
            <w:pPr>
              <w:rPr>
                <w:rFonts w:ascii="Calibri" w:hAnsi="Calibri" w:cs="Calibri"/>
                <w:color w:val="000000"/>
                <w:sz w:val="22"/>
                <w:szCs w:val="22"/>
              </w:rPr>
            </w:pPr>
            <w:r>
              <w:rPr>
                <w:rFonts w:ascii="Calibri" w:hAnsi="Calibri" w:cs="Calibri"/>
                <w:color w:val="000000"/>
                <w:sz w:val="22"/>
                <w:szCs w:val="22"/>
              </w:rPr>
              <w:t>Ручки для зеркала</w:t>
            </w:r>
          </w:p>
        </w:tc>
        <w:tc>
          <w:tcPr>
            <w:tcW w:w="1053" w:type="dxa"/>
            <w:vAlign w:val="center"/>
          </w:tcPr>
          <w:p w:rsidR="00A833B3" w:rsidRPr="00C36823" w:rsidRDefault="00A833B3" w:rsidP="006763E8">
            <w:pPr>
              <w:widowControl w:val="0"/>
              <w:spacing w:after="120"/>
              <w:jc w:val="center"/>
              <w:rPr>
                <w:rFonts w:ascii="GHEA Grapalat" w:hAnsi="GHEA Grapalat"/>
                <w:sz w:val="22"/>
                <w:szCs w:val="20"/>
              </w:rPr>
            </w:pPr>
          </w:p>
        </w:tc>
        <w:tc>
          <w:tcPr>
            <w:tcW w:w="4253" w:type="dxa"/>
          </w:tcPr>
          <w:p w:rsidR="00A833B3" w:rsidRPr="00CE4824" w:rsidRDefault="00A833B3" w:rsidP="006763E8">
            <w:r w:rsidRPr="00CE4824">
              <w:t>136;Ручка для стоматологического зеркала;Для фиксации головки зеркала</w:t>
            </w:r>
          </w:p>
        </w:tc>
        <w:tc>
          <w:tcPr>
            <w:tcW w:w="850" w:type="dxa"/>
            <w:vAlign w:val="bottom"/>
          </w:tcPr>
          <w:p w:rsidR="00A833B3" w:rsidRDefault="00A833B3" w:rsidP="006763E8">
            <w:pPr>
              <w:rPr>
                <w:rFonts w:ascii="Calibri" w:hAnsi="Calibri" w:cs="Calibri"/>
                <w:color w:val="000000"/>
                <w:sz w:val="22"/>
                <w:szCs w:val="22"/>
              </w:rPr>
            </w:pPr>
            <w:r>
              <w:rPr>
                <w:rFonts w:ascii="Calibri" w:hAnsi="Calibri" w:cs="Calibri"/>
                <w:color w:val="000000"/>
                <w:sz w:val="22"/>
                <w:szCs w:val="22"/>
              </w:rPr>
              <w:t>штука</w:t>
            </w:r>
          </w:p>
        </w:tc>
        <w:tc>
          <w:tcPr>
            <w:tcW w:w="993" w:type="dxa"/>
            <w:vAlign w:val="center"/>
          </w:tcPr>
          <w:p w:rsidR="00A833B3" w:rsidRDefault="00A833B3" w:rsidP="006763E8">
            <w:pPr>
              <w:jc w:val="center"/>
              <w:rPr>
                <w:rFonts w:ascii="Arial LatArm" w:hAnsi="Arial LatArm" w:cs="Arial"/>
              </w:rPr>
            </w:pPr>
          </w:p>
        </w:tc>
        <w:tc>
          <w:tcPr>
            <w:tcW w:w="850" w:type="dxa"/>
            <w:vAlign w:val="center"/>
          </w:tcPr>
          <w:p w:rsidR="00A833B3" w:rsidRDefault="00A833B3" w:rsidP="006763E8">
            <w:pPr>
              <w:jc w:val="center"/>
              <w:rPr>
                <w:rFonts w:ascii="Arial LatArm" w:hAnsi="Arial LatArm" w:cs="Arial"/>
              </w:rPr>
            </w:pPr>
          </w:p>
        </w:tc>
        <w:tc>
          <w:tcPr>
            <w:tcW w:w="1418" w:type="dxa"/>
            <w:vAlign w:val="center"/>
          </w:tcPr>
          <w:p w:rsidR="00A833B3" w:rsidRPr="00A71D81" w:rsidRDefault="00A833B3" w:rsidP="006763E8">
            <w:pPr>
              <w:jc w:val="center"/>
              <w:rPr>
                <w:rFonts w:ascii="GHEA Grapalat" w:hAnsi="GHEA Grapalat"/>
                <w:sz w:val="20"/>
              </w:rPr>
            </w:pPr>
            <w:r>
              <w:rPr>
                <w:rFonts w:ascii="GHEA Grapalat" w:hAnsi="GHEA Grapalat" w:cs="Calibri"/>
                <w:sz w:val="20"/>
                <w:szCs w:val="20"/>
              </w:rPr>
              <w:t>5</w:t>
            </w:r>
          </w:p>
        </w:tc>
        <w:tc>
          <w:tcPr>
            <w:tcW w:w="1248" w:type="dxa"/>
            <w:gridSpan w:val="2"/>
          </w:tcPr>
          <w:p w:rsidR="00A833B3" w:rsidRDefault="00A833B3" w:rsidP="006763E8">
            <w:r w:rsidRPr="00585B55">
              <w:rPr>
                <w:rFonts w:ascii="GHEA Grapalat" w:hAnsi="GHEA Grapalat" w:cs="Courier New"/>
                <w:color w:val="1F1F1F"/>
                <w:sz w:val="12"/>
                <w:szCs w:val="42"/>
                <w:lang w:bidi="ar-SA"/>
              </w:rPr>
              <w:t>Араратский край, село Нор Харберд, Баграмян 38</w:t>
            </w:r>
          </w:p>
        </w:tc>
      </w:tr>
      <w:tr w:rsidR="00A833B3" w:rsidRPr="00576215" w:rsidTr="004E3E4B">
        <w:trPr>
          <w:trHeight w:val="1031"/>
          <w:jc w:val="center"/>
        </w:trPr>
        <w:tc>
          <w:tcPr>
            <w:tcW w:w="1467" w:type="dxa"/>
            <w:vAlign w:val="center"/>
          </w:tcPr>
          <w:p w:rsidR="00A833B3" w:rsidRDefault="00A833B3" w:rsidP="00CB471D">
            <w:pPr>
              <w:pStyle w:val="23"/>
              <w:spacing w:line="240" w:lineRule="auto"/>
              <w:ind w:firstLine="0"/>
              <w:jc w:val="center"/>
              <w:rPr>
                <w:rFonts w:ascii="GHEA Grapalat" w:hAnsi="GHEA Grapalat"/>
                <w:lang w:val="hy-AM"/>
              </w:rPr>
            </w:pPr>
            <w:r>
              <w:rPr>
                <w:rFonts w:ascii="GHEA Grapalat" w:hAnsi="GHEA Grapalat"/>
                <w:lang w:val="hy-AM"/>
              </w:rPr>
              <w:t>46</w:t>
            </w:r>
          </w:p>
        </w:tc>
        <w:tc>
          <w:tcPr>
            <w:tcW w:w="1593" w:type="dxa"/>
            <w:vAlign w:val="center"/>
          </w:tcPr>
          <w:p w:rsidR="00A833B3" w:rsidRPr="00A71D81" w:rsidRDefault="00A833B3" w:rsidP="006763E8">
            <w:pPr>
              <w:jc w:val="center"/>
              <w:rPr>
                <w:rFonts w:ascii="GHEA Grapalat" w:hAnsi="GHEA Grapalat"/>
                <w:sz w:val="20"/>
              </w:rPr>
            </w:pPr>
            <w:r>
              <w:rPr>
                <w:rFonts w:ascii="GHEA Grapalat" w:hAnsi="GHEA Grapalat" w:cs="Calibri"/>
                <w:sz w:val="16"/>
                <w:szCs w:val="16"/>
              </w:rPr>
              <w:t>33131350</w:t>
            </w:r>
          </w:p>
        </w:tc>
        <w:tc>
          <w:tcPr>
            <w:tcW w:w="1704" w:type="dxa"/>
            <w:vAlign w:val="bottom"/>
          </w:tcPr>
          <w:p w:rsidR="00A833B3" w:rsidRDefault="00A833B3" w:rsidP="006763E8">
            <w:pPr>
              <w:rPr>
                <w:rFonts w:ascii="Calibri" w:hAnsi="Calibri" w:cs="Calibri"/>
                <w:color w:val="000000"/>
                <w:sz w:val="22"/>
                <w:szCs w:val="22"/>
              </w:rPr>
            </w:pPr>
            <w:r>
              <w:rPr>
                <w:rFonts w:ascii="Calibri" w:hAnsi="Calibri" w:cs="Calibri"/>
                <w:color w:val="000000"/>
                <w:sz w:val="22"/>
                <w:szCs w:val="22"/>
              </w:rPr>
              <w:t>Стоматологический зонд</w:t>
            </w:r>
          </w:p>
        </w:tc>
        <w:tc>
          <w:tcPr>
            <w:tcW w:w="1053" w:type="dxa"/>
            <w:vAlign w:val="center"/>
          </w:tcPr>
          <w:p w:rsidR="00A833B3" w:rsidRPr="00C36823" w:rsidRDefault="00A833B3" w:rsidP="006763E8">
            <w:pPr>
              <w:widowControl w:val="0"/>
              <w:spacing w:after="120"/>
              <w:jc w:val="center"/>
              <w:rPr>
                <w:rFonts w:ascii="GHEA Grapalat" w:hAnsi="GHEA Grapalat"/>
                <w:sz w:val="22"/>
                <w:szCs w:val="20"/>
              </w:rPr>
            </w:pPr>
          </w:p>
        </w:tc>
        <w:tc>
          <w:tcPr>
            <w:tcW w:w="4253" w:type="dxa"/>
          </w:tcPr>
          <w:p w:rsidR="00A833B3" w:rsidRPr="00CE4824" w:rsidRDefault="00A833B3" w:rsidP="006763E8">
            <w:r w:rsidRPr="00CE4824">
              <w:t>137;Стоматологический зонд;Для обследования зубов</w:t>
            </w:r>
          </w:p>
        </w:tc>
        <w:tc>
          <w:tcPr>
            <w:tcW w:w="850" w:type="dxa"/>
            <w:vAlign w:val="bottom"/>
          </w:tcPr>
          <w:p w:rsidR="00A833B3" w:rsidRDefault="00A833B3" w:rsidP="006763E8">
            <w:pPr>
              <w:rPr>
                <w:rFonts w:ascii="Calibri" w:hAnsi="Calibri" w:cs="Calibri"/>
                <w:color w:val="000000"/>
                <w:sz w:val="22"/>
                <w:szCs w:val="22"/>
              </w:rPr>
            </w:pPr>
            <w:r>
              <w:rPr>
                <w:rFonts w:ascii="Calibri" w:hAnsi="Calibri" w:cs="Calibri"/>
                <w:color w:val="000000"/>
                <w:sz w:val="22"/>
                <w:szCs w:val="22"/>
              </w:rPr>
              <w:t>штука</w:t>
            </w:r>
          </w:p>
        </w:tc>
        <w:tc>
          <w:tcPr>
            <w:tcW w:w="993" w:type="dxa"/>
            <w:vAlign w:val="center"/>
          </w:tcPr>
          <w:p w:rsidR="00A833B3" w:rsidRDefault="00A833B3" w:rsidP="006763E8">
            <w:pPr>
              <w:jc w:val="center"/>
              <w:rPr>
                <w:rFonts w:ascii="Arial LatArm" w:hAnsi="Arial LatArm" w:cs="Arial"/>
              </w:rPr>
            </w:pPr>
          </w:p>
        </w:tc>
        <w:tc>
          <w:tcPr>
            <w:tcW w:w="850" w:type="dxa"/>
            <w:vAlign w:val="center"/>
          </w:tcPr>
          <w:p w:rsidR="00A833B3" w:rsidRDefault="00A833B3" w:rsidP="006763E8">
            <w:pPr>
              <w:jc w:val="center"/>
              <w:rPr>
                <w:rFonts w:ascii="Arial LatArm" w:hAnsi="Arial LatArm" w:cs="Arial"/>
              </w:rPr>
            </w:pPr>
          </w:p>
        </w:tc>
        <w:tc>
          <w:tcPr>
            <w:tcW w:w="1418" w:type="dxa"/>
            <w:vAlign w:val="center"/>
          </w:tcPr>
          <w:p w:rsidR="00A833B3" w:rsidRPr="00A71D81" w:rsidRDefault="00A833B3" w:rsidP="006763E8">
            <w:pPr>
              <w:jc w:val="center"/>
              <w:rPr>
                <w:rFonts w:ascii="GHEA Grapalat" w:hAnsi="GHEA Grapalat"/>
                <w:sz w:val="20"/>
              </w:rPr>
            </w:pPr>
            <w:r>
              <w:rPr>
                <w:rFonts w:ascii="GHEA Grapalat" w:hAnsi="GHEA Grapalat" w:cs="Calibri"/>
                <w:sz w:val="20"/>
                <w:szCs w:val="20"/>
              </w:rPr>
              <w:t>5</w:t>
            </w:r>
          </w:p>
        </w:tc>
        <w:tc>
          <w:tcPr>
            <w:tcW w:w="1248" w:type="dxa"/>
            <w:gridSpan w:val="2"/>
          </w:tcPr>
          <w:p w:rsidR="00A833B3" w:rsidRDefault="00A833B3" w:rsidP="006763E8">
            <w:r w:rsidRPr="00585B55">
              <w:rPr>
                <w:rFonts w:ascii="GHEA Grapalat" w:hAnsi="GHEA Grapalat" w:cs="Courier New"/>
                <w:color w:val="1F1F1F"/>
                <w:sz w:val="12"/>
                <w:szCs w:val="42"/>
                <w:lang w:bidi="ar-SA"/>
              </w:rPr>
              <w:t>Араратский край, село Нор Харберд, Баграмян 38</w:t>
            </w:r>
          </w:p>
        </w:tc>
      </w:tr>
      <w:tr w:rsidR="00A833B3" w:rsidRPr="00576215" w:rsidTr="004E3E4B">
        <w:trPr>
          <w:trHeight w:val="1031"/>
          <w:jc w:val="center"/>
        </w:trPr>
        <w:tc>
          <w:tcPr>
            <w:tcW w:w="1467" w:type="dxa"/>
            <w:vAlign w:val="center"/>
          </w:tcPr>
          <w:p w:rsidR="00A833B3" w:rsidRDefault="00A833B3" w:rsidP="00CB471D">
            <w:pPr>
              <w:pStyle w:val="23"/>
              <w:spacing w:line="240" w:lineRule="auto"/>
              <w:ind w:firstLine="0"/>
              <w:jc w:val="center"/>
              <w:rPr>
                <w:rFonts w:ascii="GHEA Grapalat" w:hAnsi="GHEA Grapalat"/>
                <w:lang w:val="hy-AM"/>
              </w:rPr>
            </w:pPr>
            <w:r>
              <w:rPr>
                <w:rFonts w:ascii="GHEA Grapalat" w:hAnsi="GHEA Grapalat"/>
                <w:lang w:val="hy-AM"/>
              </w:rPr>
              <w:lastRenderedPageBreak/>
              <w:t>47</w:t>
            </w:r>
          </w:p>
        </w:tc>
        <w:tc>
          <w:tcPr>
            <w:tcW w:w="1593" w:type="dxa"/>
            <w:vAlign w:val="center"/>
          </w:tcPr>
          <w:p w:rsidR="00A833B3" w:rsidRPr="00A71D81" w:rsidRDefault="00A833B3" w:rsidP="006763E8">
            <w:pPr>
              <w:jc w:val="center"/>
              <w:rPr>
                <w:rFonts w:ascii="GHEA Grapalat" w:hAnsi="GHEA Grapalat"/>
                <w:sz w:val="20"/>
              </w:rPr>
            </w:pPr>
            <w:r>
              <w:rPr>
                <w:rFonts w:ascii="GHEA Grapalat" w:hAnsi="GHEA Grapalat" w:cs="Calibri"/>
                <w:sz w:val="16"/>
                <w:szCs w:val="16"/>
              </w:rPr>
              <w:t>33131220</w:t>
            </w:r>
          </w:p>
        </w:tc>
        <w:tc>
          <w:tcPr>
            <w:tcW w:w="1704" w:type="dxa"/>
            <w:vAlign w:val="bottom"/>
          </w:tcPr>
          <w:p w:rsidR="00A833B3" w:rsidRDefault="00A833B3" w:rsidP="006763E8">
            <w:pPr>
              <w:rPr>
                <w:rFonts w:ascii="Calibri" w:hAnsi="Calibri" w:cs="Calibri"/>
                <w:color w:val="000000"/>
                <w:sz w:val="22"/>
                <w:szCs w:val="22"/>
              </w:rPr>
            </w:pPr>
            <w:r>
              <w:rPr>
                <w:rFonts w:ascii="Calibri" w:hAnsi="Calibri" w:cs="Calibri"/>
                <w:color w:val="000000"/>
                <w:sz w:val="22"/>
                <w:szCs w:val="22"/>
              </w:rPr>
              <w:t>Стоматологический пинцет</w:t>
            </w:r>
          </w:p>
        </w:tc>
        <w:tc>
          <w:tcPr>
            <w:tcW w:w="1053" w:type="dxa"/>
            <w:vAlign w:val="center"/>
          </w:tcPr>
          <w:p w:rsidR="00A833B3" w:rsidRPr="00C36823" w:rsidRDefault="00A833B3" w:rsidP="006763E8">
            <w:pPr>
              <w:widowControl w:val="0"/>
              <w:spacing w:after="120"/>
              <w:jc w:val="center"/>
              <w:rPr>
                <w:rFonts w:ascii="GHEA Grapalat" w:hAnsi="GHEA Grapalat"/>
                <w:sz w:val="22"/>
                <w:szCs w:val="20"/>
              </w:rPr>
            </w:pPr>
          </w:p>
        </w:tc>
        <w:tc>
          <w:tcPr>
            <w:tcW w:w="4253" w:type="dxa"/>
          </w:tcPr>
          <w:p w:rsidR="00A833B3" w:rsidRPr="00CE4824" w:rsidRDefault="00A833B3" w:rsidP="006763E8">
            <w:r w:rsidRPr="00CE4824">
              <w:t>138;Стоматологический пинцет;Для стоматологических манипуляций</w:t>
            </w:r>
          </w:p>
        </w:tc>
        <w:tc>
          <w:tcPr>
            <w:tcW w:w="850" w:type="dxa"/>
            <w:vAlign w:val="bottom"/>
          </w:tcPr>
          <w:p w:rsidR="00A833B3" w:rsidRDefault="00A833B3" w:rsidP="006763E8">
            <w:pPr>
              <w:rPr>
                <w:rFonts w:ascii="Calibri" w:hAnsi="Calibri" w:cs="Calibri"/>
                <w:color w:val="000000"/>
                <w:sz w:val="22"/>
                <w:szCs w:val="22"/>
              </w:rPr>
            </w:pPr>
            <w:r>
              <w:rPr>
                <w:rFonts w:ascii="Calibri" w:hAnsi="Calibri" w:cs="Calibri"/>
                <w:color w:val="000000"/>
                <w:sz w:val="22"/>
                <w:szCs w:val="22"/>
              </w:rPr>
              <w:t>штука</w:t>
            </w:r>
          </w:p>
        </w:tc>
        <w:tc>
          <w:tcPr>
            <w:tcW w:w="993" w:type="dxa"/>
            <w:vAlign w:val="center"/>
          </w:tcPr>
          <w:p w:rsidR="00A833B3" w:rsidRDefault="00A833B3" w:rsidP="006763E8">
            <w:pPr>
              <w:jc w:val="center"/>
              <w:rPr>
                <w:rFonts w:ascii="Arial LatArm" w:hAnsi="Arial LatArm" w:cs="Arial"/>
              </w:rPr>
            </w:pPr>
          </w:p>
        </w:tc>
        <w:tc>
          <w:tcPr>
            <w:tcW w:w="850" w:type="dxa"/>
            <w:vAlign w:val="center"/>
          </w:tcPr>
          <w:p w:rsidR="00A833B3" w:rsidRDefault="00A833B3" w:rsidP="006763E8">
            <w:pPr>
              <w:jc w:val="center"/>
              <w:rPr>
                <w:rFonts w:ascii="Arial LatArm" w:hAnsi="Arial LatArm" w:cs="Arial"/>
              </w:rPr>
            </w:pPr>
          </w:p>
        </w:tc>
        <w:tc>
          <w:tcPr>
            <w:tcW w:w="1418" w:type="dxa"/>
            <w:vAlign w:val="center"/>
          </w:tcPr>
          <w:p w:rsidR="00A833B3" w:rsidRPr="00A71D81" w:rsidRDefault="00A833B3" w:rsidP="006763E8">
            <w:pPr>
              <w:jc w:val="center"/>
              <w:rPr>
                <w:rFonts w:ascii="GHEA Grapalat" w:hAnsi="GHEA Grapalat"/>
                <w:sz w:val="20"/>
              </w:rPr>
            </w:pPr>
            <w:r>
              <w:rPr>
                <w:rFonts w:ascii="GHEA Grapalat" w:hAnsi="GHEA Grapalat" w:cs="Calibri"/>
                <w:sz w:val="20"/>
                <w:szCs w:val="20"/>
              </w:rPr>
              <w:t>5</w:t>
            </w:r>
          </w:p>
        </w:tc>
        <w:tc>
          <w:tcPr>
            <w:tcW w:w="1248" w:type="dxa"/>
            <w:gridSpan w:val="2"/>
          </w:tcPr>
          <w:p w:rsidR="00A833B3" w:rsidRDefault="00A833B3" w:rsidP="006763E8">
            <w:r w:rsidRPr="00585B55">
              <w:rPr>
                <w:rFonts w:ascii="GHEA Grapalat" w:hAnsi="GHEA Grapalat" w:cs="Courier New"/>
                <w:color w:val="1F1F1F"/>
                <w:sz w:val="12"/>
                <w:szCs w:val="42"/>
                <w:lang w:bidi="ar-SA"/>
              </w:rPr>
              <w:t>Араратский край, село Нор Харберд, Баграмян 38</w:t>
            </w:r>
          </w:p>
        </w:tc>
      </w:tr>
      <w:tr w:rsidR="00A833B3" w:rsidRPr="00576215" w:rsidTr="004E3E4B">
        <w:trPr>
          <w:trHeight w:val="1031"/>
          <w:jc w:val="center"/>
        </w:trPr>
        <w:tc>
          <w:tcPr>
            <w:tcW w:w="1467" w:type="dxa"/>
            <w:vAlign w:val="center"/>
          </w:tcPr>
          <w:p w:rsidR="00A833B3" w:rsidRDefault="00A833B3" w:rsidP="00CB471D">
            <w:pPr>
              <w:pStyle w:val="23"/>
              <w:spacing w:line="240" w:lineRule="auto"/>
              <w:ind w:firstLine="0"/>
              <w:jc w:val="center"/>
              <w:rPr>
                <w:rFonts w:ascii="GHEA Grapalat" w:hAnsi="GHEA Grapalat"/>
                <w:lang w:val="hy-AM"/>
              </w:rPr>
            </w:pPr>
            <w:r>
              <w:rPr>
                <w:rFonts w:ascii="GHEA Grapalat" w:hAnsi="GHEA Grapalat"/>
                <w:lang w:val="hy-AM"/>
              </w:rPr>
              <w:t>48</w:t>
            </w:r>
          </w:p>
        </w:tc>
        <w:tc>
          <w:tcPr>
            <w:tcW w:w="1593" w:type="dxa"/>
            <w:vAlign w:val="center"/>
          </w:tcPr>
          <w:p w:rsidR="00A833B3" w:rsidRPr="00A71D81" w:rsidRDefault="00A833B3" w:rsidP="006763E8">
            <w:pPr>
              <w:jc w:val="center"/>
              <w:rPr>
                <w:rFonts w:ascii="GHEA Grapalat" w:hAnsi="GHEA Grapalat"/>
                <w:sz w:val="20"/>
              </w:rPr>
            </w:pPr>
            <w:r>
              <w:rPr>
                <w:rFonts w:ascii="GHEA Grapalat" w:hAnsi="GHEA Grapalat" w:cs="Calibri"/>
                <w:sz w:val="16"/>
                <w:szCs w:val="16"/>
              </w:rPr>
              <w:t>33141211</w:t>
            </w:r>
          </w:p>
        </w:tc>
        <w:tc>
          <w:tcPr>
            <w:tcW w:w="1704" w:type="dxa"/>
            <w:vAlign w:val="bottom"/>
          </w:tcPr>
          <w:p w:rsidR="00A833B3" w:rsidRDefault="00A833B3" w:rsidP="006763E8">
            <w:pPr>
              <w:rPr>
                <w:rFonts w:ascii="Calibri" w:hAnsi="Calibri" w:cs="Calibri"/>
                <w:color w:val="000000"/>
                <w:sz w:val="22"/>
                <w:szCs w:val="22"/>
              </w:rPr>
            </w:pPr>
            <w:r>
              <w:rPr>
                <w:rFonts w:ascii="Calibri" w:hAnsi="Calibri" w:cs="Calibri"/>
                <w:color w:val="000000"/>
                <w:sz w:val="22"/>
                <w:szCs w:val="22"/>
              </w:rPr>
              <w:t>Кислота для пломб</w:t>
            </w:r>
          </w:p>
        </w:tc>
        <w:tc>
          <w:tcPr>
            <w:tcW w:w="1053" w:type="dxa"/>
            <w:vAlign w:val="center"/>
          </w:tcPr>
          <w:p w:rsidR="00A833B3" w:rsidRPr="00C36823" w:rsidRDefault="00A833B3" w:rsidP="006763E8">
            <w:pPr>
              <w:widowControl w:val="0"/>
              <w:spacing w:after="120"/>
              <w:jc w:val="center"/>
              <w:rPr>
                <w:rFonts w:ascii="GHEA Grapalat" w:hAnsi="GHEA Grapalat"/>
                <w:sz w:val="22"/>
                <w:szCs w:val="20"/>
              </w:rPr>
            </w:pPr>
          </w:p>
        </w:tc>
        <w:tc>
          <w:tcPr>
            <w:tcW w:w="4253" w:type="dxa"/>
          </w:tcPr>
          <w:p w:rsidR="00A833B3" w:rsidRPr="00CE4824" w:rsidRDefault="00A833B3" w:rsidP="006763E8">
            <w:r w:rsidRPr="00CE4824">
              <w:t>139;Кислота для пломб;Наличие срока годности на момент передачи (см. примечание)</w:t>
            </w:r>
          </w:p>
        </w:tc>
        <w:tc>
          <w:tcPr>
            <w:tcW w:w="850" w:type="dxa"/>
            <w:vAlign w:val="bottom"/>
          </w:tcPr>
          <w:p w:rsidR="00A833B3" w:rsidRDefault="00A833B3" w:rsidP="006763E8">
            <w:pPr>
              <w:rPr>
                <w:rFonts w:ascii="Calibri" w:hAnsi="Calibri" w:cs="Calibri"/>
                <w:color w:val="000000"/>
                <w:sz w:val="22"/>
                <w:szCs w:val="22"/>
              </w:rPr>
            </w:pPr>
            <w:r>
              <w:rPr>
                <w:rFonts w:ascii="Calibri" w:hAnsi="Calibri" w:cs="Calibri"/>
                <w:color w:val="000000"/>
                <w:sz w:val="22"/>
                <w:szCs w:val="22"/>
              </w:rPr>
              <w:t>штука</w:t>
            </w:r>
          </w:p>
        </w:tc>
        <w:tc>
          <w:tcPr>
            <w:tcW w:w="993" w:type="dxa"/>
            <w:vAlign w:val="center"/>
          </w:tcPr>
          <w:p w:rsidR="00A833B3" w:rsidRDefault="00A833B3" w:rsidP="006763E8">
            <w:pPr>
              <w:jc w:val="center"/>
              <w:rPr>
                <w:rFonts w:ascii="Arial LatArm" w:hAnsi="Arial LatArm" w:cs="Arial"/>
              </w:rPr>
            </w:pPr>
          </w:p>
        </w:tc>
        <w:tc>
          <w:tcPr>
            <w:tcW w:w="850" w:type="dxa"/>
            <w:vAlign w:val="center"/>
          </w:tcPr>
          <w:p w:rsidR="00A833B3" w:rsidRDefault="00A833B3" w:rsidP="006763E8">
            <w:pPr>
              <w:jc w:val="center"/>
              <w:rPr>
                <w:rFonts w:ascii="Arial LatArm" w:hAnsi="Arial LatArm" w:cs="Arial"/>
              </w:rPr>
            </w:pPr>
          </w:p>
        </w:tc>
        <w:tc>
          <w:tcPr>
            <w:tcW w:w="1418" w:type="dxa"/>
            <w:vAlign w:val="center"/>
          </w:tcPr>
          <w:p w:rsidR="00A833B3" w:rsidRPr="00A71D81" w:rsidRDefault="00A833B3" w:rsidP="006763E8">
            <w:pPr>
              <w:jc w:val="center"/>
              <w:rPr>
                <w:rFonts w:ascii="GHEA Grapalat" w:hAnsi="GHEA Grapalat"/>
                <w:sz w:val="20"/>
              </w:rPr>
            </w:pPr>
            <w:r>
              <w:rPr>
                <w:rFonts w:ascii="GHEA Grapalat" w:hAnsi="GHEA Grapalat" w:cs="Calibri"/>
                <w:sz w:val="20"/>
                <w:szCs w:val="20"/>
              </w:rPr>
              <w:t>3</w:t>
            </w:r>
          </w:p>
        </w:tc>
        <w:tc>
          <w:tcPr>
            <w:tcW w:w="1248" w:type="dxa"/>
            <w:gridSpan w:val="2"/>
          </w:tcPr>
          <w:p w:rsidR="00A833B3" w:rsidRDefault="00A833B3" w:rsidP="006763E8">
            <w:r w:rsidRPr="00585B55">
              <w:rPr>
                <w:rFonts w:ascii="GHEA Grapalat" w:hAnsi="GHEA Grapalat" w:cs="Courier New"/>
                <w:color w:val="1F1F1F"/>
                <w:sz w:val="12"/>
                <w:szCs w:val="42"/>
                <w:lang w:bidi="ar-SA"/>
              </w:rPr>
              <w:t>Араратский край, село Нор Харберд, Баграмян 38</w:t>
            </w:r>
          </w:p>
        </w:tc>
      </w:tr>
      <w:tr w:rsidR="00A833B3" w:rsidRPr="00576215" w:rsidTr="004E3E4B">
        <w:trPr>
          <w:trHeight w:val="1031"/>
          <w:jc w:val="center"/>
        </w:trPr>
        <w:tc>
          <w:tcPr>
            <w:tcW w:w="1467" w:type="dxa"/>
            <w:vAlign w:val="center"/>
          </w:tcPr>
          <w:p w:rsidR="00A833B3" w:rsidRDefault="00A833B3" w:rsidP="00CB471D">
            <w:pPr>
              <w:pStyle w:val="23"/>
              <w:spacing w:line="240" w:lineRule="auto"/>
              <w:ind w:firstLine="0"/>
              <w:jc w:val="center"/>
              <w:rPr>
                <w:rFonts w:ascii="GHEA Grapalat" w:hAnsi="GHEA Grapalat"/>
                <w:lang w:val="hy-AM"/>
              </w:rPr>
            </w:pPr>
            <w:r>
              <w:rPr>
                <w:rFonts w:ascii="GHEA Grapalat" w:hAnsi="GHEA Grapalat"/>
                <w:lang w:val="hy-AM"/>
              </w:rPr>
              <w:t>49</w:t>
            </w:r>
          </w:p>
        </w:tc>
        <w:tc>
          <w:tcPr>
            <w:tcW w:w="1593" w:type="dxa"/>
            <w:vAlign w:val="center"/>
          </w:tcPr>
          <w:p w:rsidR="00A833B3" w:rsidRPr="00A71D81" w:rsidRDefault="00A833B3" w:rsidP="006763E8">
            <w:pPr>
              <w:jc w:val="center"/>
              <w:rPr>
                <w:rFonts w:ascii="GHEA Grapalat" w:hAnsi="GHEA Grapalat"/>
                <w:sz w:val="20"/>
              </w:rPr>
            </w:pPr>
            <w:r>
              <w:rPr>
                <w:rFonts w:ascii="GHEA Grapalat" w:hAnsi="GHEA Grapalat" w:cs="Calibri"/>
                <w:sz w:val="16"/>
                <w:szCs w:val="16"/>
              </w:rPr>
              <w:t>33691176</w:t>
            </w:r>
          </w:p>
        </w:tc>
        <w:tc>
          <w:tcPr>
            <w:tcW w:w="1704" w:type="dxa"/>
            <w:vAlign w:val="bottom"/>
          </w:tcPr>
          <w:p w:rsidR="00A833B3" w:rsidRDefault="00A833B3" w:rsidP="006763E8">
            <w:pPr>
              <w:rPr>
                <w:rFonts w:ascii="Calibri" w:hAnsi="Calibri" w:cs="Calibri"/>
                <w:color w:val="000000"/>
                <w:sz w:val="22"/>
                <w:szCs w:val="22"/>
              </w:rPr>
            </w:pPr>
            <w:r>
              <w:rPr>
                <w:rFonts w:ascii="Calibri" w:hAnsi="Calibri" w:cs="Calibri"/>
                <w:color w:val="000000"/>
                <w:sz w:val="22"/>
                <w:szCs w:val="22"/>
              </w:rPr>
              <w:t>Белодез 3% 100 мл</w:t>
            </w:r>
          </w:p>
        </w:tc>
        <w:tc>
          <w:tcPr>
            <w:tcW w:w="1053" w:type="dxa"/>
            <w:vAlign w:val="center"/>
          </w:tcPr>
          <w:p w:rsidR="00A833B3" w:rsidRPr="00C36823" w:rsidRDefault="00A833B3" w:rsidP="006763E8">
            <w:pPr>
              <w:widowControl w:val="0"/>
              <w:spacing w:after="120"/>
              <w:jc w:val="center"/>
              <w:rPr>
                <w:rFonts w:ascii="GHEA Grapalat" w:hAnsi="GHEA Grapalat"/>
                <w:sz w:val="22"/>
                <w:szCs w:val="20"/>
              </w:rPr>
            </w:pPr>
          </w:p>
        </w:tc>
        <w:tc>
          <w:tcPr>
            <w:tcW w:w="4253" w:type="dxa"/>
          </w:tcPr>
          <w:p w:rsidR="00A833B3" w:rsidRPr="00CE4824" w:rsidRDefault="00A833B3" w:rsidP="006763E8">
            <w:r w:rsidRPr="00CE4824">
              <w:t>140;Белодез 3% 100 мл;Наличие срока годности на момент передачи (см. примечание)</w:t>
            </w:r>
          </w:p>
        </w:tc>
        <w:tc>
          <w:tcPr>
            <w:tcW w:w="850" w:type="dxa"/>
            <w:vAlign w:val="bottom"/>
          </w:tcPr>
          <w:p w:rsidR="00A833B3" w:rsidRDefault="00A833B3" w:rsidP="006763E8">
            <w:pPr>
              <w:rPr>
                <w:rFonts w:ascii="Calibri" w:hAnsi="Calibri" w:cs="Calibri"/>
                <w:color w:val="000000"/>
                <w:sz w:val="22"/>
                <w:szCs w:val="22"/>
              </w:rPr>
            </w:pPr>
            <w:r>
              <w:rPr>
                <w:rFonts w:ascii="Calibri" w:hAnsi="Calibri" w:cs="Calibri"/>
                <w:color w:val="000000"/>
                <w:sz w:val="22"/>
                <w:szCs w:val="22"/>
              </w:rPr>
              <w:t>флакон</w:t>
            </w:r>
          </w:p>
        </w:tc>
        <w:tc>
          <w:tcPr>
            <w:tcW w:w="993" w:type="dxa"/>
            <w:vAlign w:val="center"/>
          </w:tcPr>
          <w:p w:rsidR="00A833B3" w:rsidRDefault="00A833B3" w:rsidP="006763E8">
            <w:pPr>
              <w:jc w:val="center"/>
              <w:rPr>
                <w:rFonts w:ascii="Arial LatArm" w:hAnsi="Arial LatArm" w:cs="Arial"/>
              </w:rPr>
            </w:pPr>
          </w:p>
        </w:tc>
        <w:tc>
          <w:tcPr>
            <w:tcW w:w="850" w:type="dxa"/>
            <w:vAlign w:val="center"/>
          </w:tcPr>
          <w:p w:rsidR="00A833B3" w:rsidRDefault="00A833B3" w:rsidP="006763E8">
            <w:pPr>
              <w:jc w:val="center"/>
              <w:rPr>
                <w:rFonts w:ascii="Arial LatArm" w:hAnsi="Arial LatArm" w:cs="Arial"/>
              </w:rPr>
            </w:pPr>
          </w:p>
        </w:tc>
        <w:tc>
          <w:tcPr>
            <w:tcW w:w="1418" w:type="dxa"/>
            <w:vAlign w:val="center"/>
          </w:tcPr>
          <w:p w:rsidR="00A833B3" w:rsidRPr="00A71D81" w:rsidRDefault="00A833B3" w:rsidP="006763E8">
            <w:pPr>
              <w:jc w:val="center"/>
              <w:rPr>
                <w:rFonts w:ascii="GHEA Grapalat" w:hAnsi="GHEA Grapalat"/>
                <w:sz w:val="20"/>
              </w:rPr>
            </w:pPr>
            <w:r>
              <w:rPr>
                <w:rFonts w:ascii="GHEA Grapalat" w:hAnsi="GHEA Grapalat" w:cs="Calibri"/>
                <w:sz w:val="20"/>
                <w:szCs w:val="20"/>
              </w:rPr>
              <w:t>3</w:t>
            </w:r>
          </w:p>
        </w:tc>
        <w:tc>
          <w:tcPr>
            <w:tcW w:w="1248" w:type="dxa"/>
            <w:gridSpan w:val="2"/>
          </w:tcPr>
          <w:p w:rsidR="00A833B3" w:rsidRDefault="00A833B3" w:rsidP="006763E8">
            <w:r w:rsidRPr="00585B55">
              <w:rPr>
                <w:rFonts w:ascii="GHEA Grapalat" w:hAnsi="GHEA Grapalat" w:cs="Courier New"/>
                <w:color w:val="1F1F1F"/>
                <w:sz w:val="12"/>
                <w:szCs w:val="42"/>
                <w:lang w:bidi="ar-SA"/>
              </w:rPr>
              <w:t>Араратский край, село Нор Харберд, Баграмян 38</w:t>
            </w:r>
          </w:p>
        </w:tc>
      </w:tr>
      <w:tr w:rsidR="00A833B3" w:rsidRPr="00576215" w:rsidTr="004E3E4B">
        <w:trPr>
          <w:trHeight w:val="1031"/>
          <w:jc w:val="center"/>
        </w:trPr>
        <w:tc>
          <w:tcPr>
            <w:tcW w:w="1467" w:type="dxa"/>
            <w:vAlign w:val="center"/>
          </w:tcPr>
          <w:p w:rsidR="00A833B3" w:rsidRDefault="00A833B3" w:rsidP="00CB471D">
            <w:pPr>
              <w:pStyle w:val="23"/>
              <w:spacing w:line="240" w:lineRule="auto"/>
              <w:ind w:firstLine="0"/>
              <w:jc w:val="center"/>
              <w:rPr>
                <w:rFonts w:ascii="GHEA Grapalat" w:hAnsi="GHEA Grapalat"/>
                <w:lang w:val="hy-AM"/>
              </w:rPr>
            </w:pPr>
            <w:r>
              <w:rPr>
                <w:rFonts w:ascii="GHEA Grapalat" w:hAnsi="GHEA Grapalat"/>
                <w:lang w:val="hy-AM"/>
              </w:rPr>
              <w:t>50</w:t>
            </w:r>
          </w:p>
        </w:tc>
        <w:tc>
          <w:tcPr>
            <w:tcW w:w="1593" w:type="dxa"/>
            <w:vAlign w:val="center"/>
          </w:tcPr>
          <w:p w:rsidR="00A833B3" w:rsidRPr="00A71D81" w:rsidRDefault="00A833B3" w:rsidP="006763E8">
            <w:pPr>
              <w:jc w:val="center"/>
              <w:rPr>
                <w:rFonts w:ascii="GHEA Grapalat" w:hAnsi="GHEA Grapalat"/>
                <w:sz w:val="20"/>
              </w:rPr>
            </w:pPr>
            <w:r>
              <w:rPr>
                <w:rFonts w:ascii="GHEA Grapalat" w:hAnsi="GHEA Grapalat" w:cs="Calibri"/>
                <w:sz w:val="16"/>
                <w:szCs w:val="16"/>
              </w:rPr>
              <w:t>33691176</w:t>
            </w:r>
          </w:p>
        </w:tc>
        <w:tc>
          <w:tcPr>
            <w:tcW w:w="1704" w:type="dxa"/>
            <w:vAlign w:val="bottom"/>
          </w:tcPr>
          <w:p w:rsidR="00A833B3" w:rsidRDefault="00A833B3" w:rsidP="006763E8">
            <w:pPr>
              <w:rPr>
                <w:rFonts w:ascii="Calibri" w:hAnsi="Calibri" w:cs="Calibri"/>
                <w:color w:val="000000"/>
                <w:sz w:val="22"/>
                <w:szCs w:val="22"/>
              </w:rPr>
            </w:pPr>
            <w:r>
              <w:rPr>
                <w:rFonts w:ascii="Calibri" w:hAnsi="Calibri" w:cs="Calibri"/>
                <w:color w:val="000000"/>
                <w:sz w:val="22"/>
                <w:szCs w:val="22"/>
              </w:rPr>
              <w:t>Бондинг 5 мл</w:t>
            </w:r>
          </w:p>
        </w:tc>
        <w:tc>
          <w:tcPr>
            <w:tcW w:w="1053" w:type="dxa"/>
            <w:vAlign w:val="center"/>
          </w:tcPr>
          <w:p w:rsidR="00A833B3" w:rsidRPr="00C36823" w:rsidRDefault="00A833B3" w:rsidP="006763E8">
            <w:pPr>
              <w:widowControl w:val="0"/>
              <w:spacing w:after="120"/>
              <w:jc w:val="center"/>
              <w:rPr>
                <w:rFonts w:ascii="GHEA Grapalat" w:hAnsi="GHEA Grapalat"/>
                <w:sz w:val="22"/>
                <w:szCs w:val="20"/>
              </w:rPr>
            </w:pPr>
          </w:p>
        </w:tc>
        <w:tc>
          <w:tcPr>
            <w:tcW w:w="4253" w:type="dxa"/>
          </w:tcPr>
          <w:p w:rsidR="00A833B3" w:rsidRPr="00CE4824" w:rsidRDefault="00A833B3" w:rsidP="006763E8">
            <w:r w:rsidRPr="00CE4824">
              <w:t>141;Бондинг 5 мл;Наличие срока годности на момент передачи (см. примечание)</w:t>
            </w:r>
          </w:p>
        </w:tc>
        <w:tc>
          <w:tcPr>
            <w:tcW w:w="850" w:type="dxa"/>
            <w:vAlign w:val="bottom"/>
          </w:tcPr>
          <w:p w:rsidR="00A833B3" w:rsidRDefault="00A833B3" w:rsidP="006763E8">
            <w:pPr>
              <w:rPr>
                <w:rFonts w:ascii="Calibri" w:hAnsi="Calibri" w:cs="Calibri"/>
                <w:color w:val="000000"/>
                <w:sz w:val="22"/>
                <w:szCs w:val="22"/>
              </w:rPr>
            </w:pPr>
            <w:r>
              <w:rPr>
                <w:rFonts w:ascii="Calibri" w:hAnsi="Calibri" w:cs="Calibri"/>
                <w:color w:val="000000"/>
                <w:sz w:val="22"/>
                <w:szCs w:val="22"/>
              </w:rPr>
              <w:t>флакон</w:t>
            </w:r>
          </w:p>
        </w:tc>
        <w:tc>
          <w:tcPr>
            <w:tcW w:w="993" w:type="dxa"/>
            <w:vAlign w:val="center"/>
          </w:tcPr>
          <w:p w:rsidR="00A833B3" w:rsidRDefault="00A833B3" w:rsidP="006763E8">
            <w:pPr>
              <w:jc w:val="center"/>
              <w:rPr>
                <w:rFonts w:ascii="Arial LatArm" w:hAnsi="Arial LatArm" w:cs="Arial"/>
              </w:rPr>
            </w:pPr>
          </w:p>
        </w:tc>
        <w:tc>
          <w:tcPr>
            <w:tcW w:w="850" w:type="dxa"/>
            <w:vAlign w:val="center"/>
          </w:tcPr>
          <w:p w:rsidR="00A833B3" w:rsidRDefault="00A833B3" w:rsidP="006763E8">
            <w:pPr>
              <w:jc w:val="center"/>
              <w:rPr>
                <w:rFonts w:ascii="Arial LatArm" w:hAnsi="Arial LatArm" w:cs="Arial"/>
              </w:rPr>
            </w:pPr>
          </w:p>
        </w:tc>
        <w:tc>
          <w:tcPr>
            <w:tcW w:w="1418" w:type="dxa"/>
            <w:vAlign w:val="center"/>
          </w:tcPr>
          <w:p w:rsidR="00A833B3" w:rsidRPr="00A71D81" w:rsidRDefault="00A833B3" w:rsidP="006763E8">
            <w:pPr>
              <w:jc w:val="center"/>
              <w:rPr>
                <w:rFonts w:ascii="GHEA Grapalat" w:hAnsi="GHEA Grapalat"/>
                <w:sz w:val="20"/>
              </w:rPr>
            </w:pPr>
            <w:r>
              <w:rPr>
                <w:rFonts w:ascii="GHEA Grapalat" w:hAnsi="GHEA Grapalat" w:cs="Calibri"/>
                <w:sz w:val="20"/>
                <w:szCs w:val="20"/>
              </w:rPr>
              <w:t>1</w:t>
            </w:r>
          </w:p>
        </w:tc>
        <w:tc>
          <w:tcPr>
            <w:tcW w:w="1248" w:type="dxa"/>
            <w:gridSpan w:val="2"/>
          </w:tcPr>
          <w:p w:rsidR="00A833B3" w:rsidRDefault="00A833B3" w:rsidP="006763E8">
            <w:r w:rsidRPr="00585B55">
              <w:rPr>
                <w:rFonts w:ascii="GHEA Grapalat" w:hAnsi="GHEA Grapalat" w:cs="Courier New"/>
                <w:color w:val="1F1F1F"/>
                <w:sz w:val="12"/>
                <w:szCs w:val="42"/>
                <w:lang w:bidi="ar-SA"/>
              </w:rPr>
              <w:t>Араратский край, село Нор Харберд, Баграмян 38</w:t>
            </w:r>
          </w:p>
        </w:tc>
      </w:tr>
      <w:tr w:rsidR="00A833B3" w:rsidRPr="00576215" w:rsidTr="004E3E4B">
        <w:trPr>
          <w:trHeight w:val="1031"/>
          <w:jc w:val="center"/>
        </w:trPr>
        <w:tc>
          <w:tcPr>
            <w:tcW w:w="1467" w:type="dxa"/>
            <w:vAlign w:val="center"/>
          </w:tcPr>
          <w:p w:rsidR="00A833B3" w:rsidRDefault="00A833B3" w:rsidP="00CB471D">
            <w:pPr>
              <w:pStyle w:val="23"/>
              <w:spacing w:line="240" w:lineRule="auto"/>
              <w:ind w:firstLine="0"/>
              <w:jc w:val="center"/>
              <w:rPr>
                <w:rFonts w:ascii="GHEA Grapalat" w:hAnsi="GHEA Grapalat"/>
                <w:lang w:val="hy-AM"/>
              </w:rPr>
            </w:pPr>
            <w:r>
              <w:rPr>
                <w:rFonts w:ascii="GHEA Grapalat" w:hAnsi="GHEA Grapalat"/>
                <w:lang w:val="hy-AM"/>
              </w:rPr>
              <w:t>51</w:t>
            </w:r>
          </w:p>
        </w:tc>
        <w:tc>
          <w:tcPr>
            <w:tcW w:w="1593" w:type="dxa"/>
            <w:vAlign w:val="center"/>
          </w:tcPr>
          <w:p w:rsidR="00A833B3" w:rsidRPr="00A71D81" w:rsidRDefault="00A833B3" w:rsidP="006763E8">
            <w:pPr>
              <w:jc w:val="center"/>
              <w:rPr>
                <w:rFonts w:ascii="GHEA Grapalat" w:hAnsi="GHEA Grapalat"/>
                <w:sz w:val="20"/>
              </w:rPr>
            </w:pPr>
            <w:r>
              <w:rPr>
                <w:rFonts w:ascii="GHEA Grapalat" w:hAnsi="GHEA Grapalat" w:cs="Calibri"/>
                <w:sz w:val="16"/>
                <w:szCs w:val="16"/>
              </w:rPr>
              <w:t>24451140</w:t>
            </w:r>
          </w:p>
        </w:tc>
        <w:tc>
          <w:tcPr>
            <w:tcW w:w="1704" w:type="dxa"/>
            <w:vAlign w:val="bottom"/>
          </w:tcPr>
          <w:p w:rsidR="00A833B3" w:rsidRDefault="00A833B3" w:rsidP="006763E8">
            <w:pPr>
              <w:rPr>
                <w:rFonts w:ascii="Calibri" w:hAnsi="Calibri" w:cs="Calibri"/>
                <w:color w:val="000000"/>
                <w:sz w:val="22"/>
                <w:szCs w:val="22"/>
              </w:rPr>
            </w:pPr>
            <w:r>
              <w:rPr>
                <w:rFonts w:ascii="Calibri" w:hAnsi="Calibri" w:cs="Calibri"/>
                <w:color w:val="000000"/>
                <w:sz w:val="22"/>
                <w:szCs w:val="22"/>
              </w:rPr>
              <w:t>«Аниос» спрей</w:t>
            </w:r>
          </w:p>
        </w:tc>
        <w:tc>
          <w:tcPr>
            <w:tcW w:w="1053" w:type="dxa"/>
            <w:vAlign w:val="center"/>
          </w:tcPr>
          <w:p w:rsidR="00A833B3" w:rsidRPr="00C36823" w:rsidRDefault="00A833B3" w:rsidP="006763E8">
            <w:pPr>
              <w:widowControl w:val="0"/>
              <w:spacing w:after="120"/>
              <w:jc w:val="center"/>
              <w:rPr>
                <w:rFonts w:ascii="GHEA Grapalat" w:hAnsi="GHEA Grapalat"/>
                <w:sz w:val="22"/>
                <w:szCs w:val="20"/>
              </w:rPr>
            </w:pPr>
          </w:p>
        </w:tc>
        <w:tc>
          <w:tcPr>
            <w:tcW w:w="4253" w:type="dxa"/>
          </w:tcPr>
          <w:p w:rsidR="00A833B3" w:rsidRPr="00CE4824" w:rsidRDefault="00A833B3" w:rsidP="006763E8">
            <w:r w:rsidRPr="00CE4824">
              <w:t>142;Спрей «Аниос»;Наличие срока годности на момент передачи (см. примечание)</w:t>
            </w:r>
          </w:p>
        </w:tc>
        <w:tc>
          <w:tcPr>
            <w:tcW w:w="850" w:type="dxa"/>
            <w:vAlign w:val="bottom"/>
          </w:tcPr>
          <w:p w:rsidR="00A833B3" w:rsidRDefault="00A833B3" w:rsidP="006763E8">
            <w:pPr>
              <w:rPr>
                <w:rFonts w:ascii="Calibri" w:hAnsi="Calibri" w:cs="Calibri"/>
                <w:color w:val="000000"/>
                <w:sz w:val="22"/>
                <w:szCs w:val="22"/>
              </w:rPr>
            </w:pPr>
            <w:r>
              <w:rPr>
                <w:rFonts w:ascii="Calibri" w:hAnsi="Calibri" w:cs="Calibri"/>
                <w:color w:val="000000"/>
                <w:sz w:val="22"/>
                <w:szCs w:val="22"/>
              </w:rPr>
              <w:t>флакон</w:t>
            </w:r>
          </w:p>
        </w:tc>
        <w:tc>
          <w:tcPr>
            <w:tcW w:w="993" w:type="dxa"/>
            <w:vAlign w:val="center"/>
          </w:tcPr>
          <w:p w:rsidR="00A833B3" w:rsidRDefault="00A833B3" w:rsidP="006763E8">
            <w:pPr>
              <w:jc w:val="center"/>
              <w:rPr>
                <w:rFonts w:ascii="Arial LatArm" w:hAnsi="Arial LatArm" w:cs="Arial"/>
              </w:rPr>
            </w:pPr>
          </w:p>
        </w:tc>
        <w:tc>
          <w:tcPr>
            <w:tcW w:w="850" w:type="dxa"/>
            <w:vAlign w:val="center"/>
          </w:tcPr>
          <w:p w:rsidR="00A833B3" w:rsidRDefault="00A833B3" w:rsidP="006763E8">
            <w:pPr>
              <w:jc w:val="center"/>
              <w:rPr>
                <w:rFonts w:ascii="Arial LatArm" w:hAnsi="Arial LatArm" w:cs="Arial"/>
              </w:rPr>
            </w:pPr>
          </w:p>
        </w:tc>
        <w:tc>
          <w:tcPr>
            <w:tcW w:w="1418" w:type="dxa"/>
            <w:vAlign w:val="center"/>
          </w:tcPr>
          <w:p w:rsidR="00A833B3" w:rsidRPr="00A71D81" w:rsidRDefault="00A833B3" w:rsidP="006763E8">
            <w:pPr>
              <w:jc w:val="center"/>
              <w:rPr>
                <w:rFonts w:ascii="GHEA Grapalat" w:hAnsi="GHEA Grapalat"/>
                <w:sz w:val="20"/>
              </w:rPr>
            </w:pPr>
            <w:r>
              <w:rPr>
                <w:rFonts w:ascii="GHEA Grapalat" w:hAnsi="GHEA Grapalat" w:cs="Calibri"/>
                <w:sz w:val="20"/>
                <w:szCs w:val="20"/>
              </w:rPr>
              <w:t>1</w:t>
            </w:r>
          </w:p>
        </w:tc>
        <w:tc>
          <w:tcPr>
            <w:tcW w:w="1248" w:type="dxa"/>
            <w:gridSpan w:val="2"/>
          </w:tcPr>
          <w:p w:rsidR="00A833B3" w:rsidRDefault="00A833B3" w:rsidP="006763E8">
            <w:r w:rsidRPr="00585B55">
              <w:rPr>
                <w:rFonts w:ascii="GHEA Grapalat" w:hAnsi="GHEA Grapalat" w:cs="Courier New"/>
                <w:color w:val="1F1F1F"/>
                <w:sz w:val="12"/>
                <w:szCs w:val="42"/>
                <w:lang w:bidi="ar-SA"/>
              </w:rPr>
              <w:t>Араратский край, село Нор Харберд, Баграмян 38</w:t>
            </w:r>
          </w:p>
        </w:tc>
      </w:tr>
      <w:tr w:rsidR="00A833B3" w:rsidRPr="00576215" w:rsidTr="004E3E4B">
        <w:trPr>
          <w:trHeight w:val="1031"/>
          <w:jc w:val="center"/>
        </w:trPr>
        <w:tc>
          <w:tcPr>
            <w:tcW w:w="1467" w:type="dxa"/>
            <w:vAlign w:val="center"/>
          </w:tcPr>
          <w:p w:rsidR="00A833B3" w:rsidRDefault="00A833B3" w:rsidP="00CB471D">
            <w:pPr>
              <w:pStyle w:val="23"/>
              <w:spacing w:line="240" w:lineRule="auto"/>
              <w:ind w:firstLine="0"/>
              <w:jc w:val="center"/>
              <w:rPr>
                <w:rFonts w:ascii="GHEA Grapalat" w:hAnsi="GHEA Grapalat"/>
                <w:lang w:val="hy-AM"/>
              </w:rPr>
            </w:pPr>
            <w:r>
              <w:rPr>
                <w:rFonts w:ascii="GHEA Grapalat" w:hAnsi="GHEA Grapalat"/>
                <w:lang w:val="hy-AM"/>
              </w:rPr>
              <w:t>52</w:t>
            </w:r>
          </w:p>
        </w:tc>
        <w:tc>
          <w:tcPr>
            <w:tcW w:w="1593" w:type="dxa"/>
            <w:vAlign w:val="center"/>
          </w:tcPr>
          <w:p w:rsidR="00A833B3" w:rsidRPr="00A71D81" w:rsidRDefault="00A833B3" w:rsidP="006763E8">
            <w:pPr>
              <w:jc w:val="center"/>
              <w:rPr>
                <w:rFonts w:ascii="GHEA Grapalat" w:hAnsi="GHEA Grapalat"/>
                <w:sz w:val="20"/>
              </w:rPr>
            </w:pPr>
            <w:r>
              <w:rPr>
                <w:rFonts w:ascii="GHEA Grapalat" w:hAnsi="GHEA Grapalat" w:cs="Calibri"/>
                <w:sz w:val="16"/>
                <w:szCs w:val="16"/>
              </w:rPr>
              <w:t>32351230</w:t>
            </w:r>
          </w:p>
        </w:tc>
        <w:tc>
          <w:tcPr>
            <w:tcW w:w="1704" w:type="dxa"/>
            <w:vAlign w:val="bottom"/>
          </w:tcPr>
          <w:p w:rsidR="00A833B3" w:rsidRDefault="00A833B3" w:rsidP="006763E8">
            <w:pPr>
              <w:rPr>
                <w:rFonts w:ascii="Calibri" w:hAnsi="Calibri" w:cs="Calibri"/>
                <w:color w:val="000000"/>
                <w:sz w:val="22"/>
                <w:szCs w:val="22"/>
              </w:rPr>
            </w:pPr>
            <w:r>
              <w:rPr>
                <w:rFonts w:ascii="Calibri" w:hAnsi="Calibri" w:cs="Calibri"/>
                <w:color w:val="000000"/>
                <w:sz w:val="22"/>
                <w:szCs w:val="22"/>
              </w:rPr>
              <w:t>Рентгеновская пленка N50</w:t>
            </w:r>
          </w:p>
        </w:tc>
        <w:tc>
          <w:tcPr>
            <w:tcW w:w="1053" w:type="dxa"/>
            <w:vAlign w:val="center"/>
          </w:tcPr>
          <w:p w:rsidR="00A833B3" w:rsidRPr="00C36823" w:rsidRDefault="00A833B3" w:rsidP="006763E8">
            <w:pPr>
              <w:widowControl w:val="0"/>
              <w:spacing w:after="120"/>
              <w:jc w:val="center"/>
              <w:rPr>
                <w:rFonts w:ascii="GHEA Grapalat" w:hAnsi="GHEA Grapalat"/>
                <w:sz w:val="22"/>
                <w:szCs w:val="20"/>
              </w:rPr>
            </w:pPr>
          </w:p>
        </w:tc>
        <w:tc>
          <w:tcPr>
            <w:tcW w:w="4253" w:type="dxa"/>
          </w:tcPr>
          <w:p w:rsidR="00A833B3" w:rsidRPr="00CE4824" w:rsidRDefault="00A833B3" w:rsidP="006763E8">
            <w:r w:rsidRPr="00CE4824">
              <w:t>143;Рентгеновская пленка N50;Наличие срока годности на момент передачи (см. примечание)</w:t>
            </w:r>
          </w:p>
        </w:tc>
        <w:tc>
          <w:tcPr>
            <w:tcW w:w="850" w:type="dxa"/>
            <w:vAlign w:val="bottom"/>
          </w:tcPr>
          <w:p w:rsidR="00A833B3" w:rsidRDefault="00A833B3" w:rsidP="006763E8">
            <w:pPr>
              <w:rPr>
                <w:rFonts w:ascii="Calibri" w:hAnsi="Calibri" w:cs="Calibri"/>
                <w:color w:val="000000"/>
                <w:sz w:val="22"/>
                <w:szCs w:val="22"/>
              </w:rPr>
            </w:pPr>
            <w:r>
              <w:rPr>
                <w:rFonts w:ascii="Calibri" w:hAnsi="Calibri" w:cs="Calibri"/>
                <w:color w:val="000000"/>
                <w:sz w:val="22"/>
                <w:szCs w:val="22"/>
              </w:rPr>
              <w:t>упаковка</w:t>
            </w:r>
          </w:p>
        </w:tc>
        <w:tc>
          <w:tcPr>
            <w:tcW w:w="993" w:type="dxa"/>
            <w:vAlign w:val="center"/>
          </w:tcPr>
          <w:p w:rsidR="00A833B3" w:rsidRDefault="00A833B3" w:rsidP="006763E8">
            <w:pPr>
              <w:jc w:val="center"/>
              <w:rPr>
                <w:rFonts w:ascii="Arial LatArm" w:hAnsi="Arial LatArm" w:cs="Arial"/>
              </w:rPr>
            </w:pPr>
          </w:p>
        </w:tc>
        <w:tc>
          <w:tcPr>
            <w:tcW w:w="850" w:type="dxa"/>
            <w:vAlign w:val="center"/>
          </w:tcPr>
          <w:p w:rsidR="00A833B3" w:rsidRDefault="00A833B3" w:rsidP="006763E8">
            <w:pPr>
              <w:jc w:val="center"/>
              <w:rPr>
                <w:rFonts w:ascii="Arial LatArm" w:hAnsi="Arial LatArm" w:cs="Arial"/>
              </w:rPr>
            </w:pPr>
          </w:p>
        </w:tc>
        <w:tc>
          <w:tcPr>
            <w:tcW w:w="1418" w:type="dxa"/>
            <w:vAlign w:val="center"/>
          </w:tcPr>
          <w:p w:rsidR="00A833B3" w:rsidRPr="00A71D81" w:rsidRDefault="00A833B3" w:rsidP="006763E8">
            <w:pPr>
              <w:jc w:val="center"/>
              <w:rPr>
                <w:rFonts w:ascii="GHEA Grapalat" w:hAnsi="GHEA Grapalat"/>
                <w:sz w:val="20"/>
              </w:rPr>
            </w:pPr>
            <w:r>
              <w:rPr>
                <w:rFonts w:ascii="GHEA Grapalat" w:hAnsi="GHEA Grapalat" w:cs="Calibri"/>
                <w:sz w:val="20"/>
                <w:szCs w:val="20"/>
              </w:rPr>
              <w:t>1</w:t>
            </w:r>
          </w:p>
        </w:tc>
        <w:tc>
          <w:tcPr>
            <w:tcW w:w="1248" w:type="dxa"/>
            <w:gridSpan w:val="2"/>
          </w:tcPr>
          <w:p w:rsidR="00A833B3" w:rsidRDefault="00A833B3" w:rsidP="006763E8">
            <w:r w:rsidRPr="00585B55">
              <w:rPr>
                <w:rFonts w:ascii="GHEA Grapalat" w:hAnsi="GHEA Grapalat" w:cs="Courier New"/>
                <w:color w:val="1F1F1F"/>
                <w:sz w:val="12"/>
                <w:szCs w:val="42"/>
                <w:lang w:bidi="ar-SA"/>
              </w:rPr>
              <w:t>Араратский край, село Нор Харберд, Баграмян 38</w:t>
            </w:r>
          </w:p>
        </w:tc>
      </w:tr>
      <w:tr w:rsidR="00A833B3" w:rsidRPr="00576215" w:rsidTr="004E3E4B">
        <w:trPr>
          <w:trHeight w:val="1031"/>
          <w:jc w:val="center"/>
        </w:trPr>
        <w:tc>
          <w:tcPr>
            <w:tcW w:w="1467" w:type="dxa"/>
            <w:vAlign w:val="center"/>
          </w:tcPr>
          <w:p w:rsidR="00A833B3" w:rsidRDefault="00A833B3" w:rsidP="00CB471D">
            <w:pPr>
              <w:pStyle w:val="23"/>
              <w:spacing w:line="240" w:lineRule="auto"/>
              <w:ind w:firstLine="0"/>
              <w:jc w:val="center"/>
              <w:rPr>
                <w:rFonts w:ascii="GHEA Grapalat" w:hAnsi="GHEA Grapalat"/>
                <w:lang w:val="hy-AM"/>
              </w:rPr>
            </w:pPr>
            <w:r>
              <w:rPr>
                <w:rFonts w:ascii="GHEA Grapalat" w:hAnsi="GHEA Grapalat"/>
                <w:lang w:val="hy-AM"/>
              </w:rPr>
              <w:t>53</w:t>
            </w:r>
          </w:p>
        </w:tc>
        <w:tc>
          <w:tcPr>
            <w:tcW w:w="1593" w:type="dxa"/>
            <w:vAlign w:val="center"/>
          </w:tcPr>
          <w:p w:rsidR="00A833B3" w:rsidRPr="00A71D81" w:rsidRDefault="00A833B3" w:rsidP="006763E8">
            <w:pPr>
              <w:jc w:val="center"/>
              <w:rPr>
                <w:rFonts w:ascii="GHEA Grapalat" w:hAnsi="GHEA Grapalat"/>
                <w:sz w:val="20"/>
              </w:rPr>
            </w:pPr>
            <w:r>
              <w:rPr>
                <w:rFonts w:ascii="GHEA Grapalat" w:hAnsi="GHEA Grapalat" w:cs="Calibri"/>
                <w:sz w:val="16"/>
                <w:szCs w:val="16"/>
              </w:rPr>
              <w:t>33141211</w:t>
            </w:r>
          </w:p>
        </w:tc>
        <w:tc>
          <w:tcPr>
            <w:tcW w:w="1704" w:type="dxa"/>
            <w:vAlign w:val="bottom"/>
          </w:tcPr>
          <w:p w:rsidR="00A833B3" w:rsidRDefault="00A833B3" w:rsidP="006763E8">
            <w:pPr>
              <w:rPr>
                <w:rFonts w:ascii="Calibri" w:hAnsi="Calibri" w:cs="Calibri"/>
                <w:color w:val="000000"/>
                <w:sz w:val="22"/>
                <w:szCs w:val="22"/>
              </w:rPr>
            </w:pPr>
            <w:r>
              <w:rPr>
                <w:rFonts w:ascii="Calibri" w:hAnsi="Calibri" w:cs="Calibri"/>
                <w:color w:val="000000"/>
                <w:sz w:val="22"/>
                <w:szCs w:val="22"/>
              </w:rPr>
              <w:t>Стекловолоконные штифты конические M-1</w:t>
            </w:r>
          </w:p>
        </w:tc>
        <w:tc>
          <w:tcPr>
            <w:tcW w:w="1053" w:type="dxa"/>
            <w:vAlign w:val="center"/>
          </w:tcPr>
          <w:p w:rsidR="00A833B3" w:rsidRPr="00C36823" w:rsidRDefault="00A833B3" w:rsidP="006763E8">
            <w:pPr>
              <w:widowControl w:val="0"/>
              <w:spacing w:after="120"/>
              <w:jc w:val="center"/>
              <w:rPr>
                <w:rFonts w:ascii="GHEA Grapalat" w:hAnsi="GHEA Grapalat"/>
                <w:sz w:val="22"/>
                <w:szCs w:val="20"/>
              </w:rPr>
            </w:pPr>
          </w:p>
        </w:tc>
        <w:tc>
          <w:tcPr>
            <w:tcW w:w="4253" w:type="dxa"/>
          </w:tcPr>
          <w:p w:rsidR="00A833B3" w:rsidRPr="00CE4824" w:rsidRDefault="00A833B3" w:rsidP="006763E8">
            <w:r w:rsidRPr="00CE4824">
              <w:t>144;Стекловолоконные штифты конические M-1;Наличие срока годности на момент передачи (см. примечание)</w:t>
            </w:r>
          </w:p>
        </w:tc>
        <w:tc>
          <w:tcPr>
            <w:tcW w:w="850" w:type="dxa"/>
            <w:vAlign w:val="bottom"/>
          </w:tcPr>
          <w:p w:rsidR="00A833B3" w:rsidRDefault="00A833B3" w:rsidP="006763E8">
            <w:pPr>
              <w:rPr>
                <w:rFonts w:ascii="Calibri" w:hAnsi="Calibri" w:cs="Calibri"/>
                <w:color w:val="000000"/>
                <w:sz w:val="22"/>
                <w:szCs w:val="22"/>
              </w:rPr>
            </w:pPr>
            <w:r>
              <w:rPr>
                <w:rFonts w:ascii="Calibri" w:hAnsi="Calibri" w:cs="Calibri"/>
                <w:color w:val="000000"/>
                <w:sz w:val="22"/>
                <w:szCs w:val="22"/>
              </w:rPr>
              <w:t>штука</w:t>
            </w:r>
          </w:p>
        </w:tc>
        <w:tc>
          <w:tcPr>
            <w:tcW w:w="993" w:type="dxa"/>
            <w:vAlign w:val="center"/>
          </w:tcPr>
          <w:p w:rsidR="00A833B3" w:rsidRDefault="00A833B3" w:rsidP="006763E8">
            <w:pPr>
              <w:jc w:val="center"/>
              <w:rPr>
                <w:rFonts w:ascii="Arial LatArm" w:hAnsi="Arial LatArm" w:cs="Arial"/>
              </w:rPr>
            </w:pPr>
          </w:p>
        </w:tc>
        <w:tc>
          <w:tcPr>
            <w:tcW w:w="850" w:type="dxa"/>
            <w:vAlign w:val="center"/>
          </w:tcPr>
          <w:p w:rsidR="00A833B3" w:rsidRDefault="00A833B3" w:rsidP="006763E8">
            <w:pPr>
              <w:jc w:val="center"/>
              <w:rPr>
                <w:rFonts w:ascii="Arial LatArm" w:hAnsi="Arial LatArm" w:cs="Arial"/>
              </w:rPr>
            </w:pPr>
          </w:p>
        </w:tc>
        <w:tc>
          <w:tcPr>
            <w:tcW w:w="1418" w:type="dxa"/>
            <w:vAlign w:val="center"/>
          </w:tcPr>
          <w:p w:rsidR="00A833B3" w:rsidRPr="00A71D81" w:rsidRDefault="00A833B3" w:rsidP="006763E8">
            <w:pPr>
              <w:jc w:val="center"/>
              <w:rPr>
                <w:rFonts w:ascii="GHEA Grapalat" w:hAnsi="GHEA Grapalat"/>
                <w:sz w:val="20"/>
              </w:rPr>
            </w:pPr>
            <w:r>
              <w:rPr>
                <w:rFonts w:ascii="GHEA Grapalat" w:hAnsi="GHEA Grapalat" w:cs="Calibri"/>
                <w:sz w:val="20"/>
                <w:szCs w:val="20"/>
              </w:rPr>
              <w:t>10</w:t>
            </w:r>
          </w:p>
        </w:tc>
        <w:tc>
          <w:tcPr>
            <w:tcW w:w="1248" w:type="dxa"/>
            <w:gridSpan w:val="2"/>
          </w:tcPr>
          <w:p w:rsidR="00A833B3" w:rsidRDefault="00A833B3" w:rsidP="006763E8">
            <w:r w:rsidRPr="00585B55">
              <w:rPr>
                <w:rFonts w:ascii="GHEA Grapalat" w:hAnsi="GHEA Grapalat" w:cs="Courier New"/>
                <w:color w:val="1F1F1F"/>
                <w:sz w:val="12"/>
                <w:szCs w:val="42"/>
                <w:lang w:bidi="ar-SA"/>
              </w:rPr>
              <w:t>Араратский край, село Нор Харберд, Баграмян 38</w:t>
            </w:r>
          </w:p>
        </w:tc>
      </w:tr>
      <w:tr w:rsidR="00A833B3" w:rsidRPr="00576215" w:rsidTr="004E3E4B">
        <w:trPr>
          <w:trHeight w:val="1031"/>
          <w:jc w:val="center"/>
        </w:trPr>
        <w:tc>
          <w:tcPr>
            <w:tcW w:w="1467" w:type="dxa"/>
            <w:vAlign w:val="center"/>
          </w:tcPr>
          <w:p w:rsidR="00A833B3" w:rsidRDefault="00A833B3" w:rsidP="00CB471D">
            <w:pPr>
              <w:pStyle w:val="23"/>
              <w:spacing w:line="240" w:lineRule="auto"/>
              <w:ind w:firstLine="0"/>
              <w:jc w:val="center"/>
              <w:rPr>
                <w:rFonts w:ascii="GHEA Grapalat" w:hAnsi="GHEA Grapalat"/>
                <w:lang w:val="hy-AM"/>
              </w:rPr>
            </w:pPr>
            <w:r>
              <w:rPr>
                <w:rFonts w:ascii="GHEA Grapalat" w:hAnsi="GHEA Grapalat"/>
                <w:lang w:val="hy-AM"/>
              </w:rPr>
              <w:t>54</w:t>
            </w:r>
          </w:p>
        </w:tc>
        <w:tc>
          <w:tcPr>
            <w:tcW w:w="1593" w:type="dxa"/>
            <w:vAlign w:val="center"/>
          </w:tcPr>
          <w:p w:rsidR="00A833B3" w:rsidRPr="00A71D81" w:rsidRDefault="00A833B3" w:rsidP="006763E8">
            <w:pPr>
              <w:jc w:val="center"/>
              <w:rPr>
                <w:rFonts w:ascii="GHEA Grapalat" w:hAnsi="GHEA Grapalat"/>
                <w:sz w:val="20"/>
              </w:rPr>
            </w:pPr>
            <w:r>
              <w:rPr>
                <w:rFonts w:ascii="GHEA Grapalat" w:hAnsi="GHEA Grapalat" w:cs="Calibri"/>
                <w:sz w:val="16"/>
                <w:szCs w:val="16"/>
              </w:rPr>
              <w:t>33141211</w:t>
            </w:r>
          </w:p>
        </w:tc>
        <w:tc>
          <w:tcPr>
            <w:tcW w:w="1704" w:type="dxa"/>
            <w:vAlign w:val="bottom"/>
          </w:tcPr>
          <w:p w:rsidR="00A833B3" w:rsidRDefault="00A833B3" w:rsidP="006763E8">
            <w:pPr>
              <w:rPr>
                <w:rFonts w:ascii="Calibri" w:hAnsi="Calibri" w:cs="Calibri"/>
                <w:color w:val="000000"/>
                <w:sz w:val="22"/>
                <w:szCs w:val="22"/>
              </w:rPr>
            </w:pPr>
            <w:r>
              <w:rPr>
                <w:rFonts w:ascii="Calibri" w:hAnsi="Calibri" w:cs="Calibri"/>
                <w:color w:val="000000"/>
                <w:sz w:val="22"/>
                <w:szCs w:val="22"/>
              </w:rPr>
              <w:t>Стекловолоконные штифты конические M-2</w:t>
            </w:r>
          </w:p>
        </w:tc>
        <w:tc>
          <w:tcPr>
            <w:tcW w:w="1053" w:type="dxa"/>
            <w:vAlign w:val="center"/>
          </w:tcPr>
          <w:p w:rsidR="00A833B3" w:rsidRPr="00C36823" w:rsidRDefault="00A833B3" w:rsidP="006763E8">
            <w:pPr>
              <w:widowControl w:val="0"/>
              <w:spacing w:after="120"/>
              <w:jc w:val="center"/>
              <w:rPr>
                <w:rFonts w:ascii="GHEA Grapalat" w:hAnsi="GHEA Grapalat"/>
                <w:sz w:val="22"/>
                <w:szCs w:val="20"/>
              </w:rPr>
            </w:pPr>
          </w:p>
        </w:tc>
        <w:tc>
          <w:tcPr>
            <w:tcW w:w="4253" w:type="dxa"/>
          </w:tcPr>
          <w:p w:rsidR="00A833B3" w:rsidRPr="00CE4824" w:rsidRDefault="00A833B3" w:rsidP="006763E8">
            <w:r w:rsidRPr="00CE4824">
              <w:t>145;Стекловолоконные штифты конические M-2;Наличие срока годности на момент передачи (см. примечание)</w:t>
            </w:r>
          </w:p>
        </w:tc>
        <w:tc>
          <w:tcPr>
            <w:tcW w:w="850" w:type="dxa"/>
            <w:vAlign w:val="bottom"/>
          </w:tcPr>
          <w:p w:rsidR="00A833B3" w:rsidRDefault="00A833B3" w:rsidP="006763E8">
            <w:pPr>
              <w:rPr>
                <w:rFonts w:ascii="Calibri" w:hAnsi="Calibri" w:cs="Calibri"/>
                <w:color w:val="000000"/>
                <w:sz w:val="22"/>
                <w:szCs w:val="22"/>
              </w:rPr>
            </w:pPr>
            <w:r>
              <w:rPr>
                <w:rFonts w:ascii="Calibri" w:hAnsi="Calibri" w:cs="Calibri"/>
                <w:color w:val="000000"/>
                <w:sz w:val="22"/>
                <w:szCs w:val="22"/>
              </w:rPr>
              <w:t>штука</w:t>
            </w:r>
          </w:p>
        </w:tc>
        <w:tc>
          <w:tcPr>
            <w:tcW w:w="993" w:type="dxa"/>
            <w:vAlign w:val="center"/>
          </w:tcPr>
          <w:p w:rsidR="00A833B3" w:rsidRDefault="00A833B3" w:rsidP="006763E8">
            <w:pPr>
              <w:jc w:val="center"/>
              <w:rPr>
                <w:rFonts w:ascii="Arial LatArm" w:hAnsi="Arial LatArm" w:cs="Arial"/>
              </w:rPr>
            </w:pPr>
          </w:p>
        </w:tc>
        <w:tc>
          <w:tcPr>
            <w:tcW w:w="850" w:type="dxa"/>
            <w:vAlign w:val="center"/>
          </w:tcPr>
          <w:p w:rsidR="00A833B3" w:rsidRDefault="00A833B3" w:rsidP="006763E8">
            <w:pPr>
              <w:jc w:val="center"/>
              <w:rPr>
                <w:rFonts w:ascii="Arial LatArm" w:hAnsi="Arial LatArm" w:cs="Arial"/>
              </w:rPr>
            </w:pPr>
          </w:p>
        </w:tc>
        <w:tc>
          <w:tcPr>
            <w:tcW w:w="1418" w:type="dxa"/>
            <w:vAlign w:val="center"/>
          </w:tcPr>
          <w:p w:rsidR="00A833B3" w:rsidRPr="00A71D81" w:rsidRDefault="00A833B3" w:rsidP="006763E8">
            <w:pPr>
              <w:jc w:val="center"/>
              <w:rPr>
                <w:rFonts w:ascii="GHEA Grapalat" w:hAnsi="GHEA Grapalat"/>
                <w:sz w:val="20"/>
              </w:rPr>
            </w:pPr>
            <w:r>
              <w:rPr>
                <w:rFonts w:ascii="GHEA Grapalat" w:hAnsi="GHEA Grapalat" w:cs="Calibri"/>
                <w:sz w:val="20"/>
                <w:szCs w:val="20"/>
              </w:rPr>
              <w:t>10</w:t>
            </w:r>
          </w:p>
        </w:tc>
        <w:tc>
          <w:tcPr>
            <w:tcW w:w="1248" w:type="dxa"/>
            <w:gridSpan w:val="2"/>
          </w:tcPr>
          <w:p w:rsidR="00A833B3" w:rsidRDefault="00A833B3" w:rsidP="006763E8">
            <w:r w:rsidRPr="00585B55">
              <w:rPr>
                <w:rFonts w:ascii="GHEA Grapalat" w:hAnsi="GHEA Grapalat" w:cs="Courier New"/>
                <w:color w:val="1F1F1F"/>
                <w:sz w:val="12"/>
                <w:szCs w:val="42"/>
                <w:lang w:bidi="ar-SA"/>
              </w:rPr>
              <w:t>Араратский край, село Нор Харберд, Баграмян 38</w:t>
            </w:r>
          </w:p>
        </w:tc>
      </w:tr>
      <w:tr w:rsidR="00A833B3" w:rsidRPr="00576215" w:rsidTr="004E3E4B">
        <w:trPr>
          <w:trHeight w:val="1031"/>
          <w:jc w:val="center"/>
        </w:trPr>
        <w:tc>
          <w:tcPr>
            <w:tcW w:w="1467" w:type="dxa"/>
            <w:vAlign w:val="center"/>
          </w:tcPr>
          <w:p w:rsidR="00A833B3" w:rsidRDefault="00A833B3" w:rsidP="00CB471D">
            <w:pPr>
              <w:pStyle w:val="23"/>
              <w:spacing w:line="240" w:lineRule="auto"/>
              <w:ind w:firstLine="0"/>
              <w:jc w:val="center"/>
              <w:rPr>
                <w:rFonts w:ascii="GHEA Grapalat" w:hAnsi="GHEA Grapalat"/>
                <w:lang w:val="hy-AM"/>
              </w:rPr>
            </w:pPr>
            <w:r>
              <w:rPr>
                <w:rFonts w:ascii="GHEA Grapalat" w:hAnsi="GHEA Grapalat"/>
                <w:lang w:val="hy-AM"/>
              </w:rPr>
              <w:t>55</w:t>
            </w:r>
          </w:p>
        </w:tc>
        <w:tc>
          <w:tcPr>
            <w:tcW w:w="1593" w:type="dxa"/>
            <w:vAlign w:val="center"/>
          </w:tcPr>
          <w:p w:rsidR="00A833B3" w:rsidRPr="00A71D81" w:rsidRDefault="00A833B3" w:rsidP="006763E8">
            <w:pPr>
              <w:jc w:val="center"/>
              <w:rPr>
                <w:rFonts w:ascii="GHEA Grapalat" w:hAnsi="GHEA Grapalat"/>
                <w:sz w:val="20"/>
              </w:rPr>
            </w:pPr>
            <w:r>
              <w:rPr>
                <w:rFonts w:ascii="GHEA Grapalat" w:hAnsi="GHEA Grapalat" w:cs="Calibri"/>
                <w:sz w:val="16"/>
                <w:szCs w:val="16"/>
              </w:rPr>
              <w:t>33141211</w:t>
            </w:r>
          </w:p>
        </w:tc>
        <w:tc>
          <w:tcPr>
            <w:tcW w:w="1704" w:type="dxa"/>
            <w:vAlign w:val="bottom"/>
          </w:tcPr>
          <w:p w:rsidR="00A833B3" w:rsidRDefault="00A833B3" w:rsidP="006763E8">
            <w:pPr>
              <w:rPr>
                <w:rFonts w:ascii="Calibri" w:hAnsi="Calibri" w:cs="Calibri"/>
                <w:color w:val="000000"/>
                <w:sz w:val="22"/>
                <w:szCs w:val="22"/>
              </w:rPr>
            </w:pPr>
            <w:r>
              <w:rPr>
                <w:rFonts w:ascii="Calibri" w:hAnsi="Calibri" w:cs="Calibri"/>
                <w:color w:val="000000"/>
                <w:sz w:val="22"/>
                <w:szCs w:val="22"/>
              </w:rPr>
              <w:t>Стекловолоконные штифты конические L-1</w:t>
            </w:r>
          </w:p>
        </w:tc>
        <w:tc>
          <w:tcPr>
            <w:tcW w:w="1053" w:type="dxa"/>
            <w:vAlign w:val="center"/>
          </w:tcPr>
          <w:p w:rsidR="00A833B3" w:rsidRPr="00C36823" w:rsidRDefault="00A833B3" w:rsidP="006763E8">
            <w:pPr>
              <w:widowControl w:val="0"/>
              <w:spacing w:after="120"/>
              <w:jc w:val="center"/>
              <w:rPr>
                <w:rFonts w:ascii="GHEA Grapalat" w:hAnsi="GHEA Grapalat"/>
                <w:sz w:val="22"/>
                <w:szCs w:val="20"/>
              </w:rPr>
            </w:pPr>
          </w:p>
        </w:tc>
        <w:tc>
          <w:tcPr>
            <w:tcW w:w="4253" w:type="dxa"/>
          </w:tcPr>
          <w:p w:rsidR="00A833B3" w:rsidRDefault="00A833B3" w:rsidP="006763E8">
            <w:r w:rsidRPr="00CE4824">
              <w:t>146;Стекловолоконные штифты конические L-1;Наличие срока годности на момент передачи (см. примечание)</w:t>
            </w:r>
          </w:p>
        </w:tc>
        <w:tc>
          <w:tcPr>
            <w:tcW w:w="850" w:type="dxa"/>
            <w:vAlign w:val="bottom"/>
          </w:tcPr>
          <w:p w:rsidR="00A833B3" w:rsidRDefault="00A833B3" w:rsidP="006763E8">
            <w:pPr>
              <w:rPr>
                <w:rFonts w:ascii="Calibri" w:hAnsi="Calibri" w:cs="Calibri"/>
                <w:color w:val="000000"/>
                <w:sz w:val="22"/>
                <w:szCs w:val="22"/>
              </w:rPr>
            </w:pPr>
            <w:r>
              <w:rPr>
                <w:rFonts w:ascii="Calibri" w:hAnsi="Calibri" w:cs="Calibri"/>
                <w:color w:val="000000"/>
                <w:sz w:val="22"/>
                <w:szCs w:val="22"/>
              </w:rPr>
              <w:t>штука</w:t>
            </w:r>
          </w:p>
        </w:tc>
        <w:tc>
          <w:tcPr>
            <w:tcW w:w="993" w:type="dxa"/>
            <w:vAlign w:val="center"/>
          </w:tcPr>
          <w:p w:rsidR="00A833B3" w:rsidRDefault="00A833B3" w:rsidP="006763E8">
            <w:pPr>
              <w:jc w:val="center"/>
              <w:rPr>
                <w:rFonts w:ascii="Arial LatArm" w:hAnsi="Arial LatArm" w:cs="Arial"/>
              </w:rPr>
            </w:pPr>
          </w:p>
        </w:tc>
        <w:tc>
          <w:tcPr>
            <w:tcW w:w="850" w:type="dxa"/>
            <w:vAlign w:val="center"/>
          </w:tcPr>
          <w:p w:rsidR="00A833B3" w:rsidRDefault="00A833B3" w:rsidP="006763E8">
            <w:pPr>
              <w:jc w:val="center"/>
              <w:rPr>
                <w:rFonts w:ascii="Arial LatArm" w:hAnsi="Arial LatArm" w:cs="Arial"/>
              </w:rPr>
            </w:pPr>
          </w:p>
        </w:tc>
        <w:tc>
          <w:tcPr>
            <w:tcW w:w="1418" w:type="dxa"/>
            <w:vAlign w:val="center"/>
          </w:tcPr>
          <w:p w:rsidR="00A833B3" w:rsidRPr="00A71D81" w:rsidRDefault="00A833B3" w:rsidP="006763E8">
            <w:pPr>
              <w:jc w:val="center"/>
              <w:rPr>
                <w:rFonts w:ascii="GHEA Grapalat" w:hAnsi="GHEA Grapalat"/>
                <w:sz w:val="20"/>
              </w:rPr>
            </w:pPr>
            <w:r>
              <w:rPr>
                <w:rFonts w:ascii="GHEA Grapalat" w:hAnsi="GHEA Grapalat" w:cs="Calibri"/>
                <w:sz w:val="20"/>
                <w:szCs w:val="20"/>
              </w:rPr>
              <w:t>10</w:t>
            </w:r>
          </w:p>
        </w:tc>
        <w:tc>
          <w:tcPr>
            <w:tcW w:w="1248" w:type="dxa"/>
            <w:gridSpan w:val="2"/>
          </w:tcPr>
          <w:p w:rsidR="00A833B3" w:rsidRDefault="00A833B3" w:rsidP="006763E8">
            <w:r w:rsidRPr="00585B55">
              <w:rPr>
                <w:rFonts w:ascii="GHEA Grapalat" w:hAnsi="GHEA Grapalat" w:cs="Courier New"/>
                <w:color w:val="1F1F1F"/>
                <w:sz w:val="12"/>
                <w:szCs w:val="42"/>
                <w:lang w:bidi="ar-SA"/>
              </w:rPr>
              <w:t>Араратский край, село Нор Харберд, Баграмян 38</w:t>
            </w:r>
          </w:p>
        </w:tc>
      </w:tr>
    </w:tbl>
    <w:p w:rsidR="00005952" w:rsidRPr="007C6E16" w:rsidRDefault="00005952" w:rsidP="00005952"/>
    <w:p w:rsidR="00005952" w:rsidRPr="007C6E16" w:rsidRDefault="00005952" w:rsidP="00005952"/>
    <w:p w:rsidR="00005952" w:rsidRPr="00946667" w:rsidRDefault="00005952" w:rsidP="00005952">
      <w:pPr>
        <w:rPr>
          <w:rFonts w:ascii="GHEA Grapalat" w:hAnsi="GHEA Grapalat"/>
        </w:rPr>
      </w:pPr>
      <w:r w:rsidRPr="00935F4F">
        <w:rPr>
          <w:rFonts w:ascii="GHEA Grapalat" w:hAnsi="GHEA Grapalat"/>
        </w:rPr>
        <w:t xml:space="preserve">Согласно </w:t>
      </w:r>
      <w:r w:rsidRPr="00C90F08">
        <w:rPr>
          <w:rFonts w:ascii="GHEA Grapalat" w:hAnsi="GHEA Grapalat"/>
        </w:rPr>
        <w:t xml:space="preserve">пункта </w:t>
      </w:r>
      <w:r w:rsidRPr="00A0713C">
        <w:rPr>
          <w:rFonts w:ascii="GHEA Grapalat" w:hAnsi="GHEA Grapalat"/>
        </w:rPr>
        <w:t xml:space="preserve"> 5</w:t>
      </w:r>
      <w:r>
        <w:rPr>
          <w:rFonts w:ascii="GHEA Grapalat" w:hAnsi="GHEA Grapalat"/>
        </w:rPr>
        <w:t xml:space="preserve"> </w:t>
      </w:r>
      <w:r w:rsidRPr="00C90F08">
        <w:rPr>
          <w:rFonts w:ascii="GHEA Grapalat" w:hAnsi="GHEA Grapalat"/>
        </w:rPr>
        <w:t xml:space="preserve">, </w:t>
      </w:r>
      <w:r>
        <w:rPr>
          <w:rFonts w:ascii="GHEA Grapalat" w:hAnsi="GHEA Grapalat"/>
        </w:rPr>
        <w:t xml:space="preserve">статьи 13 </w:t>
      </w:r>
      <w:r w:rsidRPr="00C90F08">
        <w:rPr>
          <w:rFonts w:ascii="GHEA Grapalat" w:hAnsi="GHEA Grapalat"/>
        </w:rPr>
        <w:t xml:space="preserve"> </w:t>
      </w:r>
      <w:r>
        <w:rPr>
          <w:rFonts w:ascii="GHEA Grapalat" w:hAnsi="GHEA Grapalat"/>
        </w:rPr>
        <w:t xml:space="preserve">Закона РА о закупках </w:t>
      </w:r>
      <w:r w:rsidRPr="00C90F08">
        <w:rPr>
          <w:rFonts w:ascii="GHEA Grapalat" w:hAnsi="GHEA Grapalat"/>
        </w:rPr>
        <w:t>-</w:t>
      </w:r>
      <w:r w:rsidRPr="00935F4F">
        <w:rPr>
          <w:rFonts w:ascii="GHEA Grapalat" w:hAnsi="GHEA Grapalat"/>
        </w:rPr>
        <w:t xml:space="preserve"> если характеристики какого-либо предмета закупки содержат требование или ссылку на какой-либо товарный знак, торговое наименование, патент, эскиз или модель, страну происхождения или конкретный источник или изготовителя, следует понимать</w:t>
      </w:r>
      <w:r w:rsidRPr="00C90F08">
        <w:rPr>
          <w:rFonts w:ascii="GHEA Grapalat" w:hAnsi="GHEA Grapalat"/>
        </w:rPr>
        <w:t>-</w:t>
      </w:r>
      <w:r w:rsidRPr="00935F4F">
        <w:rPr>
          <w:rFonts w:ascii="GHEA Grapalat" w:hAnsi="GHEA Grapalat"/>
        </w:rPr>
        <w:t xml:space="preserve"> </w:t>
      </w:r>
      <w:r w:rsidRPr="00C90F08">
        <w:rPr>
          <w:rFonts w:ascii="GHEA Grapalat" w:hAnsi="GHEA Grapalat"/>
        </w:rPr>
        <w:t>&lt;&lt;</w:t>
      </w:r>
      <w:r w:rsidRPr="00935F4F">
        <w:rPr>
          <w:rFonts w:ascii="GHEA Grapalat" w:hAnsi="GHEA Grapalat"/>
        </w:rPr>
        <w:t>или эквивалент</w:t>
      </w:r>
      <w:r w:rsidRPr="00C90F08">
        <w:rPr>
          <w:rFonts w:ascii="GHEA Grapalat" w:hAnsi="GHEA Grapalat"/>
        </w:rPr>
        <w:t>&gt;&gt;</w:t>
      </w:r>
    </w:p>
    <w:p w:rsidR="00005952" w:rsidRPr="00946667" w:rsidRDefault="00005952" w:rsidP="00005952">
      <w:pPr>
        <w:tabs>
          <w:tab w:val="left" w:pos="1080"/>
        </w:tabs>
      </w:pPr>
      <w:r>
        <w:tab/>
      </w:r>
    </w:p>
    <w:p w:rsidR="00005952" w:rsidRPr="00131729" w:rsidRDefault="00005952" w:rsidP="00005952">
      <w:pPr>
        <w:pStyle w:val="af2"/>
        <w:widowControl w:val="0"/>
        <w:jc w:val="both"/>
        <w:rPr>
          <w:rFonts w:ascii="GHEA Grapalat" w:hAnsi="GHEA Grapalat"/>
          <w:sz w:val="24"/>
          <w:szCs w:val="24"/>
        </w:rPr>
      </w:pPr>
      <w:r w:rsidRPr="00131729">
        <w:rPr>
          <w:rFonts w:ascii="GHEA Grapalat" w:hAnsi="GHEA Grapalat"/>
          <w:sz w:val="24"/>
          <w:szCs w:val="24"/>
        </w:rPr>
        <w:t>**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марку, то удовлетворительно оцененные из них включаются в данное приложение.</w:t>
      </w:r>
    </w:p>
    <w:p w:rsidR="00005952" w:rsidRPr="007C6E16" w:rsidRDefault="00005952" w:rsidP="00005952"/>
    <w:p w:rsidR="00005952" w:rsidRPr="00131729" w:rsidRDefault="00005952" w:rsidP="00005952">
      <w:pPr>
        <w:pStyle w:val="af2"/>
        <w:widowControl w:val="0"/>
        <w:jc w:val="both"/>
        <w:rPr>
          <w:rFonts w:ascii="GHEA Grapalat" w:hAnsi="GHEA Grapalat"/>
          <w:sz w:val="24"/>
          <w:szCs w:val="24"/>
        </w:rPr>
      </w:pPr>
      <w:r w:rsidRPr="00131729">
        <w:rPr>
          <w:rFonts w:ascii="GHEA Grapalat" w:hAnsi="GHEA Grapalat"/>
          <w:sz w:val="24"/>
          <w:szCs w:val="24"/>
        </w:rPr>
        <w:t>*** 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005952" w:rsidRPr="00131729" w:rsidRDefault="00005952" w:rsidP="00005952">
      <w:pPr>
        <w:rPr>
          <w:rFonts w:ascii="GHEA Grapalat" w:hAnsi="GHEA Grapala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6"/>
        <w:gridCol w:w="760"/>
        <w:gridCol w:w="4343"/>
      </w:tblGrid>
      <w:tr w:rsidR="00005952" w:rsidRPr="00DD2B43" w:rsidTr="00A53506">
        <w:trPr>
          <w:jc w:val="center"/>
        </w:trPr>
        <w:tc>
          <w:tcPr>
            <w:tcW w:w="4536" w:type="dxa"/>
          </w:tcPr>
          <w:p w:rsidR="00005952" w:rsidRPr="00DD2B43" w:rsidRDefault="00005952" w:rsidP="00A53506">
            <w:pPr>
              <w:widowControl w:val="0"/>
              <w:spacing w:after="160" w:line="360" w:lineRule="auto"/>
              <w:jc w:val="center"/>
              <w:rPr>
                <w:rFonts w:ascii="GHEA Grapalat" w:hAnsi="GHEA Grapalat" w:cs="Sylfaen"/>
                <w:b/>
                <w:bCs/>
              </w:rPr>
            </w:pPr>
            <w:r w:rsidRPr="00DD2B43">
              <w:rPr>
                <w:rFonts w:ascii="GHEA Grapalat" w:hAnsi="GHEA Grapalat"/>
                <w:b/>
              </w:rPr>
              <w:t xml:space="preserve">ПРОДАВЕЦ </w:t>
            </w:r>
          </w:p>
          <w:p w:rsidR="00005952" w:rsidRPr="00DD2B43" w:rsidRDefault="00005952" w:rsidP="00A53506">
            <w:pPr>
              <w:widowControl w:val="0"/>
              <w:spacing w:after="160" w:line="360" w:lineRule="auto"/>
              <w:jc w:val="center"/>
              <w:rPr>
                <w:rFonts w:ascii="GHEA Grapalat" w:hAnsi="GHEA Grapalat"/>
              </w:rPr>
            </w:pPr>
          </w:p>
          <w:p w:rsidR="00005952" w:rsidRPr="00FE175A" w:rsidRDefault="00005952" w:rsidP="00A53506">
            <w:pPr>
              <w:widowControl w:val="0"/>
              <w:jc w:val="center"/>
              <w:rPr>
                <w:rFonts w:ascii="GHEA Grapalat" w:hAnsi="GHEA Grapalat"/>
                <w:lang w:val="en-US"/>
              </w:rPr>
            </w:pPr>
            <w:r>
              <w:rPr>
                <w:rFonts w:ascii="GHEA Grapalat" w:hAnsi="GHEA Grapalat"/>
                <w:lang w:val="en-US"/>
              </w:rPr>
              <w:t>__________________________</w:t>
            </w:r>
          </w:p>
          <w:p w:rsidR="00005952" w:rsidRPr="00FE175A" w:rsidRDefault="00005952" w:rsidP="00A53506">
            <w:pPr>
              <w:widowControl w:val="0"/>
              <w:spacing w:after="160" w:line="360" w:lineRule="auto"/>
              <w:jc w:val="center"/>
              <w:rPr>
                <w:rFonts w:ascii="GHEA Grapalat" w:hAnsi="GHEA Grapalat"/>
                <w:sz w:val="16"/>
              </w:rPr>
            </w:pPr>
            <w:r w:rsidRPr="00FE175A">
              <w:rPr>
                <w:rFonts w:ascii="GHEA Grapalat" w:hAnsi="GHEA Grapalat"/>
                <w:sz w:val="16"/>
              </w:rPr>
              <w:t>/подпись/</w:t>
            </w:r>
          </w:p>
          <w:p w:rsidR="00005952" w:rsidRPr="00DD2B43" w:rsidRDefault="00005952" w:rsidP="00A53506">
            <w:pPr>
              <w:widowControl w:val="0"/>
              <w:spacing w:after="160" w:line="360" w:lineRule="auto"/>
              <w:jc w:val="center"/>
              <w:rPr>
                <w:rFonts w:ascii="GHEA Grapalat" w:hAnsi="GHEA Grapalat"/>
              </w:rPr>
            </w:pPr>
            <w:r w:rsidRPr="00DD2B43">
              <w:rPr>
                <w:rFonts w:ascii="GHEA Grapalat" w:hAnsi="GHEA Grapalat"/>
              </w:rPr>
              <w:t>М. П.</w:t>
            </w:r>
          </w:p>
        </w:tc>
        <w:tc>
          <w:tcPr>
            <w:tcW w:w="760" w:type="dxa"/>
          </w:tcPr>
          <w:p w:rsidR="00005952" w:rsidRPr="00DD2B43" w:rsidRDefault="00005952" w:rsidP="00A53506">
            <w:pPr>
              <w:widowControl w:val="0"/>
              <w:spacing w:after="160" w:line="360" w:lineRule="auto"/>
              <w:jc w:val="center"/>
              <w:rPr>
                <w:rFonts w:ascii="GHEA Grapalat" w:hAnsi="GHEA Grapalat"/>
              </w:rPr>
            </w:pPr>
          </w:p>
        </w:tc>
        <w:tc>
          <w:tcPr>
            <w:tcW w:w="4343" w:type="dxa"/>
          </w:tcPr>
          <w:p w:rsidR="00005952" w:rsidRPr="00DD2B43" w:rsidRDefault="00005952" w:rsidP="00A53506">
            <w:pPr>
              <w:widowControl w:val="0"/>
              <w:spacing w:after="160" w:line="360" w:lineRule="auto"/>
              <w:jc w:val="center"/>
              <w:rPr>
                <w:rFonts w:ascii="GHEA Grapalat" w:hAnsi="GHEA Grapalat" w:cs="Sylfaen"/>
                <w:b/>
                <w:bCs/>
              </w:rPr>
            </w:pPr>
            <w:r w:rsidRPr="00DD2B43">
              <w:rPr>
                <w:rFonts w:ascii="GHEA Grapalat" w:hAnsi="GHEA Grapalat"/>
                <w:b/>
              </w:rPr>
              <w:t>ПОКУПАТЕЛЬ</w:t>
            </w:r>
          </w:p>
          <w:p w:rsidR="00005952" w:rsidRPr="00DD2B43" w:rsidRDefault="00005952" w:rsidP="00A53506">
            <w:pPr>
              <w:widowControl w:val="0"/>
              <w:spacing w:after="160" w:line="360" w:lineRule="auto"/>
              <w:jc w:val="center"/>
              <w:rPr>
                <w:rFonts w:ascii="GHEA Grapalat" w:hAnsi="GHEA Grapalat"/>
              </w:rPr>
            </w:pPr>
          </w:p>
          <w:p w:rsidR="00005952" w:rsidRPr="00FE175A" w:rsidRDefault="00005952" w:rsidP="00A53506">
            <w:pPr>
              <w:widowControl w:val="0"/>
              <w:jc w:val="center"/>
              <w:rPr>
                <w:rFonts w:ascii="GHEA Grapalat" w:hAnsi="GHEA Grapalat"/>
                <w:lang w:val="en-US"/>
              </w:rPr>
            </w:pPr>
            <w:r>
              <w:rPr>
                <w:rFonts w:ascii="GHEA Grapalat" w:hAnsi="GHEA Grapalat"/>
                <w:lang w:val="en-US"/>
              </w:rPr>
              <w:t>__________________________</w:t>
            </w:r>
          </w:p>
          <w:p w:rsidR="00005952" w:rsidRPr="00FE175A" w:rsidRDefault="00005952" w:rsidP="00A53506">
            <w:pPr>
              <w:widowControl w:val="0"/>
              <w:spacing w:after="160" w:line="360" w:lineRule="auto"/>
              <w:jc w:val="center"/>
              <w:rPr>
                <w:rFonts w:ascii="GHEA Grapalat" w:hAnsi="GHEA Grapalat"/>
                <w:sz w:val="16"/>
              </w:rPr>
            </w:pPr>
            <w:r w:rsidRPr="00FE175A">
              <w:rPr>
                <w:rFonts w:ascii="GHEA Grapalat" w:hAnsi="GHEA Grapalat"/>
                <w:sz w:val="16"/>
              </w:rPr>
              <w:t>/подпись/</w:t>
            </w:r>
          </w:p>
          <w:p w:rsidR="00005952" w:rsidRPr="00DD2B43" w:rsidRDefault="00005952" w:rsidP="00A53506">
            <w:pPr>
              <w:widowControl w:val="0"/>
              <w:spacing w:after="160" w:line="360" w:lineRule="auto"/>
              <w:jc w:val="center"/>
              <w:rPr>
                <w:rFonts w:ascii="GHEA Grapalat" w:hAnsi="GHEA Grapalat"/>
              </w:rPr>
            </w:pPr>
            <w:r w:rsidRPr="00DD2B43">
              <w:rPr>
                <w:rFonts w:ascii="GHEA Grapalat" w:hAnsi="GHEA Grapalat"/>
              </w:rPr>
              <w:t>М. П.</w:t>
            </w:r>
          </w:p>
        </w:tc>
      </w:tr>
    </w:tbl>
    <w:p w:rsidR="00005952" w:rsidRDefault="00005952" w:rsidP="00005952">
      <w:pPr>
        <w:widowControl w:val="0"/>
        <w:spacing w:after="160" w:line="360" w:lineRule="auto"/>
        <w:jc w:val="right"/>
        <w:rPr>
          <w:rFonts w:ascii="GHEA Grapalat" w:hAnsi="GHEA Grapalat"/>
        </w:rPr>
      </w:pPr>
    </w:p>
    <w:p w:rsidR="00A6672B" w:rsidRPr="00AA5BD2" w:rsidRDefault="00005952" w:rsidP="003B368A">
      <w:pPr>
        <w:pStyle w:val="af2"/>
        <w:widowControl w:val="0"/>
        <w:jc w:val="right"/>
        <w:rPr>
          <w:rFonts w:ascii="GHEA Grapalat" w:hAnsi="GHEA Grapalat"/>
          <w:i/>
        </w:rPr>
      </w:pPr>
      <w:r w:rsidRPr="00AA5BD2">
        <w:rPr>
          <w:rFonts w:ascii="GHEA Grapalat" w:hAnsi="GHEA Grapalat"/>
        </w:rPr>
        <w:br w:type="page"/>
      </w:r>
      <w:r w:rsidR="00A6672B" w:rsidRPr="00AA5BD2">
        <w:rPr>
          <w:rFonts w:ascii="GHEA Grapalat" w:hAnsi="GHEA Grapalat"/>
          <w:i/>
        </w:rPr>
        <w:lastRenderedPageBreak/>
        <w:t>Приложение № 2</w:t>
      </w:r>
    </w:p>
    <w:p w:rsidR="00A6672B" w:rsidRPr="00AA5BD2" w:rsidRDefault="00A6672B" w:rsidP="00A6672B">
      <w:pPr>
        <w:widowControl w:val="0"/>
        <w:spacing w:after="160"/>
        <w:jc w:val="right"/>
        <w:rPr>
          <w:rFonts w:ascii="GHEA Grapalat" w:hAnsi="GHEA Grapalat"/>
          <w:i/>
        </w:rPr>
      </w:pPr>
      <w:r w:rsidRPr="00AA5BD2">
        <w:rPr>
          <w:rFonts w:ascii="GHEA Grapalat" w:hAnsi="GHEA Grapalat"/>
          <w:i/>
        </w:rPr>
        <w:t>к Договору под кодом</w:t>
      </w:r>
      <w:r w:rsidRPr="00A4533B">
        <w:rPr>
          <w:rFonts w:ascii="GHEA Grapalat" w:hAnsi="GHEA Grapalat"/>
          <w:b/>
        </w:rPr>
        <w:t xml:space="preserve"> </w:t>
      </w:r>
      <w:r w:rsidRPr="00C90F08">
        <w:rPr>
          <w:rFonts w:ascii="GHEA Grapalat" w:hAnsi="GHEA Grapalat"/>
          <w:b/>
        </w:rPr>
        <w:t xml:space="preserve"> </w:t>
      </w:r>
      <w:r w:rsidR="00C55BC8">
        <w:rPr>
          <w:rFonts w:ascii="GHEA Grapalat" w:hAnsi="GHEA Grapalat"/>
          <w:b/>
        </w:rPr>
        <w:t>ХММ-GHAPDzB-26/05</w:t>
      </w:r>
      <w:r w:rsidRPr="00AA5BD2">
        <w:rPr>
          <w:rFonts w:ascii="GHEA Grapalat" w:hAnsi="GHEA Grapalat"/>
          <w:i/>
        </w:rPr>
        <w:br/>
        <w:t>заключенному "</w:t>
      </w:r>
      <w:r w:rsidRPr="00AA5BD2">
        <w:rPr>
          <w:rFonts w:ascii="GHEA Grapalat" w:hAnsi="GHEA Grapalat"/>
          <w:i/>
        </w:rPr>
        <w:tab/>
        <w:t xml:space="preserve">" </w:t>
      </w:r>
      <w:r w:rsidRPr="00AA5BD2">
        <w:rPr>
          <w:rFonts w:ascii="GHEA Grapalat" w:hAnsi="GHEA Grapalat"/>
          <w:i/>
        </w:rPr>
        <w:tab/>
        <w:t>20</w:t>
      </w:r>
      <w:r w:rsidRPr="00747A3B">
        <w:rPr>
          <w:rFonts w:ascii="GHEA Grapalat" w:hAnsi="GHEA Grapalat"/>
          <w:i/>
        </w:rPr>
        <w:t>2</w:t>
      </w:r>
      <w:r w:rsidR="003B368A" w:rsidRPr="00347A4B">
        <w:rPr>
          <w:rFonts w:ascii="GHEA Grapalat" w:hAnsi="GHEA Grapalat"/>
          <w:i/>
        </w:rPr>
        <w:t>6</w:t>
      </w:r>
      <w:r w:rsidRPr="00FD14D7">
        <w:rPr>
          <w:rFonts w:ascii="GHEA Grapalat" w:hAnsi="GHEA Grapalat"/>
          <w:i/>
        </w:rPr>
        <w:t xml:space="preserve"> </w:t>
      </w:r>
      <w:r w:rsidRPr="00AA5BD2">
        <w:rPr>
          <w:rFonts w:ascii="GHEA Grapalat" w:hAnsi="GHEA Grapalat"/>
          <w:i/>
        </w:rPr>
        <w:t>г.</w:t>
      </w:r>
    </w:p>
    <w:p w:rsidR="00A6672B" w:rsidRPr="00016450" w:rsidRDefault="00A6672B" w:rsidP="00A6672B">
      <w:pPr>
        <w:widowControl w:val="0"/>
        <w:spacing w:after="160"/>
        <w:jc w:val="center"/>
        <w:rPr>
          <w:rFonts w:ascii="GHEA Grapalat" w:hAnsi="GHEA Grapalat"/>
        </w:rPr>
      </w:pPr>
      <w:r>
        <w:rPr>
          <w:rFonts w:ascii="GHEA Grapalat" w:hAnsi="GHEA Grapalat"/>
        </w:rPr>
        <w:t>ГРАФИК ОПЛАТЫ</w:t>
      </w:r>
    </w:p>
    <w:p w:rsidR="00A6672B" w:rsidRPr="00016450" w:rsidRDefault="00A6672B" w:rsidP="00A6672B">
      <w:pPr>
        <w:widowControl w:val="0"/>
        <w:spacing w:after="160"/>
        <w:jc w:val="right"/>
        <w:rPr>
          <w:rFonts w:ascii="GHEA Grapalat" w:hAnsi="GHEA Grapalat"/>
        </w:rPr>
      </w:pPr>
      <w:r w:rsidRPr="00016450">
        <w:rPr>
          <w:rFonts w:ascii="GHEA Grapalat" w:hAnsi="GHEA Grapalat"/>
        </w:rPr>
        <w:t>драмов РА</w:t>
      </w:r>
    </w:p>
    <w:tbl>
      <w:tblPr>
        <w:tblW w:w="159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8"/>
        <w:gridCol w:w="2315"/>
        <w:gridCol w:w="3727"/>
        <w:gridCol w:w="6438"/>
        <w:gridCol w:w="1184"/>
      </w:tblGrid>
      <w:tr w:rsidR="00A6672B" w:rsidRPr="00576215" w:rsidTr="00A53506">
        <w:trPr>
          <w:jc w:val="center"/>
        </w:trPr>
        <w:tc>
          <w:tcPr>
            <w:tcW w:w="15952" w:type="dxa"/>
            <w:gridSpan w:val="5"/>
            <w:vAlign w:val="center"/>
          </w:tcPr>
          <w:p w:rsidR="00A6672B" w:rsidRPr="001C4292" w:rsidRDefault="00A6672B" w:rsidP="00A53506">
            <w:pPr>
              <w:widowControl w:val="0"/>
              <w:spacing w:after="120"/>
              <w:jc w:val="center"/>
              <w:rPr>
                <w:rFonts w:ascii="GHEA Grapalat" w:hAnsi="GHEA Grapalat"/>
                <w:szCs w:val="20"/>
              </w:rPr>
            </w:pPr>
            <w:r w:rsidRPr="001C4292">
              <w:rPr>
                <w:rFonts w:ascii="GHEA Grapalat" w:hAnsi="GHEA Grapalat"/>
                <w:szCs w:val="20"/>
              </w:rPr>
              <w:t>Товар</w:t>
            </w:r>
          </w:p>
        </w:tc>
      </w:tr>
      <w:tr w:rsidR="00A6672B" w:rsidRPr="00576215" w:rsidTr="00A53506">
        <w:trPr>
          <w:jc w:val="center"/>
        </w:trPr>
        <w:tc>
          <w:tcPr>
            <w:tcW w:w="0" w:type="auto"/>
            <w:vAlign w:val="center"/>
          </w:tcPr>
          <w:p w:rsidR="00A6672B" w:rsidRPr="00E9005B" w:rsidRDefault="00A6672B" w:rsidP="00A53506">
            <w:pPr>
              <w:widowControl w:val="0"/>
              <w:spacing w:after="120"/>
              <w:jc w:val="center"/>
              <w:rPr>
                <w:rFonts w:ascii="GHEA Grapalat" w:hAnsi="GHEA Grapalat"/>
                <w:szCs w:val="20"/>
              </w:rPr>
            </w:pPr>
            <w:r w:rsidRPr="00E9005B">
              <w:rPr>
                <w:rFonts w:ascii="GHEA Grapalat" w:hAnsi="GHEA Grapalat"/>
                <w:szCs w:val="20"/>
              </w:rPr>
              <w:t>номер предусмотренного приглашением лота</w:t>
            </w:r>
          </w:p>
        </w:tc>
        <w:tc>
          <w:tcPr>
            <w:tcW w:w="2315" w:type="dxa"/>
            <w:vAlign w:val="center"/>
          </w:tcPr>
          <w:p w:rsidR="00A6672B" w:rsidRPr="00E9005B" w:rsidRDefault="00A6672B" w:rsidP="00A53506">
            <w:pPr>
              <w:widowControl w:val="0"/>
              <w:spacing w:after="120"/>
              <w:jc w:val="center"/>
              <w:rPr>
                <w:rFonts w:ascii="GHEA Grapalat" w:hAnsi="GHEA Grapalat"/>
                <w:szCs w:val="20"/>
              </w:rPr>
            </w:pPr>
            <w:r w:rsidRPr="00E9005B">
              <w:rPr>
                <w:rFonts w:ascii="GHEA Grapalat" w:hAnsi="GHEA Grapalat"/>
                <w:szCs w:val="20"/>
              </w:rPr>
              <w:t>промежуточный код, предусмотренный планом закупок по классификации ЕЗК (CPV)</w:t>
            </w:r>
          </w:p>
        </w:tc>
        <w:tc>
          <w:tcPr>
            <w:tcW w:w="3727" w:type="dxa"/>
            <w:vAlign w:val="center"/>
          </w:tcPr>
          <w:p w:rsidR="00A6672B" w:rsidRPr="00E9005B" w:rsidRDefault="00A6672B" w:rsidP="00A53506">
            <w:pPr>
              <w:widowControl w:val="0"/>
              <w:spacing w:after="120"/>
              <w:jc w:val="center"/>
              <w:rPr>
                <w:rFonts w:ascii="GHEA Grapalat" w:hAnsi="GHEA Grapalat"/>
                <w:szCs w:val="20"/>
              </w:rPr>
            </w:pPr>
            <w:r w:rsidRPr="00E9005B">
              <w:rPr>
                <w:rFonts w:ascii="GHEA Grapalat" w:hAnsi="GHEA Grapalat"/>
                <w:szCs w:val="20"/>
              </w:rPr>
              <w:t>Наименование</w:t>
            </w:r>
          </w:p>
        </w:tc>
        <w:tc>
          <w:tcPr>
            <w:tcW w:w="7622" w:type="dxa"/>
            <w:gridSpan w:val="2"/>
            <w:vAlign w:val="center"/>
          </w:tcPr>
          <w:p w:rsidR="00A6672B" w:rsidRPr="00004CC4" w:rsidRDefault="00A6672B" w:rsidP="00A53506">
            <w:pPr>
              <w:widowControl w:val="0"/>
              <w:spacing w:after="120"/>
              <w:jc w:val="center"/>
              <w:rPr>
                <w:rFonts w:ascii="GHEA Grapalat" w:hAnsi="GHEA Grapalat"/>
                <w:szCs w:val="20"/>
              </w:rPr>
            </w:pPr>
            <w:r w:rsidRPr="00E9005B">
              <w:rPr>
                <w:rFonts w:ascii="GHEA Grapalat" w:hAnsi="GHEA Grapalat"/>
                <w:szCs w:val="20"/>
              </w:rPr>
              <w:t xml:space="preserve">Оплату товара предусматривается произвести </w:t>
            </w:r>
            <w:r w:rsidRPr="00004CC4">
              <w:rPr>
                <w:rFonts w:ascii="GHEA Grapalat" w:hAnsi="GHEA Grapalat"/>
                <w:szCs w:val="20"/>
              </w:rPr>
              <w:t>в 202</w:t>
            </w:r>
            <w:r w:rsidR="00A833B3">
              <w:rPr>
                <w:rFonts w:ascii="GHEA Grapalat" w:hAnsi="GHEA Grapalat"/>
                <w:szCs w:val="20"/>
                <w:lang w:val="hy-AM"/>
              </w:rPr>
              <w:t>6</w:t>
            </w:r>
            <w:r w:rsidRPr="00004CC4">
              <w:rPr>
                <w:rFonts w:ascii="GHEA Grapalat" w:hAnsi="GHEA Grapalat"/>
                <w:szCs w:val="20"/>
              </w:rPr>
              <w:t>г</w:t>
            </w:r>
          </w:p>
          <w:p w:rsidR="00A6672B" w:rsidRPr="00E9005B" w:rsidRDefault="00A6672B" w:rsidP="00A53506">
            <w:pPr>
              <w:widowControl w:val="0"/>
              <w:spacing w:after="120"/>
              <w:jc w:val="center"/>
              <w:rPr>
                <w:rFonts w:ascii="GHEA Grapalat" w:hAnsi="GHEA Grapalat"/>
                <w:szCs w:val="20"/>
              </w:rPr>
            </w:pPr>
          </w:p>
        </w:tc>
      </w:tr>
      <w:tr w:rsidR="00352926" w:rsidRPr="00576215" w:rsidTr="00A53506">
        <w:trPr>
          <w:jc w:val="center"/>
        </w:trPr>
        <w:tc>
          <w:tcPr>
            <w:tcW w:w="0" w:type="auto"/>
            <w:vAlign w:val="center"/>
          </w:tcPr>
          <w:p w:rsidR="00352926" w:rsidRDefault="00352926" w:rsidP="00352926">
            <w:pPr>
              <w:jc w:val="center"/>
              <w:rPr>
                <w:rFonts w:ascii="Arial LatArm" w:hAnsi="Arial LatArm" w:cs="Calibri"/>
              </w:rPr>
            </w:pPr>
            <w:r>
              <w:rPr>
                <w:rFonts w:ascii="Arial LatArm" w:hAnsi="Arial LatArm" w:cs="Calibri"/>
              </w:rPr>
              <w:t>1</w:t>
            </w:r>
          </w:p>
        </w:tc>
        <w:tc>
          <w:tcPr>
            <w:tcW w:w="2315" w:type="dxa"/>
            <w:vAlign w:val="center"/>
          </w:tcPr>
          <w:p w:rsidR="00352926" w:rsidRDefault="00352926" w:rsidP="00352926">
            <w:pPr>
              <w:jc w:val="center"/>
              <w:rPr>
                <w:rFonts w:ascii="Arial Unicode" w:hAnsi="Arial Unicode" w:cs="Arial"/>
              </w:rPr>
            </w:pPr>
          </w:p>
        </w:tc>
        <w:tc>
          <w:tcPr>
            <w:tcW w:w="3727" w:type="dxa"/>
            <w:vAlign w:val="center"/>
          </w:tcPr>
          <w:p w:rsidR="00352926" w:rsidRDefault="00352926" w:rsidP="00352926">
            <w:pPr>
              <w:jc w:val="center"/>
              <w:rPr>
                <w:rFonts w:ascii="Arial LatArm" w:hAnsi="Arial LatArm" w:cs="Calibri"/>
              </w:rPr>
            </w:pPr>
          </w:p>
        </w:tc>
        <w:tc>
          <w:tcPr>
            <w:tcW w:w="6438" w:type="dxa"/>
            <w:vAlign w:val="center"/>
          </w:tcPr>
          <w:p w:rsidR="00352926" w:rsidRPr="00E9005B" w:rsidRDefault="00352926" w:rsidP="00352926">
            <w:pPr>
              <w:widowControl w:val="0"/>
              <w:spacing w:after="120"/>
              <w:ind w:right="-7"/>
              <w:jc w:val="center"/>
              <w:rPr>
                <w:rFonts w:ascii="GHEA Grapalat" w:hAnsi="GHEA Grapalat"/>
                <w:szCs w:val="20"/>
              </w:rPr>
            </w:pPr>
          </w:p>
        </w:tc>
        <w:tc>
          <w:tcPr>
            <w:tcW w:w="1184" w:type="dxa"/>
            <w:vAlign w:val="center"/>
          </w:tcPr>
          <w:p w:rsidR="00352926" w:rsidRPr="00576215" w:rsidRDefault="00352926" w:rsidP="00352926">
            <w:pPr>
              <w:widowControl w:val="0"/>
              <w:spacing w:after="120"/>
              <w:ind w:right="-1"/>
              <w:jc w:val="center"/>
              <w:rPr>
                <w:rFonts w:ascii="GHEA Grapalat" w:hAnsi="GHEA Grapalat"/>
                <w:sz w:val="20"/>
                <w:szCs w:val="20"/>
              </w:rPr>
            </w:pPr>
          </w:p>
        </w:tc>
      </w:tr>
      <w:tr w:rsidR="00A6672B" w:rsidRPr="00576215" w:rsidTr="00A53506">
        <w:trPr>
          <w:jc w:val="center"/>
        </w:trPr>
        <w:tc>
          <w:tcPr>
            <w:tcW w:w="14768" w:type="dxa"/>
            <w:gridSpan w:val="4"/>
            <w:vAlign w:val="center"/>
          </w:tcPr>
          <w:p w:rsidR="00A6672B" w:rsidRPr="00E9005B" w:rsidRDefault="00A6672B" w:rsidP="00A53506">
            <w:pPr>
              <w:widowControl w:val="0"/>
              <w:spacing w:after="120"/>
              <w:ind w:right="-7"/>
              <w:jc w:val="center"/>
              <w:rPr>
                <w:rFonts w:ascii="GHEA Grapalat" w:hAnsi="GHEA Grapalat"/>
                <w:szCs w:val="20"/>
              </w:rPr>
            </w:pPr>
          </w:p>
        </w:tc>
        <w:tc>
          <w:tcPr>
            <w:tcW w:w="1184" w:type="dxa"/>
            <w:vAlign w:val="center"/>
          </w:tcPr>
          <w:p w:rsidR="00A6672B" w:rsidRPr="00576215" w:rsidRDefault="00A6672B" w:rsidP="00A53506">
            <w:pPr>
              <w:widowControl w:val="0"/>
              <w:spacing w:after="120"/>
              <w:ind w:right="-1"/>
              <w:jc w:val="center"/>
              <w:rPr>
                <w:rFonts w:ascii="GHEA Grapalat" w:hAnsi="GHEA Grapalat"/>
                <w:sz w:val="20"/>
                <w:szCs w:val="20"/>
              </w:rPr>
            </w:pPr>
            <w:r>
              <w:rPr>
                <w:rFonts w:ascii="GHEA Grapalat" w:hAnsi="GHEA Grapalat"/>
                <w:sz w:val="20"/>
                <w:szCs w:val="20"/>
                <w:lang w:val="en-US"/>
              </w:rPr>
              <w:t>0</w:t>
            </w:r>
            <w:r w:rsidRPr="00576215">
              <w:rPr>
                <w:rFonts w:ascii="GHEA Grapalat" w:hAnsi="GHEA Grapalat"/>
                <w:sz w:val="20"/>
                <w:szCs w:val="20"/>
              </w:rPr>
              <w:t>%</w:t>
            </w:r>
          </w:p>
        </w:tc>
      </w:tr>
    </w:tbl>
    <w:p w:rsidR="00A6672B" w:rsidRDefault="00A6672B" w:rsidP="00A6672B">
      <w:pPr>
        <w:pStyle w:val="af2"/>
        <w:widowControl w:val="0"/>
        <w:jc w:val="both"/>
        <w:rPr>
          <w:rFonts w:ascii="GHEA Grapalat" w:hAnsi="GHEA Grapalat"/>
          <w:i/>
          <w:lang w:val="en-US"/>
        </w:rPr>
      </w:pPr>
    </w:p>
    <w:p w:rsidR="00A6672B" w:rsidRPr="008842CE" w:rsidRDefault="00A6672B" w:rsidP="00A6672B">
      <w:pPr>
        <w:pStyle w:val="af2"/>
        <w:widowControl w:val="0"/>
        <w:jc w:val="both"/>
      </w:pPr>
      <w:r w:rsidRPr="008842CE">
        <w:rPr>
          <w:rFonts w:ascii="GHEA Grapalat" w:hAnsi="GHEA Grapalat"/>
          <w:i/>
        </w:rPr>
        <w:t>**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A6672B" w:rsidRPr="008842CE" w:rsidRDefault="00A6672B" w:rsidP="00A6672B">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p w:rsidR="00A6672B" w:rsidRPr="00233514" w:rsidRDefault="00A6672B" w:rsidP="00A6672B">
      <w:pPr>
        <w:pStyle w:val="af2"/>
        <w:widowControl w:val="0"/>
        <w:jc w:val="both"/>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A6672B" w:rsidRPr="00B138F3" w:rsidTr="00A53506">
        <w:trPr>
          <w:jc w:val="center"/>
        </w:trPr>
        <w:tc>
          <w:tcPr>
            <w:tcW w:w="4536" w:type="dxa"/>
          </w:tcPr>
          <w:p w:rsidR="00A6672B" w:rsidRPr="00B138F3" w:rsidRDefault="00A6672B" w:rsidP="00A53506">
            <w:pPr>
              <w:widowControl w:val="0"/>
              <w:spacing w:after="160"/>
              <w:jc w:val="center"/>
              <w:rPr>
                <w:rFonts w:ascii="GHEA Grapalat" w:hAnsi="GHEA Grapalat" w:cs="Sylfaen"/>
                <w:b/>
                <w:bCs/>
              </w:rPr>
            </w:pPr>
            <w:r w:rsidRPr="00B138F3">
              <w:rPr>
                <w:rFonts w:ascii="GHEA Grapalat" w:hAnsi="GHEA Grapalat"/>
                <w:b/>
              </w:rPr>
              <w:t>ПОКУПАТЕЛЬ</w:t>
            </w:r>
          </w:p>
          <w:p w:rsidR="00A6672B" w:rsidRPr="00B138F3" w:rsidRDefault="00A6672B" w:rsidP="00A53506">
            <w:pPr>
              <w:widowControl w:val="0"/>
              <w:jc w:val="center"/>
              <w:rPr>
                <w:rFonts w:ascii="GHEA Grapalat" w:hAnsi="GHEA Grapalat"/>
                <w:lang w:val="en-US"/>
              </w:rPr>
            </w:pPr>
            <w:r w:rsidRPr="00B138F3">
              <w:rPr>
                <w:rFonts w:ascii="GHEA Grapalat" w:hAnsi="GHEA Grapalat"/>
                <w:lang w:val="en-US"/>
              </w:rPr>
              <w:t>______________________</w:t>
            </w:r>
          </w:p>
          <w:p w:rsidR="00A6672B" w:rsidRPr="00B138F3" w:rsidRDefault="00A6672B" w:rsidP="00A53506">
            <w:pPr>
              <w:widowControl w:val="0"/>
              <w:spacing w:after="160"/>
              <w:jc w:val="center"/>
              <w:rPr>
                <w:rFonts w:ascii="GHEA Grapalat" w:hAnsi="GHEA Grapalat"/>
              </w:rPr>
            </w:pPr>
            <w:r w:rsidRPr="00B138F3">
              <w:rPr>
                <w:rFonts w:ascii="GHEA Grapalat" w:hAnsi="GHEA Grapalat"/>
                <w:sz w:val="20"/>
                <w:szCs w:val="20"/>
              </w:rPr>
              <w:t>/подпись/</w:t>
            </w:r>
            <w:r>
              <w:rPr>
                <w:rFonts w:ascii="GHEA Grapalat" w:hAnsi="GHEA Grapalat"/>
                <w:sz w:val="20"/>
                <w:szCs w:val="20"/>
                <w:lang w:val="en-US"/>
              </w:rPr>
              <w:t xml:space="preserve">     </w:t>
            </w:r>
            <w:r w:rsidRPr="00B138F3">
              <w:rPr>
                <w:rFonts w:ascii="GHEA Grapalat" w:hAnsi="GHEA Grapalat"/>
              </w:rPr>
              <w:t>М. П.</w:t>
            </w:r>
          </w:p>
        </w:tc>
        <w:tc>
          <w:tcPr>
            <w:tcW w:w="760" w:type="dxa"/>
          </w:tcPr>
          <w:p w:rsidR="00A6672B" w:rsidRPr="00B138F3" w:rsidRDefault="00A6672B" w:rsidP="00A53506">
            <w:pPr>
              <w:widowControl w:val="0"/>
              <w:spacing w:after="160"/>
              <w:jc w:val="center"/>
              <w:rPr>
                <w:rFonts w:ascii="GHEA Grapalat" w:hAnsi="GHEA Grapalat"/>
              </w:rPr>
            </w:pPr>
          </w:p>
        </w:tc>
        <w:tc>
          <w:tcPr>
            <w:tcW w:w="4343" w:type="dxa"/>
          </w:tcPr>
          <w:p w:rsidR="00A6672B" w:rsidRPr="00B138F3" w:rsidRDefault="00A6672B" w:rsidP="00A53506">
            <w:pPr>
              <w:widowControl w:val="0"/>
              <w:spacing w:after="160"/>
              <w:jc w:val="center"/>
              <w:rPr>
                <w:rFonts w:ascii="GHEA Grapalat" w:hAnsi="GHEA Grapalat" w:cs="Sylfaen"/>
                <w:b/>
                <w:bCs/>
              </w:rPr>
            </w:pPr>
            <w:r w:rsidRPr="00B138F3">
              <w:rPr>
                <w:rFonts w:ascii="GHEA Grapalat" w:hAnsi="GHEA Grapalat"/>
                <w:b/>
              </w:rPr>
              <w:t>ПРОДАВЕЦ</w:t>
            </w:r>
          </w:p>
          <w:p w:rsidR="00A6672B" w:rsidRPr="00B138F3" w:rsidRDefault="00A6672B" w:rsidP="00A53506">
            <w:pPr>
              <w:widowControl w:val="0"/>
              <w:jc w:val="center"/>
              <w:rPr>
                <w:rFonts w:ascii="GHEA Grapalat" w:hAnsi="GHEA Grapalat"/>
                <w:lang w:val="en-US"/>
              </w:rPr>
            </w:pPr>
            <w:r w:rsidRPr="00B138F3">
              <w:rPr>
                <w:rFonts w:ascii="GHEA Grapalat" w:hAnsi="GHEA Grapalat"/>
                <w:lang w:val="en-US"/>
              </w:rPr>
              <w:t>______________________</w:t>
            </w:r>
          </w:p>
          <w:p w:rsidR="00A6672B" w:rsidRPr="00B138F3" w:rsidRDefault="00A6672B" w:rsidP="00A53506">
            <w:pPr>
              <w:widowControl w:val="0"/>
              <w:spacing w:after="160"/>
              <w:jc w:val="center"/>
              <w:rPr>
                <w:rFonts w:ascii="GHEA Grapalat" w:hAnsi="GHEA Grapalat"/>
              </w:rPr>
            </w:pPr>
            <w:r w:rsidRPr="00B138F3">
              <w:rPr>
                <w:rFonts w:ascii="GHEA Grapalat" w:hAnsi="GHEA Grapalat"/>
                <w:sz w:val="20"/>
                <w:szCs w:val="20"/>
              </w:rPr>
              <w:t>/подпись/</w:t>
            </w:r>
            <w:r>
              <w:rPr>
                <w:rFonts w:ascii="GHEA Grapalat" w:hAnsi="GHEA Grapalat"/>
                <w:sz w:val="20"/>
                <w:szCs w:val="20"/>
                <w:lang w:val="en-US"/>
              </w:rPr>
              <w:t xml:space="preserve">    </w:t>
            </w:r>
            <w:r w:rsidRPr="00B138F3">
              <w:rPr>
                <w:rFonts w:ascii="GHEA Grapalat" w:hAnsi="GHEA Grapalat"/>
              </w:rPr>
              <w:t>М. П.</w:t>
            </w:r>
          </w:p>
        </w:tc>
      </w:tr>
    </w:tbl>
    <w:p w:rsidR="00A6672B" w:rsidRPr="00B138F3" w:rsidRDefault="00A6672B" w:rsidP="00A6672B">
      <w:pPr>
        <w:widowControl w:val="0"/>
        <w:spacing w:after="160"/>
        <w:rPr>
          <w:rFonts w:ascii="GHEA Grapalat" w:hAnsi="GHEA Grapalat"/>
        </w:rPr>
        <w:sectPr w:rsidR="00A6672B" w:rsidRPr="00B138F3" w:rsidSect="00A53506">
          <w:footnotePr>
            <w:pos w:val="beneathText"/>
          </w:footnotePr>
          <w:pgSz w:w="16838" w:h="11906" w:orient="landscape" w:code="9"/>
          <w:pgMar w:top="630" w:right="1418" w:bottom="1418" w:left="1418" w:header="561" w:footer="561" w:gutter="0"/>
          <w:cols w:space="720"/>
        </w:sectPr>
      </w:pPr>
    </w:p>
    <w:p w:rsidR="00A6672B" w:rsidRPr="00B138F3" w:rsidRDefault="00A6672B" w:rsidP="00A6672B">
      <w:pPr>
        <w:widowControl w:val="0"/>
        <w:spacing w:after="160" w:line="276" w:lineRule="auto"/>
        <w:jc w:val="right"/>
        <w:rPr>
          <w:rFonts w:ascii="GHEA Grapalat" w:hAnsi="GHEA Grapalat"/>
          <w:i/>
        </w:rPr>
      </w:pPr>
      <w:r w:rsidRPr="00B138F3">
        <w:rPr>
          <w:rFonts w:ascii="GHEA Grapalat" w:hAnsi="GHEA Grapalat"/>
          <w:i/>
        </w:rPr>
        <w:lastRenderedPageBreak/>
        <w:t>Приложение № 3</w:t>
      </w:r>
    </w:p>
    <w:p w:rsidR="00A6672B" w:rsidRPr="00AA5BD2" w:rsidRDefault="00A6672B" w:rsidP="00A6672B">
      <w:pPr>
        <w:widowControl w:val="0"/>
        <w:spacing w:after="160" w:line="276" w:lineRule="auto"/>
        <w:jc w:val="right"/>
        <w:rPr>
          <w:rFonts w:ascii="GHEA Grapalat" w:hAnsi="GHEA Grapalat"/>
          <w:i/>
        </w:rPr>
      </w:pPr>
      <w:r w:rsidRPr="00AA5BD2">
        <w:rPr>
          <w:rFonts w:ascii="GHEA Grapalat" w:hAnsi="GHEA Grapalat"/>
          <w:i/>
        </w:rPr>
        <w:t>к Договору под кодом</w:t>
      </w:r>
      <w:r w:rsidRPr="00A4533B">
        <w:rPr>
          <w:rFonts w:ascii="GHEA Grapalat" w:hAnsi="GHEA Grapalat"/>
          <w:b/>
        </w:rPr>
        <w:t xml:space="preserve"> </w:t>
      </w:r>
      <w:r w:rsidRPr="00C90F08">
        <w:rPr>
          <w:rFonts w:ascii="GHEA Grapalat" w:hAnsi="GHEA Grapalat"/>
          <w:b/>
        </w:rPr>
        <w:t xml:space="preserve"> </w:t>
      </w:r>
      <w:r w:rsidR="00C55BC8">
        <w:rPr>
          <w:rFonts w:ascii="GHEA Grapalat" w:hAnsi="GHEA Grapalat"/>
          <w:b/>
        </w:rPr>
        <w:t>ХММ-GHAPDzB-26/05</w:t>
      </w:r>
      <w:r w:rsidRPr="00AA5BD2">
        <w:rPr>
          <w:rFonts w:ascii="GHEA Grapalat" w:hAnsi="GHEA Grapalat"/>
          <w:i/>
        </w:rPr>
        <w:br/>
        <w:t>заключенному "</w:t>
      </w:r>
      <w:r w:rsidRPr="00AA5BD2">
        <w:rPr>
          <w:rFonts w:ascii="GHEA Grapalat" w:hAnsi="GHEA Grapalat"/>
          <w:i/>
        </w:rPr>
        <w:tab/>
        <w:t xml:space="preserve">" </w:t>
      </w:r>
      <w:r w:rsidRPr="00AA5BD2">
        <w:rPr>
          <w:rFonts w:ascii="GHEA Grapalat" w:hAnsi="GHEA Grapalat"/>
          <w:i/>
        </w:rPr>
        <w:tab/>
        <w:t>20</w:t>
      </w:r>
      <w:r w:rsidRPr="00747A3B">
        <w:rPr>
          <w:rFonts w:ascii="GHEA Grapalat" w:hAnsi="GHEA Grapalat"/>
          <w:i/>
        </w:rPr>
        <w:t>2</w:t>
      </w:r>
      <w:r w:rsidRPr="00FD14D7">
        <w:rPr>
          <w:rFonts w:ascii="GHEA Grapalat" w:hAnsi="GHEA Grapalat"/>
          <w:i/>
        </w:rPr>
        <w:t xml:space="preserve"> </w:t>
      </w:r>
      <w:r w:rsidRPr="00AA5BD2">
        <w:rPr>
          <w:rFonts w:ascii="GHEA Grapalat" w:hAnsi="GHEA Grapalat"/>
          <w:i/>
        </w:rPr>
        <w:t>г.</w:t>
      </w:r>
    </w:p>
    <w:p w:rsidR="00A6672B" w:rsidRPr="00B138F3" w:rsidRDefault="00A6672B" w:rsidP="00A6672B">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A6672B" w:rsidRPr="00B138F3" w:rsidTr="00A53506">
        <w:trPr>
          <w:tblCellSpacing w:w="7" w:type="dxa"/>
          <w:jc w:val="center"/>
        </w:trPr>
        <w:tc>
          <w:tcPr>
            <w:tcW w:w="0" w:type="auto"/>
            <w:vAlign w:val="center"/>
          </w:tcPr>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 xml:space="preserve">Сторона договора </w:t>
            </w:r>
          </w:p>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_______________________________</w:t>
            </w:r>
          </w:p>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_______________________________</w:t>
            </w:r>
          </w:p>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место нахождения _______________</w:t>
            </w:r>
          </w:p>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Р/С____________________________</w:t>
            </w:r>
          </w:p>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УНН___________________________</w:t>
            </w:r>
          </w:p>
        </w:tc>
        <w:tc>
          <w:tcPr>
            <w:tcW w:w="0" w:type="auto"/>
            <w:vAlign w:val="center"/>
          </w:tcPr>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 xml:space="preserve">Заказчик </w:t>
            </w:r>
          </w:p>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__________________________________</w:t>
            </w:r>
          </w:p>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__________________________________</w:t>
            </w:r>
          </w:p>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место нахождения _________________</w:t>
            </w:r>
          </w:p>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Р/С_______________________________</w:t>
            </w:r>
          </w:p>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УНН______________________________</w:t>
            </w:r>
          </w:p>
        </w:tc>
      </w:tr>
    </w:tbl>
    <w:p w:rsidR="00A6672B" w:rsidRPr="00B138F3" w:rsidRDefault="00A6672B" w:rsidP="00A6672B">
      <w:pPr>
        <w:widowControl w:val="0"/>
        <w:spacing w:after="160"/>
        <w:ind w:firstLine="375"/>
        <w:rPr>
          <w:rFonts w:ascii="GHEA Grapalat" w:hAnsi="GHEA Grapalat"/>
          <w:iCs/>
        </w:rPr>
      </w:pPr>
    </w:p>
    <w:p w:rsidR="00A6672B" w:rsidRPr="00B138F3" w:rsidRDefault="00A6672B" w:rsidP="00A6672B">
      <w:pPr>
        <w:widowControl w:val="0"/>
        <w:spacing w:after="160"/>
        <w:ind w:left="567" w:right="467"/>
        <w:jc w:val="center"/>
        <w:rPr>
          <w:rFonts w:ascii="GHEA Grapalat" w:hAnsi="GHEA Grapalat"/>
          <w:iCs/>
        </w:rPr>
      </w:pPr>
      <w:r w:rsidRPr="00B138F3">
        <w:rPr>
          <w:rFonts w:ascii="GHEA Grapalat" w:hAnsi="GHEA Grapalat"/>
          <w:b/>
        </w:rPr>
        <w:t>АКТ №</w:t>
      </w:r>
    </w:p>
    <w:p w:rsidR="00A6672B" w:rsidRPr="00B138F3" w:rsidRDefault="00A6672B" w:rsidP="00A6672B">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Pr="00B138F3">
        <w:rPr>
          <w:rFonts w:ascii="GHEA Grapalat" w:hAnsi="GHEA Grapalat"/>
          <w:b/>
        </w:rPr>
        <w:br/>
        <w:t>ИСПОЛНЕНИЯ ДОГОВОРАИЛИ ЕГО ЧАСТИ</w:t>
      </w:r>
    </w:p>
    <w:p w:rsidR="00A6672B" w:rsidRPr="00B138F3" w:rsidRDefault="00A6672B" w:rsidP="00A6672B">
      <w:pPr>
        <w:pStyle w:val="a3"/>
        <w:widowControl w:val="0"/>
        <w:spacing w:after="160" w:line="240" w:lineRule="auto"/>
        <w:ind w:firstLine="0"/>
        <w:jc w:val="center"/>
        <w:rPr>
          <w:rFonts w:ascii="GHEA Grapalat" w:hAnsi="GHEA Grapalat"/>
          <w:b/>
          <w:bCs/>
          <w:iCs/>
          <w:sz w:val="24"/>
          <w:szCs w:val="24"/>
        </w:rPr>
      </w:pPr>
    </w:p>
    <w:p w:rsidR="00A6672B" w:rsidRPr="00B138F3" w:rsidRDefault="00A6672B" w:rsidP="00A6672B">
      <w:pPr>
        <w:pStyle w:val="a3"/>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Pr="00B138F3">
        <w:rPr>
          <w:rFonts w:ascii="GHEA Grapalat" w:hAnsi="GHEA Grapalat"/>
          <w:sz w:val="24"/>
          <w:szCs w:val="24"/>
        </w:rPr>
        <w:tab/>
        <w:t>" "</w:t>
      </w:r>
      <w:r w:rsidRPr="00B138F3">
        <w:rPr>
          <w:rFonts w:ascii="GHEA Grapalat" w:hAnsi="GHEA Grapalat"/>
          <w:sz w:val="24"/>
          <w:szCs w:val="24"/>
        </w:rPr>
        <w:tab/>
        <w:t>" 20</w:t>
      </w:r>
      <w:r w:rsidRPr="00B138F3">
        <w:rPr>
          <w:rFonts w:ascii="GHEA Grapalat" w:hAnsi="GHEA Grapalat"/>
          <w:sz w:val="24"/>
          <w:szCs w:val="24"/>
        </w:rPr>
        <w:tab/>
        <w:t>г.</w:t>
      </w:r>
    </w:p>
    <w:p w:rsidR="00A6672B" w:rsidRPr="00B138F3" w:rsidRDefault="00A6672B" w:rsidP="00A6672B">
      <w:pPr>
        <w:pStyle w:val="af4"/>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 __________________________________</w:t>
      </w:r>
    </w:p>
    <w:p w:rsidR="00A6672B" w:rsidRPr="00B138F3" w:rsidRDefault="00A6672B" w:rsidP="00A6672B">
      <w:pPr>
        <w:pStyle w:val="af4"/>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"__________" "_______________________" 20 ______ г.</w:t>
      </w:r>
    </w:p>
    <w:p w:rsidR="00A6672B" w:rsidRPr="00B138F3" w:rsidRDefault="00A6672B" w:rsidP="00A6672B">
      <w:pPr>
        <w:pStyle w:val="af4"/>
        <w:widowControl w:val="0"/>
        <w:spacing w:before="0" w:beforeAutospacing="0" w:after="160" w:afterAutospacing="0"/>
        <w:rPr>
          <w:rFonts w:ascii="GHEA Grapalat" w:hAnsi="GHEA Grapalat"/>
        </w:rPr>
      </w:pPr>
      <w:r w:rsidRPr="00B138F3">
        <w:rPr>
          <w:rFonts w:ascii="GHEA Grapalat" w:hAnsi="GHEA Grapalat"/>
        </w:rPr>
        <w:t>Номер Договора __________________________________________________________</w:t>
      </w:r>
    </w:p>
    <w:p w:rsidR="00A6672B" w:rsidRPr="00B138F3" w:rsidRDefault="00A6672B" w:rsidP="00A6672B">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________ , выписанный "</w:t>
      </w:r>
      <w:r w:rsidRPr="00B138F3">
        <w:rPr>
          <w:rFonts w:ascii="GHEA Grapalat" w:hAnsi="GHEA Grapalat"/>
        </w:rPr>
        <w:tab/>
        <w:t>" "</w:t>
      </w:r>
      <w:r w:rsidRPr="00B138F3">
        <w:rPr>
          <w:rFonts w:ascii="GHEA Grapalat" w:hAnsi="GHEA Grapalat"/>
        </w:rPr>
        <w:tab/>
        <w:t>" 20</w:t>
      </w:r>
      <w:r w:rsidRPr="00B138F3">
        <w:rPr>
          <w:rFonts w:ascii="GHEA Grapalat" w:hAnsi="GHEA Grapalat"/>
        </w:rPr>
        <w:tab/>
        <w:t>г., составили настоящий акт о следующем:</w:t>
      </w:r>
      <w:r w:rsidRPr="00B138F3">
        <w:rPr>
          <w:rFonts w:ascii="GHEA Grapalat" w:hAnsi="GHEA Grapalat"/>
        </w:rPr>
        <w:br w:type="page"/>
      </w:r>
    </w:p>
    <w:p w:rsidR="00A6672B" w:rsidRPr="00B138F3" w:rsidRDefault="00A6672B" w:rsidP="00A6672B">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A6672B" w:rsidRPr="00B138F3" w:rsidTr="00A53506">
        <w:trPr>
          <w:jc w:val="center"/>
        </w:trPr>
        <w:tc>
          <w:tcPr>
            <w:tcW w:w="442" w:type="dxa"/>
            <w:vMerge w:val="restart"/>
            <w:shd w:val="clear" w:color="auto" w:fill="auto"/>
            <w:vAlign w:val="center"/>
          </w:tcPr>
          <w:p w:rsidR="00A6672B" w:rsidRPr="00B138F3" w:rsidRDefault="00A6672B" w:rsidP="00A53506">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A6672B" w:rsidRPr="00B138F3" w:rsidRDefault="00A6672B" w:rsidP="00A535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A6672B" w:rsidRPr="00B138F3" w:rsidTr="00A53506">
        <w:trPr>
          <w:jc w:val="center"/>
        </w:trPr>
        <w:tc>
          <w:tcPr>
            <w:tcW w:w="442" w:type="dxa"/>
            <w:vMerge/>
            <w:shd w:val="clear" w:color="auto" w:fill="auto"/>
          </w:tcPr>
          <w:p w:rsidR="00A6672B" w:rsidRPr="00B138F3" w:rsidRDefault="00A6672B" w:rsidP="00A53506">
            <w:pPr>
              <w:pStyle w:val="af4"/>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A6672B" w:rsidRPr="00B138F3" w:rsidRDefault="00A6672B" w:rsidP="00A53506">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A6672B" w:rsidRPr="00B138F3" w:rsidRDefault="00A6672B" w:rsidP="00A53506">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A6672B" w:rsidRPr="00B138F3" w:rsidRDefault="00A6672B" w:rsidP="00A53506">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A6672B" w:rsidRPr="00B138F3" w:rsidRDefault="00A6672B" w:rsidP="00A53506">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A6672B" w:rsidRPr="00B138F3" w:rsidRDefault="00A6672B" w:rsidP="00A53506">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сумма, подлежащая уплате (тыс. драмов)</w:t>
            </w:r>
          </w:p>
        </w:tc>
        <w:tc>
          <w:tcPr>
            <w:tcW w:w="1333" w:type="dxa"/>
            <w:vMerge w:val="restart"/>
            <w:shd w:val="clear" w:color="auto" w:fill="auto"/>
            <w:vAlign w:val="center"/>
          </w:tcPr>
          <w:p w:rsidR="00A6672B" w:rsidRPr="00B138F3" w:rsidRDefault="00A6672B" w:rsidP="00A53506">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оплаты (по графику оплаты)</w:t>
            </w:r>
          </w:p>
        </w:tc>
      </w:tr>
      <w:tr w:rsidR="00A6672B" w:rsidRPr="00B138F3" w:rsidTr="00A53506">
        <w:trPr>
          <w:trHeight w:val="1105"/>
          <w:jc w:val="center"/>
        </w:trPr>
        <w:tc>
          <w:tcPr>
            <w:tcW w:w="442" w:type="dxa"/>
            <w:vMerge/>
            <w:tcBorders>
              <w:bottom w:val="single" w:sz="4" w:space="0" w:color="auto"/>
            </w:tcBorders>
            <w:shd w:val="clear" w:color="auto" w:fill="auto"/>
          </w:tcPr>
          <w:p w:rsidR="00A6672B" w:rsidRPr="00B138F3" w:rsidRDefault="00A6672B" w:rsidP="00A53506">
            <w:pPr>
              <w:pStyle w:val="af4"/>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A6672B" w:rsidRPr="00B138F3" w:rsidRDefault="00A6672B" w:rsidP="00A53506">
            <w:pPr>
              <w:pStyle w:val="af4"/>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A6672B" w:rsidRPr="00B138F3" w:rsidRDefault="00A6672B" w:rsidP="00A53506">
            <w:pPr>
              <w:pStyle w:val="af4"/>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A6672B" w:rsidRPr="00B138F3" w:rsidRDefault="00A6672B" w:rsidP="00A53506">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A6672B" w:rsidRPr="00B138F3" w:rsidRDefault="00A6672B" w:rsidP="00A53506">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A6672B" w:rsidRPr="00B138F3" w:rsidRDefault="00A6672B" w:rsidP="00A53506">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A6672B" w:rsidRPr="00B138F3" w:rsidRDefault="00A6672B" w:rsidP="00A53506">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A6672B" w:rsidRPr="00B138F3" w:rsidRDefault="00A6672B" w:rsidP="00A53506">
            <w:pPr>
              <w:pStyle w:val="af4"/>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A6672B" w:rsidRPr="00B138F3" w:rsidRDefault="00A6672B" w:rsidP="00A53506">
            <w:pPr>
              <w:pStyle w:val="af4"/>
              <w:widowControl w:val="0"/>
              <w:spacing w:before="0" w:beforeAutospacing="0" w:after="120" w:afterAutospacing="0"/>
              <w:jc w:val="center"/>
              <w:rPr>
                <w:rFonts w:ascii="GHEA Grapalat" w:hAnsi="GHEA Grapalat"/>
                <w:sz w:val="16"/>
                <w:szCs w:val="16"/>
              </w:rPr>
            </w:pPr>
          </w:p>
        </w:tc>
      </w:tr>
      <w:tr w:rsidR="00A6672B" w:rsidRPr="00B138F3" w:rsidTr="00A53506">
        <w:trPr>
          <w:jc w:val="center"/>
        </w:trPr>
        <w:tc>
          <w:tcPr>
            <w:tcW w:w="442" w:type="dxa"/>
            <w:shd w:val="clear" w:color="auto" w:fill="auto"/>
            <w:vAlign w:val="center"/>
          </w:tcPr>
          <w:p w:rsidR="00A6672B" w:rsidRPr="00B138F3" w:rsidRDefault="00A6672B" w:rsidP="00A53506">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A6672B" w:rsidRPr="00B138F3" w:rsidRDefault="00A6672B" w:rsidP="00A53506">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A6672B" w:rsidRPr="00B138F3" w:rsidRDefault="00A6672B" w:rsidP="00A53506">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A6672B" w:rsidRPr="00B138F3" w:rsidRDefault="00A6672B" w:rsidP="00A53506">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A6672B" w:rsidRPr="00B138F3" w:rsidRDefault="00A6672B" w:rsidP="00A53506">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A6672B" w:rsidRPr="00B138F3" w:rsidRDefault="00A6672B" w:rsidP="00A53506">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A6672B" w:rsidRPr="00B138F3" w:rsidRDefault="00A6672B" w:rsidP="00A53506">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A6672B" w:rsidRPr="00B138F3" w:rsidRDefault="00A6672B" w:rsidP="00A53506">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A6672B" w:rsidRPr="00B138F3" w:rsidRDefault="00A6672B" w:rsidP="00A53506">
            <w:pPr>
              <w:pStyle w:val="af4"/>
              <w:widowControl w:val="0"/>
              <w:spacing w:before="0" w:beforeAutospacing="0" w:after="120" w:afterAutospacing="0"/>
              <w:jc w:val="center"/>
              <w:rPr>
                <w:rFonts w:ascii="GHEA Grapalat" w:hAnsi="GHEA Grapalat"/>
                <w:sz w:val="16"/>
                <w:szCs w:val="16"/>
              </w:rPr>
            </w:pPr>
          </w:p>
        </w:tc>
      </w:tr>
      <w:tr w:rsidR="00A6672B" w:rsidRPr="00B138F3" w:rsidTr="00A53506">
        <w:trPr>
          <w:jc w:val="center"/>
        </w:trPr>
        <w:tc>
          <w:tcPr>
            <w:tcW w:w="442" w:type="dxa"/>
            <w:shd w:val="clear" w:color="auto" w:fill="auto"/>
          </w:tcPr>
          <w:p w:rsidR="00A6672B" w:rsidRPr="00B138F3" w:rsidRDefault="00A6672B" w:rsidP="00A53506">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A6672B" w:rsidRPr="00B138F3" w:rsidRDefault="00A6672B" w:rsidP="00A53506">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A6672B" w:rsidRPr="00B138F3" w:rsidRDefault="00A6672B" w:rsidP="00A53506">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A6672B" w:rsidRPr="00B138F3" w:rsidRDefault="00A6672B" w:rsidP="00A53506">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A6672B" w:rsidRPr="00B138F3" w:rsidRDefault="00A6672B" w:rsidP="00A53506">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A6672B" w:rsidRPr="00B138F3" w:rsidRDefault="00A6672B" w:rsidP="00A53506">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A6672B" w:rsidRPr="00B138F3" w:rsidRDefault="00A6672B" w:rsidP="00A53506">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A6672B" w:rsidRPr="00B138F3" w:rsidRDefault="00A6672B" w:rsidP="00A53506">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A6672B" w:rsidRPr="00B138F3" w:rsidRDefault="00A6672B" w:rsidP="00A53506">
            <w:pPr>
              <w:pStyle w:val="af4"/>
              <w:widowControl w:val="0"/>
              <w:spacing w:before="0" w:beforeAutospacing="0" w:after="120" w:afterAutospacing="0"/>
              <w:jc w:val="center"/>
              <w:rPr>
                <w:rFonts w:ascii="GHEA Grapalat" w:hAnsi="GHEA Grapalat"/>
                <w:sz w:val="16"/>
                <w:szCs w:val="16"/>
              </w:rPr>
            </w:pPr>
          </w:p>
        </w:tc>
      </w:tr>
    </w:tbl>
    <w:p w:rsidR="00A6672B" w:rsidRPr="00B138F3" w:rsidRDefault="00A6672B" w:rsidP="00A6672B">
      <w:pPr>
        <w:widowControl w:val="0"/>
        <w:spacing w:after="160"/>
        <w:ind w:firstLine="375"/>
        <w:jc w:val="both"/>
        <w:rPr>
          <w:rFonts w:ascii="GHEA Grapalat" w:hAnsi="GHEA Grapalat" w:cs="Arial"/>
          <w:iCs/>
          <w:lang w:val="en-US"/>
        </w:rPr>
      </w:pPr>
    </w:p>
    <w:p w:rsidR="00A6672B" w:rsidRPr="00B138F3" w:rsidRDefault="00A6672B" w:rsidP="00A6672B">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rsidR="00A6672B" w:rsidRPr="00B138F3" w:rsidRDefault="00A6672B" w:rsidP="00A6672B">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A6672B" w:rsidRPr="00B138F3" w:rsidTr="00A53506">
        <w:trPr>
          <w:trHeight w:val="266"/>
          <w:tblCellSpacing w:w="7" w:type="dxa"/>
          <w:jc w:val="center"/>
        </w:trPr>
        <w:tc>
          <w:tcPr>
            <w:tcW w:w="0" w:type="auto"/>
            <w:vAlign w:val="center"/>
          </w:tcPr>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Товар принят</w:t>
            </w:r>
          </w:p>
        </w:tc>
      </w:tr>
      <w:tr w:rsidR="00A6672B" w:rsidRPr="00B138F3" w:rsidTr="00A53506">
        <w:trPr>
          <w:trHeight w:val="473"/>
          <w:tblCellSpacing w:w="7" w:type="dxa"/>
          <w:jc w:val="center"/>
        </w:trPr>
        <w:tc>
          <w:tcPr>
            <w:tcW w:w="0" w:type="auto"/>
            <w:vAlign w:val="center"/>
          </w:tcPr>
          <w:p w:rsidR="00A6672B" w:rsidRPr="00B138F3" w:rsidRDefault="00A6672B" w:rsidP="00A53506">
            <w:pPr>
              <w:widowControl w:val="0"/>
              <w:jc w:val="center"/>
              <w:rPr>
                <w:rFonts w:ascii="GHEA Grapalat" w:hAnsi="GHEA Grapalat"/>
                <w:iCs/>
              </w:rPr>
            </w:pPr>
            <w:r w:rsidRPr="00B138F3">
              <w:rPr>
                <w:rFonts w:ascii="GHEA Grapalat" w:hAnsi="GHEA Grapalat"/>
              </w:rPr>
              <w:t xml:space="preserve">_______________________ </w:t>
            </w:r>
          </w:p>
          <w:p w:rsidR="00A6672B" w:rsidRPr="00B138F3" w:rsidRDefault="00A6672B" w:rsidP="00A53506">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A6672B" w:rsidRPr="00B138F3" w:rsidRDefault="00A6672B" w:rsidP="00A53506">
            <w:pPr>
              <w:widowControl w:val="0"/>
              <w:jc w:val="center"/>
              <w:rPr>
                <w:rFonts w:ascii="GHEA Grapalat" w:hAnsi="GHEA Grapalat"/>
                <w:iCs/>
              </w:rPr>
            </w:pPr>
            <w:r w:rsidRPr="00B138F3">
              <w:rPr>
                <w:rFonts w:ascii="GHEA Grapalat" w:hAnsi="GHEA Grapalat"/>
              </w:rPr>
              <w:t>_______________________</w:t>
            </w:r>
          </w:p>
          <w:p w:rsidR="00A6672B" w:rsidRPr="00B138F3" w:rsidRDefault="00A6672B" w:rsidP="00A53506">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A6672B" w:rsidRPr="00B138F3" w:rsidTr="00A53506">
        <w:trPr>
          <w:trHeight w:val="503"/>
          <w:tblCellSpacing w:w="7" w:type="dxa"/>
          <w:jc w:val="center"/>
        </w:trPr>
        <w:tc>
          <w:tcPr>
            <w:tcW w:w="0" w:type="auto"/>
            <w:vAlign w:val="center"/>
          </w:tcPr>
          <w:p w:rsidR="00A6672B" w:rsidRPr="00B138F3" w:rsidRDefault="00A6672B" w:rsidP="00A53506">
            <w:pPr>
              <w:widowControl w:val="0"/>
              <w:jc w:val="center"/>
              <w:rPr>
                <w:rFonts w:ascii="GHEA Grapalat" w:hAnsi="GHEA Grapalat"/>
                <w:iCs/>
              </w:rPr>
            </w:pPr>
            <w:r w:rsidRPr="00B138F3">
              <w:rPr>
                <w:rFonts w:ascii="GHEA Grapalat" w:hAnsi="GHEA Grapalat"/>
              </w:rPr>
              <w:t xml:space="preserve">______________________ </w:t>
            </w:r>
          </w:p>
          <w:p w:rsidR="00A6672B" w:rsidRPr="00B138F3" w:rsidRDefault="00A6672B" w:rsidP="00A53506">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A6672B" w:rsidRPr="00B138F3" w:rsidRDefault="00A6672B" w:rsidP="00A53506">
            <w:pPr>
              <w:widowControl w:val="0"/>
              <w:jc w:val="center"/>
              <w:rPr>
                <w:rFonts w:ascii="GHEA Grapalat" w:hAnsi="GHEA Grapalat"/>
                <w:iCs/>
              </w:rPr>
            </w:pPr>
            <w:r w:rsidRPr="00B138F3">
              <w:rPr>
                <w:rFonts w:ascii="GHEA Grapalat" w:hAnsi="GHEA Grapalat"/>
              </w:rPr>
              <w:t>_______________________</w:t>
            </w:r>
          </w:p>
          <w:p w:rsidR="00A6672B" w:rsidRPr="00B138F3" w:rsidRDefault="00A6672B" w:rsidP="00A53506">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A6672B" w:rsidRPr="00B138F3" w:rsidTr="00A53506">
        <w:trPr>
          <w:trHeight w:val="281"/>
          <w:tblCellSpacing w:w="7" w:type="dxa"/>
          <w:jc w:val="center"/>
        </w:trPr>
        <w:tc>
          <w:tcPr>
            <w:tcW w:w="0" w:type="auto"/>
            <w:vAlign w:val="center"/>
          </w:tcPr>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М. П.</w:t>
            </w:r>
          </w:p>
        </w:tc>
      </w:tr>
    </w:tbl>
    <w:p w:rsidR="00A6672B" w:rsidRPr="00B138F3" w:rsidRDefault="00A6672B" w:rsidP="00A6672B">
      <w:pPr>
        <w:widowControl w:val="0"/>
        <w:spacing w:after="160"/>
        <w:jc w:val="right"/>
        <w:rPr>
          <w:rFonts w:ascii="GHEA Grapalat" w:hAnsi="GHEA Grapalat" w:cs="Sylfaen"/>
          <w:b/>
        </w:rPr>
      </w:pPr>
    </w:p>
    <w:p w:rsidR="00A6672B" w:rsidRPr="00B138F3" w:rsidRDefault="00A6672B" w:rsidP="00A6672B">
      <w:pPr>
        <w:rPr>
          <w:rFonts w:ascii="GHEA Grapalat" w:hAnsi="GHEA Grapalat" w:cs="Sylfaen"/>
          <w:b/>
        </w:rPr>
      </w:pPr>
      <w:r w:rsidRPr="00B138F3">
        <w:rPr>
          <w:rFonts w:ascii="GHEA Grapalat" w:hAnsi="GHEA Grapalat" w:cs="Sylfaen"/>
          <w:b/>
        </w:rPr>
        <w:br w:type="page"/>
      </w:r>
    </w:p>
    <w:p w:rsidR="00A6672B" w:rsidRPr="00B138F3" w:rsidRDefault="00A6672B" w:rsidP="00A6672B">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A6672B" w:rsidRPr="00AA5BD2" w:rsidRDefault="00A6672B" w:rsidP="00A6672B">
      <w:pPr>
        <w:widowControl w:val="0"/>
        <w:spacing w:after="160" w:line="360" w:lineRule="auto"/>
        <w:jc w:val="right"/>
        <w:rPr>
          <w:rFonts w:ascii="GHEA Grapalat" w:hAnsi="GHEA Grapalat"/>
          <w:i/>
        </w:rPr>
      </w:pPr>
      <w:r w:rsidRPr="00AA5BD2">
        <w:rPr>
          <w:rFonts w:ascii="GHEA Grapalat" w:hAnsi="GHEA Grapalat"/>
          <w:i/>
        </w:rPr>
        <w:t>к Договору под кодом</w:t>
      </w:r>
      <w:r w:rsidRPr="00A4533B">
        <w:rPr>
          <w:rFonts w:ascii="GHEA Grapalat" w:hAnsi="GHEA Grapalat"/>
          <w:b/>
        </w:rPr>
        <w:t xml:space="preserve"> </w:t>
      </w:r>
      <w:r w:rsidRPr="00C90F08">
        <w:rPr>
          <w:rFonts w:ascii="GHEA Grapalat" w:hAnsi="GHEA Grapalat"/>
          <w:b/>
        </w:rPr>
        <w:t xml:space="preserve"> </w:t>
      </w:r>
      <w:r w:rsidR="00C55BC8">
        <w:rPr>
          <w:rFonts w:ascii="GHEA Grapalat" w:hAnsi="GHEA Grapalat"/>
          <w:b/>
        </w:rPr>
        <w:t>ХММ-GHAPDzB-26/05</w:t>
      </w:r>
      <w:r w:rsidRPr="00AA5BD2">
        <w:rPr>
          <w:rFonts w:ascii="GHEA Grapalat" w:hAnsi="GHEA Grapalat"/>
          <w:i/>
        </w:rPr>
        <w:br/>
        <w:t>заключенному "</w:t>
      </w:r>
      <w:r w:rsidRPr="00AA5BD2">
        <w:rPr>
          <w:rFonts w:ascii="GHEA Grapalat" w:hAnsi="GHEA Grapalat"/>
          <w:i/>
        </w:rPr>
        <w:tab/>
        <w:t xml:space="preserve">" </w:t>
      </w:r>
      <w:r w:rsidRPr="00AA5BD2">
        <w:rPr>
          <w:rFonts w:ascii="GHEA Grapalat" w:hAnsi="GHEA Grapalat"/>
          <w:i/>
        </w:rPr>
        <w:tab/>
        <w:t>20</w:t>
      </w:r>
      <w:r w:rsidRPr="00747A3B">
        <w:rPr>
          <w:rFonts w:ascii="GHEA Grapalat" w:hAnsi="GHEA Grapalat"/>
          <w:i/>
        </w:rPr>
        <w:t>2</w:t>
      </w:r>
      <w:r w:rsidRPr="00885259">
        <w:rPr>
          <w:rFonts w:ascii="GHEA Grapalat" w:hAnsi="GHEA Grapalat"/>
          <w:i/>
        </w:rPr>
        <w:t xml:space="preserve"> </w:t>
      </w:r>
      <w:r w:rsidRPr="00AA5BD2">
        <w:rPr>
          <w:rFonts w:ascii="GHEA Grapalat" w:hAnsi="GHEA Grapalat"/>
          <w:i/>
        </w:rPr>
        <w:t>г.</w:t>
      </w:r>
    </w:p>
    <w:p w:rsidR="00A6672B" w:rsidRPr="00B138F3" w:rsidRDefault="00A6672B" w:rsidP="00A6672B">
      <w:pPr>
        <w:widowControl w:val="0"/>
        <w:tabs>
          <w:tab w:val="left" w:pos="360"/>
          <w:tab w:val="left" w:pos="540"/>
        </w:tabs>
        <w:spacing w:after="160"/>
        <w:jc w:val="center"/>
        <w:rPr>
          <w:rFonts w:ascii="GHEA Grapalat" w:hAnsi="GHEA Grapalat" w:cs="Sylfaen"/>
          <w:b/>
          <w:bCs/>
        </w:rPr>
      </w:pPr>
    </w:p>
    <w:p w:rsidR="00A6672B" w:rsidRPr="00B138F3" w:rsidRDefault="00A6672B" w:rsidP="00A6672B">
      <w:pPr>
        <w:widowControl w:val="0"/>
        <w:spacing w:after="160"/>
        <w:jc w:val="center"/>
        <w:rPr>
          <w:rFonts w:ascii="GHEA Grapalat" w:hAnsi="GHEA Grapalat" w:cs="Sylfaen"/>
          <w:bCs/>
        </w:rPr>
      </w:pPr>
      <w:r w:rsidRPr="00B138F3">
        <w:rPr>
          <w:rFonts w:ascii="GHEA Grapalat" w:hAnsi="GHEA Grapalat"/>
        </w:rPr>
        <w:t>АКТ №———</w:t>
      </w:r>
    </w:p>
    <w:p w:rsidR="00A6672B" w:rsidRPr="00B138F3" w:rsidRDefault="00A6672B" w:rsidP="00A6672B">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A6672B" w:rsidRPr="00B138F3" w:rsidRDefault="00A6672B" w:rsidP="00A6672B">
      <w:pPr>
        <w:widowControl w:val="0"/>
        <w:tabs>
          <w:tab w:val="left" w:pos="360"/>
          <w:tab w:val="left" w:pos="540"/>
        </w:tabs>
        <w:spacing w:after="160"/>
        <w:jc w:val="center"/>
        <w:rPr>
          <w:rFonts w:ascii="GHEA Grapalat" w:hAnsi="GHEA Grapalat" w:cs="Sylfaen"/>
        </w:rPr>
      </w:pPr>
    </w:p>
    <w:p w:rsidR="00A6672B" w:rsidRPr="00B138F3" w:rsidRDefault="00A6672B" w:rsidP="00A6672B">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A6672B" w:rsidRPr="00B138F3" w:rsidRDefault="00A6672B" w:rsidP="00A6672B">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A6672B" w:rsidRPr="00B138F3" w:rsidRDefault="00A6672B" w:rsidP="00A6672B">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A6672B" w:rsidRPr="00B138F3" w:rsidRDefault="00A6672B" w:rsidP="00A6672B">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A6672B" w:rsidRPr="00B138F3" w:rsidRDefault="00A6672B" w:rsidP="00A6672B">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A6672B" w:rsidRPr="00B138F3" w:rsidRDefault="00A6672B" w:rsidP="00A6672B">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A6672B" w:rsidRPr="00B138F3" w:rsidRDefault="00A6672B" w:rsidP="00A6672B">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A6672B" w:rsidRPr="00B138F3" w:rsidTr="00A5350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A6672B" w:rsidRPr="00B138F3" w:rsidRDefault="00A6672B" w:rsidP="00A53506">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A6672B" w:rsidRPr="00B138F3" w:rsidTr="00A5350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A6672B" w:rsidRPr="00B138F3" w:rsidRDefault="00A6672B" w:rsidP="00A53506">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A6672B" w:rsidRPr="00B138F3" w:rsidRDefault="00A6672B" w:rsidP="00A53506">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A6672B" w:rsidRPr="00B138F3" w:rsidRDefault="00A6672B" w:rsidP="00A53506">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A6672B" w:rsidRPr="00B138F3" w:rsidTr="00A5350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A6672B" w:rsidRPr="00B138F3" w:rsidRDefault="00A6672B" w:rsidP="00A53506">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A6672B" w:rsidRPr="00B138F3" w:rsidRDefault="00A6672B" w:rsidP="00A53506">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A6672B" w:rsidRPr="00B138F3" w:rsidRDefault="00A6672B" w:rsidP="00A53506">
            <w:pPr>
              <w:widowControl w:val="0"/>
              <w:spacing w:after="120"/>
              <w:jc w:val="center"/>
              <w:rPr>
                <w:rFonts w:ascii="GHEA Grapalat" w:hAnsi="GHEA Grapalat" w:cs="Sylfaen"/>
                <w:sz w:val="20"/>
                <w:szCs w:val="20"/>
              </w:rPr>
            </w:pPr>
          </w:p>
        </w:tc>
      </w:tr>
      <w:tr w:rsidR="00A6672B" w:rsidRPr="00B138F3" w:rsidTr="00A5350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A6672B" w:rsidRPr="00B138F3" w:rsidRDefault="00A6672B" w:rsidP="00A53506">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A6672B" w:rsidRPr="00B138F3" w:rsidRDefault="00A6672B" w:rsidP="00A53506">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A6672B" w:rsidRPr="00B138F3" w:rsidRDefault="00A6672B" w:rsidP="00A53506">
            <w:pPr>
              <w:widowControl w:val="0"/>
              <w:spacing w:after="120"/>
              <w:jc w:val="center"/>
              <w:rPr>
                <w:rFonts w:ascii="GHEA Grapalat" w:hAnsi="GHEA Grapalat" w:cs="Sylfaen"/>
                <w:sz w:val="20"/>
                <w:szCs w:val="20"/>
              </w:rPr>
            </w:pPr>
          </w:p>
        </w:tc>
      </w:tr>
    </w:tbl>
    <w:p w:rsidR="00A6672B" w:rsidRPr="00B138F3" w:rsidRDefault="00A6672B" w:rsidP="00A6672B">
      <w:pPr>
        <w:widowControl w:val="0"/>
        <w:tabs>
          <w:tab w:val="left" w:pos="360"/>
          <w:tab w:val="left" w:pos="540"/>
        </w:tabs>
        <w:spacing w:after="160"/>
        <w:jc w:val="both"/>
        <w:rPr>
          <w:rFonts w:ascii="GHEA Grapalat" w:hAnsi="GHEA Grapalat" w:cs="Sylfaen"/>
        </w:rPr>
      </w:pPr>
    </w:p>
    <w:p w:rsidR="00A6672B" w:rsidRPr="00B138F3" w:rsidRDefault="00A6672B" w:rsidP="00A6672B">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A6672B" w:rsidRDefault="00A6672B" w:rsidP="00A6672B">
      <w:pPr>
        <w:rPr>
          <w:rFonts w:ascii="GHEA Grapalat" w:hAnsi="GHEA Grapalat"/>
        </w:rPr>
      </w:pPr>
      <w:r>
        <w:rPr>
          <w:rFonts w:ascii="GHEA Grapalat" w:hAnsi="GHEA Grapalat"/>
        </w:rPr>
        <w:t xml:space="preserve">                                                       </w:t>
      </w:r>
    </w:p>
    <w:p w:rsidR="00A6672B" w:rsidRPr="00B138F3" w:rsidRDefault="00A6672B" w:rsidP="00A6672B">
      <w:pPr>
        <w:rPr>
          <w:rFonts w:ascii="GHEA Grapalat" w:hAnsi="GHEA Grapalat"/>
          <w:lang w:val="en-US"/>
        </w:rPr>
      </w:pPr>
      <w:r>
        <w:rPr>
          <w:rFonts w:ascii="GHEA Grapalat" w:hAnsi="GHEA Grapalat"/>
        </w:rPr>
        <w:t xml:space="preserve">                                                          </w:t>
      </w:r>
      <w:r w:rsidRPr="00B138F3">
        <w:rPr>
          <w:rFonts w:ascii="GHEA Grapalat" w:hAnsi="GHEA Grapalat"/>
        </w:rPr>
        <w:t>СТОРОНЫ</w:t>
      </w:r>
    </w:p>
    <w:p w:rsidR="00A6672B" w:rsidRPr="00B138F3" w:rsidRDefault="00A6672B" w:rsidP="00A6672B">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A6672B" w:rsidRPr="00B138F3" w:rsidTr="00A53506">
        <w:tc>
          <w:tcPr>
            <w:tcW w:w="4450" w:type="dxa"/>
          </w:tcPr>
          <w:p w:rsidR="00A6672B" w:rsidRPr="00B138F3" w:rsidRDefault="00A6672B" w:rsidP="00A53506">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A6672B" w:rsidRPr="00B138F3" w:rsidRDefault="00A6672B" w:rsidP="00A53506">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A6672B" w:rsidRPr="00B138F3" w:rsidRDefault="00A6672B" w:rsidP="00A6672B">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A6672B" w:rsidRPr="00B138F3" w:rsidRDefault="00A6672B" w:rsidP="00A6672B">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A6672B" w:rsidRPr="00B138F3" w:rsidTr="00A53506">
        <w:trPr>
          <w:tblCellSpacing w:w="7" w:type="dxa"/>
          <w:jc w:val="center"/>
        </w:trPr>
        <w:tc>
          <w:tcPr>
            <w:tcW w:w="0" w:type="auto"/>
            <w:vAlign w:val="center"/>
          </w:tcPr>
          <w:p w:rsidR="00A6672B" w:rsidRPr="00B138F3" w:rsidRDefault="00A6672B" w:rsidP="00A53506">
            <w:pPr>
              <w:widowControl w:val="0"/>
              <w:jc w:val="center"/>
              <w:rPr>
                <w:rFonts w:ascii="GHEA Grapalat" w:hAnsi="GHEA Grapalat" w:cs="GHEA Grapalat"/>
              </w:rPr>
            </w:pPr>
            <w:r w:rsidRPr="00B138F3">
              <w:rPr>
                <w:rFonts w:ascii="GHEA Grapalat" w:hAnsi="GHEA Grapalat"/>
              </w:rPr>
              <w:t xml:space="preserve">___________________________ </w:t>
            </w:r>
          </w:p>
          <w:p w:rsidR="00A6672B" w:rsidRPr="00B138F3" w:rsidRDefault="00A6672B" w:rsidP="00A53506">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A6672B" w:rsidRPr="00B138F3" w:rsidRDefault="00A6672B" w:rsidP="00A53506">
            <w:pPr>
              <w:widowControl w:val="0"/>
              <w:jc w:val="center"/>
              <w:rPr>
                <w:rFonts w:ascii="GHEA Grapalat" w:hAnsi="GHEA Grapalat" w:cs="GHEA Grapalat"/>
              </w:rPr>
            </w:pPr>
            <w:r w:rsidRPr="00B138F3">
              <w:rPr>
                <w:rFonts w:ascii="GHEA Grapalat" w:hAnsi="GHEA Grapalat"/>
              </w:rPr>
              <w:t>___________________________</w:t>
            </w:r>
          </w:p>
          <w:p w:rsidR="00A6672B" w:rsidRPr="00B138F3" w:rsidRDefault="00A6672B" w:rsidP="00A53506">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A6672B" w:rsidRPr="00B138F3" w:rsidTr="00A53506">
        <w:trPr>
          <w:tblCellSpacing w:w="7" w:type="dxa"/>
          <w:jc w:val="center"/>
        </w:trPr>
        <w:tc>
          <w:tcPr>
            <w:tcW w:w="0" w:type="auto"/>
            <w:vAlign w:val="center"/>
          </w:tcPr>
          <w:p w:rsidR="00A6672B" w:rsidRPr="00B138F3" w:rsidRDefault="00A6672B" w:rsidP="00A53506">
            <w:pPr>
              <w:widowControl w:val="0"/>
              <w:jc w:val="center"/>
              <w:rPr>
                <w:rFonts w:ascii="GHEA Grapalat" w:hAnsi="GHEA Grapalat" w:cs="GHEA Grapalat"/>
              </w:rPr>
            </w:pPr>
            <w:r w:rsidRPr="00B138F3">
              <w:rPr>
                <w:rFonts w:ascii="GHEA Grapalat" w:hAnsi="GHEA Grapalat"/>
              </w:rPr>
              <w:t xml:space="preserve">___________________________ </w:t>
            </w:r>
          </w:p>
          <w:p w:rsidR="00A6672B" w:rsidRPr="00B138F3" w:rsidRDefault="00A6672B" w:rsidP="00A53506">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A6672B" w:rsidRPr="00B138F3" w:rsidRDefault="00A6672B" w:rsidP="00A53506">
            <w:pPr>
              <w:widowControl w:val="0"/>
              <w:jc w:val="center"/>
              <w:rPr>
                <w:rFonts w:ascii="GHEA Grapalat" w:hAnsi="GHEA Grapalat" w:cs="GHEA Grapalat"/>
              </w:rPr>
            </w:pPr>
            <w:r w:rsidRPr="00B138F3">
              <w:rPr>
                <w:rFonts w:ascii="GHEA Grapalat" w:hAnsi="GHEA Grapalat"/>
              </w:rPr>
              <w:t>___________________________</w:t>
            </w:r>
          </w:p>
          <w:p w:rsidR="00A6672B" w:rsidRPr="00B138F3" w:rsidRDefault="00A6672B" w:rsidP="00A53506">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A6672B" w:rsidRPr="00BA20A0" w:rsidRDefault="00A6672B" w:rsidP="00A6672B">
      <w:pPr>
        <w:widowControl w:val="0"/>
        <w:jc w:val="right"/>
        <w:rPr>
          <w:rFonts w:ascii="GHEA Grapalat" w:hAnsi="GHEA Grapalat" w:cs="Sylfaen"/>
          <w:i/>
        </w:rPr>
      </w:pPr>
      <w:r>
        <w:rPr>
          <w:rFonts w:ascii="GHEA Grapalat" w:hAnsi="GHEA Grapalat"/>
          <w:i/>
        </w:rPr>
        <w:lastRenderedPageBreak/>
        <w:t>П</w:t>
      </w:r>
      <w:r w:rsidRPr="00BA20A0">
        <w:rPr>
          <w:rFonts w:ascii="GHEA Grapalat" w:hAnsi="GHEA Grapalat"/>
          <w:i/>
        </w:rPr>
        <w:t>иложение № 4</w:t>
      </w:r>
    </w:p>
    <w:p w:rsidR="00A6672B" w:rsidRPr="00BA20A0" w:rsidRDefault="00A6672B" w:rsidP="00A6672B">
      <w:pPr>
        <w:widowControl w:val="0"/>
        <w:jc w:val="right"/>
        <w:rPr>
          <w:rFonts w:ascii="GHEA Grapalat" w:hAnsi="GHEA Grapalat" w:cs="Sylfaen"/>
          <w:i/>
        </w:rPr>
      </w:pPr>
      <w:r w:rsidRPr="00BA20A0">
        <w:rPr>
          <w:rFonts w:ascii="GHEA Grapalat" w:hAnsi="GHEA Grapalat"/>
          <w:i/>
        </w:rPr>
        <w:t>к Договору под кодом</w:t>
      </w:r>
      <w:r w:rsidRPr="00BA20A0">
        <w:rPr>
          <w:rFonts w:ascii="GHEA Grapalat" w:hAnsi="GHEA Grapalat"/>
          <w:i/>
          <w:lang w:val="hy-AM"/>
        </w:rPr>
        <w:t xml:space="preserve"> </w:t>
      </w:r>
      <w:r w:rsidR="00C55BC8">
        <w:rPr>
          <w:rFonts w:ascii="GHEA Grapalat" w:hAnsi="GHEA Grapalat"/>
          <w:b/>
        </w:rPr>
        <w:t>ХММ-GHAPDzB-26/05</w:t>
      </w:r>
      <w:r w:rsidRPr="00BA20A0">
        <w:rPr>
          <w:rFonts w:ascii="GHEA Grapalat" w:hAnsi="GHEA Grapalat" w:cs="Sylfaen"/>
          <w:i/>
        </w:rPr>
        <w:br/>
      </w:r>
      <w:r w:rsidRPr="00BA20A0">
        <w:rPr>
          <w:rFonts w:ascii="GHEA Grapalat" w:hAnsi="GHEA Grapalat"/>
          <w:i/>
        </w:rPr>
        <w:t>заключенному "</w:t>
      </w:r>
      <w:r w:rsidRPr="00BA20A0">
        <w:rPr>
          <w:rFonts w:ascii="GHEA Grapalat" w:hAnsi="GHEA Grapalat"/>
          <w:i/>
        </w:rPr>
        <w:tab/>
        <w:t xml:space="preserve"> "</w:t>
      </w:r>
      <w:r w:rsidRPr="00BA20A0">
        <w:rPr>
          <w:rFonts w:ascii="GHEA Grapalat" w:hAnsi="GHEA Grapalat"/>
          <w:i/>
        </w:rPr>
        <w:tab/>
        <w:t>20</w:t>
      </w:r>
      <w:r w:rsidRPr="00BA20A0">
        <w:rPr>
          <w:rFonts w:ascii="GHEA Grapalat" w:hAnsi="GHEA Grapalat"/>
          <w:i/>
        </w:rPr>
        <w:tab/>
        <w:t xml:space="preserve">  г.</w:t>
      </w:r>
    </w:p>
    <w:p w:rsidR="00A6672B" w:rsidRPr="00BA20A0" w:rsidRDefault="00A6672B" w:rsidP="00A6672B">
      <w:pPr>
        <w:jc w:val="center"/>
        <w:rPr>
          <w:rFonts w:ascii="GHEA Grapalat" w:hAnsi="GHEA Grapalat" w:cs="GHEA Grapalat"/>
        </w:rPr>
      </w:pPr>
    </w:p>
    <w:p w:rsidR="00A6672B" w:rsidRPr="00BA20A0" w:rsidRDefault="00A6672B" w:rsidP="00A6672B">
      <w:pPr>
        <w:jc w:val="center"/>
        <w:rPr>
          <w:rFonts w:ascii="GHEA Grapalat" w:hAnsi="GHEA Grapalat" w:cs="GHEA Grapalat"/>
        </w:rPr>
      </w:pPr>
      <w:r w:rsidRPr="00BA20A0">
        <w:rPr>
          <w:rFonts w:ascii="GHEA Grapalat" w:hAnsi="GHEA Grapalat" w:cs="GHEA Grapalat"/>
        </w:rPr>
        <w:t>УВЕДОМЛЕНИЕ</w:t>
      </w:r>
    </w:p>
    <w:p w:rsidR="00A6672B" w:rsidRPr="00BA20A0" w:rsidRDefault="00A6672B" w:rsidP="00A6672B">
      <w:pPr>
        <w:jc w:val="center"/>
        <w:rPr>
          <w:rFonts w:ascii="GHEA Grapalat" w:hAnsi="GHEA Grapalat" w:cs="GHEA Grapalat"/>
          <w:lang w:val="hy-AM"/>
        </w:rPr>
      </w:pPr>
    </w:p>
    <w:p w:rsidR="00A6672B" w:rsidRPr="00BA20A0" w:rsidRDefault="00A6672B" w:rsidP="00A6672B">
      <w:pPr>
        <w:rPr>
          <w:rFonts w:ascii="GHEA Grapalat" w:hAnsi="GHEA Grapalat" w:cs="Arial"/>
          <w:sz w:val="20"/>
          <w:szCs w:val="20"/>
          <w:lang w:val="es-ES"/>
        </w:rPr>
      </w:pPr>
      <w:r w:rsidRPr="00BA20A0">
        <w:rPr>
          <w:rFonts w:ascii="GHEA Grapalat" w:hAnsi="GHEA Grapalat"/>
          <w:u w:val="single"/>
          <w:lang w:val="es-ES"/>
        </w:rPr>
        <w:t xml:space="preserve">                                                             </w:t>
      </w:r>
      <w:r w:rsidRPr="00BA20A0">
        <w:rPr>
          <w:rFonts w:ascii="GHEA Grapalat" w:hAnsi="GHEA Grapalat"/>
          <w:u w:val="single"/>
          <w:lang w:val="es-ES"/>
        </w:rPr>
        <w:tab/>
      </w:r>
      <w:r w:rsidRPr="00BA20A0">
        <w:rPr>
          <w:rFonts w:ascii="GHEA Grapalat" w:hAnsi="GHEA Grapalat"/>
          <w:u w:val="single"/>
          <w:lang w:val="es-ES"/>
        </w:rPr>
        <w:tab/>
        <w:t xml:space="preserve">       </w:t>
      </w:r>
      <w:r w:rsidRPr="00BA20A0">
        <w:rPr>
          <w:rFonts w:ascii="GHEA Grapalat" w:hAnsi="GHEA Grapalat"/>
          <w:lang w:val="es-ES"/>
        </w:rPr>
        <w:t xml:space="preserve"> </w:t>
      </w:r>
      <w:r w:rsidRPr="00BA20A0">
        <w:rPr>
          <w:rFonts w:ascii="GHEA Grapalat" w:hAnsi="GHEA Grapalat"/>
        </w:rPr>
        <w:t>з</w:t>
      </w:r>
      <w:r w:rsidRPr="00BA20A0">
        <w:rPr>
          <w:rFonts w:ascii="GHEA Grapalat" w:hAnsi="GHEA Grapalat" w:cs="Sylfaen"/>
          <w:sz w:val="20"/>
          <w:szCs w:val="20"/>
        </w:rPr>
        <w:t>аявляет, что</w:t>
      </w:r>
      <w:r w:rsidRPr="00BA20A0">
        <w:rPr>
          <w:rFonts w:ascii="GHEA Grapalat" w:hAnsi="GHEA Grapalat" w:cs="Arial"/>
          <w:sz w:val="20"/>
          <w:szCs w:val="20"/>
        </w:rPr>
        <w:t>:</w:t>
      </w:r>
      <w:r w:rsidRPr="00BA20A0">
        <w:rPr>
          <w:rFonts w:ascii="GHEA Grapalat" w:hAnsi="GHEA Grapalat" w:cs="Arial"/>
          <w:sz w:val="20"/>
          <w:szCs w:val="20"/>
          <w:lang w:val="es-ES"/>
        </w:rPr>
        <w:t xml:space="preserve">  </w:t>
      </w:r>
    </w:p>
    <w:p w:rsidR="00A6672B" w:rsidRPr="00BA20A0" w:rsidRDefault="00A6672B" w:rsidP="00A6672B">
      <w:pPr>
        <w:rPr>
          <w:rFonts w:ascii="GHEA Grapalat" w:hAnsi="GHEA Grapalat" w:cs="Arial"/>
          <w:vertAlign w:val="superscript"/>
          <w:lang w:val="es-ES"/>
        </w:rPr>
      </w:pPr>
      <w:r w:rsidRPr="00BA20A0">
        <w:rPr>
          <w:rFonts w:ascii="GHEA Grapalat" w:hAnsi="GHEA Grapalat"/>
          <w:vertAlign w:val="superscript"/>
          <w:lang w:val="es-ES"/>
        </w:rPr>
        <w:t xml:space="preserve">               </w:t>
      </w:r>
      <w:r w:rsidRPr="00BA20A0">
        <w:rPr>
          <w:rFonts w:ascii="GHEA Grapalat" w:hAnsi="GHEA Grapalat"/>
          <w:lang w:val="es-ES"/>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финансового агента</w:t>
      </w:r>
    </w:p>
    <w:p w:rsidR="00A6672B" w:rsidRPr="00BA20A0" w:rsidRDefault="00A6672B" w:rsidP="00A6672B">
      <w:pPr>
        <w:rPr>
          <w:rFonts w:ascii="GHEA Grapalat" w:hAnsi="GHEA Grapalat"/>
          <w:vertAlign w:val="superscript"/>
          <w:lang w:val="es-ES"/>
        </w:rPr>
      </w:pPr>
    </w:p>
    <w:p w:rsidR="00A6672B" w:rsidRPr="00BA20A0" w:rsidRDefault="00A6672B" w:rsidP="00A6672B">
      <w:pPr>
        <w:pStyle w:val="aff"/>
        <w:numPr>
          <w:ilvl w:val="0"/>
          <w:numId w:val="34"/>
        </w:numPr>
        <w:contextualSpacing/>
        <w:jc w:val="both"/>
        <w:rPr>
          <w:rFonts w:ascii="GHEA Grapalat" w:hAnsi="GHEA Grapalat"/>
          <w:u w:val="single"/>
          <w:lang w:val="es-ES"/>
        </w:rPr>
      </w:pPr>
      <w:r w:rsidRPr="00BA20A0">
        <w:rPr>
          <w:rFonts w:ascii="GHEA Grapalat" w:hAnsi="GHEA Grapalat"/>
          <w:sz w:val="20"/>
          <w:szCs w:val="20"/>
        </w:rPr>
        <w:t>В рамках заключенного между</w:t>
      </w:r>
      <w:r w:rsidRPr="00BA20A0">
        <w:rPr>
          <w:rFonts w:ascii="GHEA Grapalat" w:hAnsi="GHEA Grapalat"/>
        </w:rPr>
        <w:t xml:space="preserve">   ----------------------</w:t>
      </w:r>
      <w:r w:rsidRPr="00BA20A0">
        <w:rPr>
          <w:rFonts w:ascii="GHEA Grapalat" w:hAnsi="GHEA Grapalat"/>
          <w:lang w:val="hy-AM"/>
        </w:rPr>
        <w:t xml:space="preserve"> </w:t>
      </w:r>
      <w:r w:rsidRPr="00BA20A0">
        <w:rPr>
          <w:rFonts w:ascii="GHEA Grapalat" w:hAnsi="GHEA Grapalat"/>
          <w:sz w:val="20"/>
          <w:szCs w:val="20"/>
        </w:rPr>
        <w:t>- ом   и</w:t>
      </w:r>
      <w:r w:rsidRPr="00BA20A0">
        <w:rPr>
          <w:rFonts w:ascii="GHEA Grapalat" w:hAnsi="GHEA Grapalat"/>
        </w:rPr>
        <w:t xml:space="preserve"> ---------------------------- </w:t>
      </w:r>
      <w:r w:rsidRPr="00BA20A0">
        <w:rPr>
          <w:rFonts w:ascii="GHEA Grapalat" w:hAnsi="GHEA Grapalat"/>
          <w:sz w:val="20"/>
          <w:szCs w:val="20"/>
        </w:rPr>
        <w:t>-ом</w:t>
      </w:r>
      <w:r w:rsidRPr="00BA20A0">
        <w:rPr>
          <w:rFonts w:ascii="GHEA Grapalat" w:hAnsi="GHEA Grapalat"/>
        </w:rPr>
        <w:t xml:space="preserve">                              </w:t>
      </w:r>
    </w:p>
    <w:p w:rsidR="00A6672B" w:rsidRPr="00BA20A0" w:rsidRDefault="00A6672B" w:rsidP="00A6672B">
      <w:pPr>
        <w:rPr>
          <w:rFonts w:ascii="GHEA Grapalat" w:hAnsi="GHEA Grapalat" w:cs="Sylfaen"/>
          <w:vertAlign w:val="superscript"/>
        </w:rPr>
      </w:pP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покупателя</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rsidR="00A6672B" w:rsidRPr="00BA20A0" w:rsidRDefault="00A6672B" w:rsidP="00A6672B">
      <w:pPr>
        <w:rPr>
          <w:rFonts w:ascii="GHEA Grapalat" w:hAnsi="GHEA Grapalat" w:cs="Sylfaen"/>
          <w:vertAlign w:val="superscript"/>
        </w:rPr>
      </w:pP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 </w:t>
      </w:r>
      <w:r w:rsidRPr="00BA20A0">
        <w:rPr>
          <w:rFonts w:ascii="GHEA Grapalat" w:hAnsi="GHEA Grapalat" w:cs="Sylfaen"/>
          <w:sz w:val="20"/>
          <w:szCs w:val="20"/>
          <w:lang w:val="es-ES"/>
        </w:rPr>
        <w:t>20</w:t>
      </w:r>
      <w:r w:rsidRPr="00BA20A0">
        <w:rPr>
          <w:rFonts w:ascii="GHEA Grapalat" w:hAnsi="GHEA Grapalat" w:cs="Sylfaen"/>
          <w:sz w:val="20"/>
          <w:szCs w:val="20"/>
        </w:rPr>
        <w:t>г</w:t>
      </w:r>
      <w:r w:rsidRPr="00BA20A0">
        <w:rPr>
          <w:rFonts w:ascii="GHEA Grapalat" w:hAnsi="GHEA Grapalat" w:cs="Sylfaen"/>
          <w:sz w:val="20"/>
          <w:szCs w:val="20"/>
          <w:lang w:val="es-ES"/>
        </w:rPr>
        <w:t>.</w:t>
      </w:r>
      <w:r w:rsidRPr="00BA20A0">
        <w:rPr>
          <w:rFonts w:ascii="GHEA Grapalat" w:hAnsi="GHEA Grapalat" w:cs="Sylfaen"/>
          <w:sz w:val="20"/>
          <w:szCs w:val="20"/>
        </w:rPr>
        <w:t xml:space="preserve">договора под кодом </w:t>
      </w:r>
      <w:r w:rsidRPr="00BA20A0">
        <w:rPr>
          <w:rFonts w:ascii="GHEA Grapalat" w:hAnsi="GHEA Grapalat" w:cs="Sylfaen"/>
          <w:sz w:val="20"/>
          <w:szCs w:val="20"/>
          <w:lang w:val="es-ES"/>
        </w:rPr>
        <w:t xml:space="preserve"> </w:t>
      </w:r>
      <w:r w:rsidRPr="00BA20A0">
        <w:rPr>
          <w:rFonts w:ascii="GHEA Grapalat" w:hAnsi="GHEA Grapalat"/>
          <w:i/>
          <w:sz w:val="20"/>
          <w:szCs w:val="20"/>
          <w:lang w:val="af-ZA"/>
        </w:rPr>
        <w:t>___</w:t>
      </w:r>
      <w:r w:rsidRPr="00BA20A0">
        <w:rPr>
          <w:rFonts w:ascii="GHEA Grapalat" w:hAnsi="GHEA Grapalat" w:cs="Arial"/>
          <w:i/>
          <w:sz w:val="20"/>
          <w:szCs w:val="20"/>
          <w:shd w:val="clear" w:color="auto" w:fill="FFFFFF"/>
          <w:lang w:val="hy-AM"/>
        </w:rPr>
        <w:t>«________»</w:t>
      </w:r>
      <w:r w:rsidRPr="00BA20A0">
        <w:rPr>
          <w:rFonts w:ascii="GHEA Grapalat" w:hAnsi="GHEA Grapalat"/>
          <w:i/>
          <w:sz w:val="20"/>
          <w:szCs w:val="20"/>
          <w:u w:val="single"/>
        </w:rPr>
        <w:t xml:space="preserve">__ </w:t>
      </w:r>
      <w:r w:rsidRPr="00BA20A0">
        <w:rPr>
          <w:rFonts w:ascii="GHEA Grapalat" w:hAnsi="GHEA Grapalat"/>
          <w:sz w:val="20"/>
          <w:szCs w:val="20"/>
        </w:rPr>
        <w:t>(</w:t>
      </w:r>
      <w:r w:rsidRPr="00BA20A0">
        <w:rPr>
          <w:rFonts w:ascii="GHEA Grapalat" w:hAnsi="GHEA Grapalat" w:cs="Sylfaen"/>
          <w:sz w:val="20"/>
          <w:szCs w:val="20"/>
        </w:rPr>
        <w:t>далее-Договор</w:t>
      </w:r>
      <w:r w:rsidRPr="00BA20A0">
        <w:rPr>
          <w:rFonts w:ascii="GHEA Grapalat" w:hAnsi="GHEA Grapalat" w:cs="Sylfaen"/>
          <w:sz w:val="20"/>
          <w:szCs w:val="20"/>
          <w:lang w:val="es-ES"/>
        </w:rPr>
        <w:t>)</w:t>
      </w:r>
      <w:r w:rsidRPr="00BA20A0">
        <w:rPr>
          <w:rFonts w:ascii="GHEA Grapalat" w:hAnsi="GHEA Grapalat" w:cs="Sylfaen"/>
          <w:sz w:val="20"/>
          <w:szCs w:val="20"/>
        </w:rPr>
        <w:t xml:space="preserve">, между мной </w:t>
      </w:r>
      <w:r w:rsidRPr="00BA20A0">
        <w:rPr>
          <w:rFonts w:ascii="GHEA Grapalat" w:hAnsi="GHEA Grapalat" w:cs="Sylfaen"/>
          <w:sz w:val="20"/>
          <w:szCs w:val="20"/>
          <w:lang w:val="hy-AM"/>
        </w:rPr>
        <w:t xml:space="preserve"> </w:t>
      </w:r>
      <w:r w:rsidRPr="00BA20A0">
        <w:rPr>
          <w:rFonts w:ascii="GHEA Grapalat" w:hAnsi="GHEA Grapalat" w:cs="Sylfaen"/>
          <w:sz w:val="20"/>
          <w:szCs w:val="20"/>
        </w:rPr>
        <w:t>и ------------------------- - ом</w:t>
      </w:r>
    </w:p>
    <w:p w:rsidR="00A6672B" w:rsidRPr="00BA20A0" w:rsidRDefault="00A6672B" w:rsidP="00A6672B">
      <w:pPr>
        <w:rPr>
          <w:rFonts w:ascii="GHEA Grapalat" w:hAnsi="GHEA Grapalat"/>
          <w:u w:val="single"/>
          <w:lang w:val="es-ES"/>
        </w:rPr>
      </w:pP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rsidR="00A6672B" w:rsidRPr="00BA20A0" w:rsidRDefault="00A6672B" w:rsidP="00A6672B">
      <w:pPr>
        <w:ind w:firstLine="709"/>
        <w:rPr>
          <w:rFonts w:ascii="GHEA Grapalat" w:hAnsi="GHEA Grapalat" w:cs="Sylfaen"/>
          <w:sz w:val="20"/>
          <w:szCs w:val="20"/>
          <w:lang w:val="es-ES"/>
        </w:rPr>
      </w:pPr>
      <w:r w:rsidRPr="00BA20A0">
        <w:rPr>
          <w:rFonts w:ascii="GHEA Grapalat" w:hAnsi="GHEA Grapalat"/>
          <w:u w:val="single"/>
          <w:lang w:val="es-ES"/>
        </w:rPr>
        <w:tab/>
      </w:r>
      <w:r w:rsidRPr="00BA20A0">
        <w:rPr>
          <w:rFonts w:ascii="GHEA Grapalat" w:hAnsi="GHEA Grapalat" w:cs="Sylfaen"/>
          <w:sz w:val="20"/>
          <w:szCs w:val="20"/>
          <w:lang w:val="es-ES"/>
        </w:rPr>
        <w:t xml:space="preserve"> «--»   20  </w:t>
      </w:r>
      <w:r w:rsidRPr="00BA20A0">
        <w:rPr>
          <w:rFonts w:ascii="GHEA Grapalat" w:hAnsi="GHEA Grapalat" w:cs="Sylfaen"/>
          <w:sz w:val="20"/>
          <w:szCs w:val="20"/>
        </w:rPr>
        <w:t xml:space="preserve">года </w:t>
      </w:r>
      <w:r w:rsidRPr="00BA20A0">
        <w:rPr>
          <w:rFonts w:ascii="GHEA Grapalat" w:hAnsi="GHEA Grapalat" w:cs="Sylfaen"/>
          <w:sz w:val="20"/>
          <w:szCs w:val="20"/>
          <w:lang w:val="es-ES"/>
        </w:rPr>
        <w:t xml:space="preserve"> </w:t>
      </w:r>
      <w:r w:rsidRPr="00BA20A0">
        <w:rPr>
          <w:rFonts w:ascii="GHEA Grapalat" w:hAnsi="GHEA Grapalat"/>
          <w:sz w:val="20"/>
          <w:szCs w:val="20"/>
        </w:rPr>
        <w:t>заключен</w:t>
      </w: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договор факторинга под кодом </w:t>
      </w:r>
      <w:r w:rsidRPr="00BA20A0">
        <w:rPr>
          <w:rFonts w:ascii="GHEA Grapalat" w:hAnsi="GHEA Grapalat"/>
          <w:lang w:val="es-ES"/>
        </w:rPr>
        <w:t>«</w:t>
      </w:r>
      <w:r w:rsidRPr="00BA20A0">
        <w:rPr>
          <w:rFonts w:ascii="GHEA Grapalat" w:hAnsi="GHEA Grapalat"/>
          <w:sz w:val="20"/>
          <w:szCs w:val="20"/>
          <w:lang w:val="es-ES"/>
        </w:rPr>
        <w:t>---</w:t>
      </w:r>
      <w:r w:rsidRPr="00BA20A0">
        <w:rPr>
          <w:rFonts w:ascii="GHEA Grapalat" w:hAnsi="GHEA Grapalat" w:cs="Sylfaen"/>
          <w:sz w:val="20"/>
          <w:szCs w:val="20"/>
          <w:lang w:val="es-ES"/>
        </w:rPr>
        <w:t>------------------</w:t>
      </w:r>
      <w:r w:rsidRPr="00BA20A0">
        <w:rPr>
          <w:rFonts w:ascii="GHEA Grapalat" w:hAnsi="GHEA Grapalat"/>
          <w:lang w:val="es-ES"/>
        </w:rPr>
        <w:t>»</w:t>
      </w:r>
      <w:r w:rsidRPr="00BA20A0">
        <w:rPr>
          <w:rFonts w:ascii="GHEA Grapalat" w:hAnsi="GHEA Grapalat"/>
        </w:rPr>
        <w:t>.</w:t>
      </w:r>
      <w:r w:rsidRPr="00BA20A0">
        <w:rPr>
          <w:rFonts w:ascii="GHEA Grapalat" w:hAnsi="GHEA Grapalat" w:cs="Sylfaen"/>
          <w:sz w:val="20"/>
          <w:szCs w:val="20"/>
          <w:lang w:val="es-ES"/>
        </w:rPr>
        <w:t xml:space="preserve"> </w:t>
      </w:r>
    </w:p>
    <w:p w:rsidR="00A6672B" w:rsidRPr="00BA20A0" w:rsidRDefault="00A6672B" w:rsidP="00A6672B">
      <w:pPr>
        <w:rPr>
          <w:rFonts w:ascii="GHEA Grapalat" w:hAnsi="GHEA Grapalat" w:cs="Sylfaen"/>
          <w:sz w:val="20"/>
          <w:szCs w:val="20"/>
          <w:lang w:val="es-ES"/>
        </w:rPr>
      </w:pPr>
    </w:p>
    <w:p w:rsidR="00A6672B" w:rsidRPr="00BA20A0" w:rsidRDefault="00A6672B" w:rsidP="00A6672B">
      <w:pPr>
        <w:pStyle w:val="aff"/>
        <w:numPr>
          <w:ilvl w:val="0"/>
          <w:numId w:val="34"/>
        </w:numPr>
        <w:contextualSpacing/>
        <w:jc w:val="both"/>
        <w:rPr>
          <w:rFonts w:ascii="GHEA Grapalat" w:hAnsi="GHEA Grapalat" w:cs="Sylfaen"/>
          <w:sz w:val="20"/>
          <w:szCs w:val="20"/>
        </w:rPr>
      </w:pPr>
      <w:r w:rsidRPr="00BA20A0">
        <w:rPr>
          <w:rFonts w:ascii="GHEA Grapalat" w:hAnsi="GHEA Grapalat" w:cs="Sylfaen"/>
          <w:sz w:val="20"/>
          <w:szCs w:val="20"/>
        </w:rPr>
        <w:t>Согласен с условиями изложенными в пункте 8.12 .</w:t>
      </w:r>
    </w:p>
    <w:p w:rsidR="00A6672B" w:rsidRPr="00BA20A0" w:rsidRDefault="00A6672B" w:rsidP="00A6672B">
      <w:pPr>
        <w:jc w:val="center"/>
        <w:rPr>
          <w:rFonts w:ascii="GHEA Grapalat" w:hAnsi="GHEA Grapalat" w:cs="GHEA Grapalat"/>
          <w:lang w:val="es-ES"/>
        </w:rPr>
      </w:pPr>
    </w:p>
    <w:p w:rsidR="00A6672B" w:rsidRPr="00BA20A0" w:rsidRDefault="00A6672B" w:rsidP="00A6672B">
      <w:pPr>
        <w:jc w:val="center"/>
        <w:rPr>
          <w:rFonts w:ascii="GHEA Grapalat" w:hAnsi="GHEA Grapalat" w:cs="Sylfaen"/>
          <w:b/>
          <w:lang w:val="es-ES"/>
        </w:rPr>
      </w:pPr>
    </w:p>
    <w:p w:rsidR="00A6672B" w:rsidRPr="00BA20A0" w:rsidRDefault="00A6672B" w:rsidP="00A6672B">
      <w:pPr>
        <w:ind w:left="720" w:firstLine="720"/>
        <w:rPr>
          <w:rFonts w:ascii="GHEA Grapalat" w:hAnsi="GHEA Grapalat"/>
          <w:sz w:val="20"/>
          <w:lang w:val="hy-AM"/>
        </w:rPr>
      </w:pPr>
      <w:r w:rsidRPr="00BA20A0">
        <w:rPr>
          <w:rFonts w:ascii="GHEA Grapalat" w:hAnsi="GHEA Grapalat"/>
          <w:sz w:val="20"/>
          <w:lang w:val="es-ES"/>
        </w:rPr>
        <w:t xml:space="preserve">     </w:t>
      </w:r>
      <w:r w:rsidRPr="00BA20A0">
        <w:rPr>
          <w:rFonts w:ascii="GHEA Grapalat" w:hAnsi="GHEA Grapalat"/>
          <w:sz w:val="20"/>
          <w:lang w:val="hy-AM"/>
        </w:rPr>
        <w:t xml:space="preserve">___________________________________________ </w:t>
      </w:r>
      <w:r w:rsidRPr="00BA20A0">
        <w:rPr>
          <w:rFonts w:ascii="GHEA Grapalat" w:hAnsi="GHEA Grapalat"/>
          <w:sz w:val="20"/>
          <w:lang w:val="hy-AM"/>
        </w:rPr>
        <w:tab/>
        <w:t xml:space="preserve">        </w:t>
      </w:r>
      <w:r w:rsidRPr="00BA20A0">
        <w:rPr>
          <w:rFonts w:ascii="GHEA Grapalat" w:hAnsi="GHEA Grapalat"/>
          <w:sz w:val="20"/>
          <w:lang w:val="es-ES"/>
        </w:rPr>
        <w:t xml:space="preserve">      </w:t>
      </w:r>
      <w:r w:rsidRPr="00BA20A0">
        <w:rPr>
          <w:rFonts w:ascii="GHEA Grapalat" w:hAnsi="GHEA Grapalat"/>
          <w:sz w:val="20"/>
          <w:lang w:val="hy-AM"/>
        </w:rPr>
        <w:t xml:space="preserve">_____________ </w:t>
      </w:r>
    </w:p>
    <w:p w:rsidR="00A6672B" w:rsidRPr="00BA20A0" w:rsidRDefault="00A6672B" w:rsidP="00A6672B">
      <w:pPr>
        <w:rPr>
          <w:rFonts w:ascii="GHEA Grapalat" w:hAnsi="GHEA Grapalat"/>
          <w:sz w:val="20"/>
          <w:vertAlign w:val="superscript"/>
          <w:lang w:val="hy-AM"/>
        </w:rPr>
      </w:pPr>
      <w:r w:rsidRPr="00BA20A0">
        <w:rPr>
          <w:rFonts w:ascii="GHEA Grapalat" w:hAnsi="GHEA Grapalat"/>
          <w:sz w:val="20"/>
          <w:vertAlign w:val="superscript"/>
        </w:rPr>
        <w:t xml:space="preserve">                                                </w:t>
      </w:r>
      <w:r w:rsidRPr="00BA20A0">
        <w:rPr>
          <w:rFonts w:ascii="GHEA Grapalat" w:hAnsi="GHEA Grapalat"/>
          <w:sz w:val="20"/>
          <w:vertAlign w:val="superscript"/>
          <w:lang w:val="hy-AM"/>
        </w:rPr>
        <w:t>название финансового агента (должность руководителя, имя, фамилия)</w:t>
      </w:r>
      <w:r w:rsidRPr="00BA20A0">
        <w:rPr>
          <w:rFonts w:ascii="GHEA Grapalat" w:hAnsi="GHEA Grapalat"/>
          <w:sz w:val="20"/>
          <w:vertAlign w:val="superscript"/>
        </w:rPr>
        <w:t xml:space="preserve">                                                         подпись</w:t>
      </w:r>
      <w:r w:rsidRPr="00BA20A0">
        <w:rPr>
          <w:rFonts w:ascii="GHEA Grapalat" w:hAnsi="GHEA Grapalat"/>
          <w:sz w:val="20"/>
          <w:vertAlign w:val="superscript"/>
          <w:lang w:val="hy-AM"/>
        </w:rPr>
        <w:t xml:space="preserve">                                                                                                                                                                                                                       </w:t>
      </w:r>
    </w:p>
    <w:p w:rsidR="00A6672B" w:rsidRPr="00BA20A0" w:rsidRDefault="00A6672B" w:rsidP="00A6672B">
      <w:pPr>
        <w:jc w:val="right"/>
        <w:rPr>
          <w:rFonts w:ascii="GHEA Grapalat" w:hAnsi="GHEA Grapalat"/>
          <w:sz w:val="20"/>
          <w:lang w:val="hy-AM"/>
        </w:rPr>
      </w:pPr>
      <w:r w:rsidRPr="00BA20A0">
        <w:rPr>
          <w:rFonts w:ascii="GHEA Grapalat" w:hAnsi="GHEA Grapalat"/>
          <w:sz w:val="20"/>
          <w:lang w:val="hy-AM"/>
        </w:rPr>
        <w:t xml:space="preserve">    </w:t>
      </w:r>
    </w:p>
    <w:p w:rsidR="00A6672B" w:rsidRPr="00BA20A0" w:rsidRDefault="00A6672B" w:rsidP="00A6672B">
      <w:pPr>
        <w:jc w:val="center"/>
        <w:rPr>
          <w:rFonts w:ascii="GHEA Grapalat" w:hAnsi="GHEA Grapalat" w:cs="Sylfaen"/>
          <w:sz w:val="16"/>
          <w:szCs w:val="16"/>
          <w:lang w:val="es-ES"/>
        </w:rPr>
      </w:pPr>
      <w:r w:rsidRPr="00BA20A0">
        <w:rPr>
          <w:rFonts w:ascii="GHEA Grapalat" w:hAnsi="GHEA Grapalat"/>
          <w:sz w:val="16"/>
          <w:szCs w:val="16"/>
        </w:rPr>
        <w:t xml:space="preserve">                                                                                                      М. П.</w:t>
      </w:r>
      <w:r w:rsidRPr="00BA20A0">
        <w:rPr>
          <w:rFonts w:ascii="GHEA Grapalat" w:hAnsi="GHEA Grapalat" w:cs="Sylfaen"/>
          <w:sz w:val="16"/>
          <w:szCs w:val="16"/>
          <w:lang w:val="es-ES"/>
        </w:rPr>
        <w:t xml:space="preserve"> (</w:t>
      </w:r>
      <w:r w:rsidRPr="00BA20A0">
        <w:rPr>
          <w:rFonts w:ascii="GHEA Grapalat" w:hAnsi="GHEA Grapalat" w:cs="Sylfaen"/>
          <w:sz w:val="16"/>
          <w:szCs w:val="16"/>
        </w:rPr>
        <w:t>при наличии</w:t>
      </w:r>
      <w:r w:rsidRPr="00BA20A0">
        <w:rPr>
          <w:rFonts w:ascii="GHEA Grapalat" w:hAnsi="GHEA Grapalat" w:cs="Sylfaen"/>
          <w:sz w:val="16"/>
          <w:szCs w:val="16"/>
          <w:lang w:val="es-ES"/>
        </w:rPr>
        <w:t>)</w:t>
      </w:r>
    </w:p>
    <w:p w:rsidR="00A6672B" w:rsidRPr="00BA20A0" w:rsidRDefault="00A6672B" w:rsidP="00A6672B">
      <w:pPr>
        <w:jc w:val="center"/>
        <w:rPr>
          <w:rFonts w:ascii="GHEA Grapalat" w:hAnsi="GHEA Grapalat" w:cs="Sylfaen"/>
          <w:sz w:val="16"/>
          <w:szCs w:val="16"/>
          <w:lang w:val="es-ES"/>
        </w:rPr>
      </w:pPr>
      <w:r w:rsidRPr="00BA20A0">
        <w:rPr>
          <w:rFonts w:ascii="GHEA Grapalat" w:hAnsi="GHEA Grapalat" w:cs="Sylfaen"/>
          <w:sz w:val="16"/>
          <w:szCs w:val="16"/>
          <w:lang w:val="es-ES"/>
        </w:rPr>
        <w:t xml:space="preserve">                                               </w:t>
      </w:r>
    </w:p>
    <w:p w:rsidR="00A6672B" w:rsidRPr="00BA20A0" w:rsidRDefault="00A6672B" w:rsidP="00A6672B">
      <w:pPr>
        <w:jc w:val="center"/>
        <w:rPr>
          <w:rFonts w:ascii="GHEA Grapalat" w:hAnsi="GHEA Grapalat" w:cs="Sylfaen"/>
          <w:sz w:val="16"/>
          <w:szCs w:val="16"/>
          <w:lang w:val="es-ES"/>
        </w:rPr>
      </w:pPr>
    </w:p>
    <w:p w:rsidR="00A6672B" w:rsidRPr="00BA20A0" w:rsidRDefault="00A6672B" w:rsidP="00A6672B">
      <w:pPr>
        <w:jc w:val="right"/>
        <w:rPr>
          <w:rFonts w:ascii="GHEA Grapalat" w:hAnsi="GHEA Grapalat"/>
          <w:sz w:val="20"/>
          <w:lang w:val="hy-AM"/>
        </w:rPr>
      </w:pPr>
      <w:r w:rsidRPr="00BA20A0">
        <w:rPr>
          <w:rFonts w:ascii="GHEA Grapalat" w:hAnsi="GHEA Grapalat" w:cs="Sylfaen"/>
          <w:sz w:val="20"/>
          <w:szCs w:val="20"/>
          <w:lang w:val="es-ES"/>
        </w:rPr>
        <w:t xml:space="preserve">«--»         20  </w:t>
      </w:r>
      <w:r w:rsidRPr="00BA20A0">
        <w:rPr>
          <w:rFonts w:ascii="GHEA Grapalat" w:hAnsi="GHEA Grapalat" w:cs="Sylfaen"/>
          <w:sz w:val="20"/>
          <w:szCs w:val="20"/>
        </w:rPr>
        <w:t>г.</w:t>
      </w:r>
      <w:r w:rsidRPr="00BA20A0">
        <w:rPr>
          <w:rFonts w:ascii="GHEA Grapalat" w:hAnsi="GHEA Grapalat"/>
          <w:sz w:val="20"/>
          <w:lang w:val="hy-AM"/>
        </w:rPr>
        <w:tab/>
        <w:t xml:space="preserve"> </w:t>
      </w:r>
    </w:p>
    <w:p w:rsidR="00A6672B" w:rsidRPr="00C60645" w:rsidRDefault="00A6672B" w:rsidP="00A6672B">
      <w:pPr>
        <w:jc w:val="center"/>
        <w:rPr>
          <w:ins w:id="7" w:author="Inesa Kocharyan" w:date="2025-02-19T10:39:00Z"/>
          <w:rFonts w:ascii="GHEA Grapalat" w:hAnsi="GHEA Grapalat" w:cs="Sylfaen"/>
          <w:b/>
          <w:lang w:val="es-ES"/>
        </w:rPr>
      </w:pPr>
    </w:p>
    <w:p w:rsidR="00A6672B" w:rsidRPr="00B138F3" w:rsidRDefault="00A6672B" w:rsidP="00A6672B">
      <w:pPr>
        <w:widowControl w:val="0"/>
        <w:spacing w:after="160"/>
        <w:ind w:left="-142" w:firstLine="142"/>
        <w:jc w:val="center"/>
        <w:rPr>
          <w:rFonts w:ascii="GHEA Grapalat" w:hAnsi="GHEA Grapalat" w:cs="Sylfaen"/>
          <w:b/>
        </w:rPr>
      </w:pPr>
    </w:p>
    <w:p w:rsidR="00A6672B" w:rsidRDefault="00A6672B" w:rsidP="00A6672B">
      <w:pPr>
        <w:widowControl w:val="0"/>
        <w:spacing w:after="160"/>
        <w:jc w:val="both"/>
        <w:rPr>
          <w:rFonts w:ascii="GHEA Grapalat" w:hAnsi="GHEA Grapalat" w:cs="Sylfaen"/>
          <w:b/>
        </w:rPr>
      </w:pPr>
    </w:p>
    <w:p w:rsidR="00A6672B" w:rsidRDefault="00A6672B" w:rsidP="00A6672B">
      <w:pPr>
        <w:widowControl w:val="0"/>
        <w:spacing w:after="160"/>
        <w:jc w:val="both"/>
        <w:rPr>
          <w:rFonts w:ascii="GHEA Grapalat" w:hAnsi="GHEA Grapalat" w:cs="Sylfaen"/>
          <w:b/>
        </w:rPr>
      </w:pPr>
    </w:p>
    <w:p w:rsidR="00A6672B" w:rsidRDefault="00A6672B" w:rsidP="00A6672B">
      <w:pPr>
        <w:widowControl w:val="0"/>
        <w:spacing w:after="160"/>
        <w:jc w:val="both"/>
        <w:rPr>
          <w:rFonts w:ascii="GHEA Grapalat" w:hAnsi="GHEA Grapalat" w:cs="Sylfaen"/>
          <w:b/>
        </w:rPr>
      </w:pPr>
    </w:p>
    <w:p w:rsidR="00A6672B" w:rsidRDefault="00A6672B" w:rsidP="00A6672B">
      <w:pPr>
        <w:widowControl w:val="0"/>
        <w:spacing w:after="160"/>
        <w:jc w:val="both"/>
        <w:rPr>
          <w:rFonts w:ascii="GHEA Grapalat" w:hAnsi="GHEA Grapalat" w:cs="Sylfaen"/>
          <w:b/>
        </w:rPr>
      </w:pPr>
    </w:p>
    <w:p w:rsidR="00A6672B" w:rsidRPr="00B138F3" w:rsidRDefault="00A6672B" w:rsidP="00A6672B">
      <w:pPr>
        <w:widowControl w:val="0"/>
        <w:spacing w:after="160"/>
        <w:jc w:val="both"/>
        <w:rPr>
          <w:rFonts w:ascii="GHEA Grapalat" w:hAnsi="GHEA Grapalat" w:cs="Sylfaen"/>
          <w:b/>
        </w:rPr>
      </w:pPr>
    </w:p>
    <w:p w:rsidR="00A6672B" w:rsidRDefault="00A6672B" w:rsidP="00A6672B">
      <w:pPr>
        <w:widowControl w:val="0"/>
        <w:spacing w:after="160"/>
        <w:jc w:val="both"/>
        <w:rPr>
          <w:rFonts w:ascii="GHEA Grapalat" w:hAnsi="GHEA Grapalat" w:cs="Sylfaen"/>
          <w:b/>
        </w:rPr>
      </w:pPr>
    </w:p>
    <w:p w:rsidR="00A6672B" w:rsidRPr="00B138F3" w:rsidRDefault="00A6672B" w:rsidP="00A6672B">
      <w:pPr>
        <w:widowControl w:val="0"/>
        <w:spacing w:after="160"/>
        <w:jc w:val="both"/>
        <w:rPr>
          <w:rFonts w:ascii="GHEA Grapalat" w:hAnsi="GHEA Grapalat" w:cs="Sylfaen"/>
          <w:b/>
        </w:rPr>
      </w:pPr>
    </w:p>
    <w:p w:rsidR="00AA0F9A" w:rsidRPr="00B138F3" w:rsidRDefault="00AA0F9A" w:rsidP="00B46D58">
      <w:pPr>
        <w:widowControl w:val="0"/>
        <w:spacing w:after="160"/>
        <w:ind w:left="-142" w:firstLine="142"/>
        <w:jc w:val="center"/>
        <w:rPr>
          <w:rFonts w:ascii="GHEA Grapalat" w:hAnsi="GHEA Grapalat" w:cs="Sylfaen"/>
          <w:b/>
        </w:rPr>
      </w:pPr>
    </w:p>
    <w:sectPr w:rsidR="00AA0F9A" w:rsidRPr="00B138F3" w:rsidSect="00E6288F">
      <w:footerReference w:type="default" r:id="rId11"/>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7FB4" w:rsidRDefault="00F07FB4">
      <w:r>
        <w:separator/>
      </w:r>
    </w:p>
  </w:endnote>
  <w:endnote w:type="continuationSeparator" w:id="0">
    <w:p w:rsidR="00F07FB4" w:rsidRDefault="00F07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Unicode">
    <w:panose1 w:val="020B0604020202020204"/>
    <w:charset w:val="CC"/>
    <w:family w:val="swiss"/>
    <w:pitch w:val="variable"/>
    <w:sig w:usb0="00000287" w:usb1="00000000"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62176738"/>
      <w:docPartObj>
        <w:docPartGallery w:val="Page Numbers (Bottom of Page)"/>
        <w:docPartUnique/>
      </w:docPartObj>
    </w:sdtPr>
    <w:sdtEndPr>
      <w:rPr>
        <w:rFonts w:ascii="GHEA Grapalat" w:hAnsi="GHEA Grapalat"/>
        <w:sz w:val="24"/>
        <w:szCs w:val="24"/>
      </w:rPr>
    </w:sdtEndPr>
    <w:sdtContent>
      <w:p w:rsidR="005C51B4" w:rsidRPr="00C861E9" w:rsidRDefault="005C51B4">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C55BC8">
          <w:rPr>
            <w:rFonts w:ascii="GHEA Grapalat" w:hAnsi="GHEA Grapalat"/>
            <w:noProof/>
            <w:sz w:val="24"/>
            <w:szCs w:val="24"/>
          </w:rPr>
          <w:t>1</w:t>
        </w:r>
        <w:r w:rsidRPr="00C861E9">
          <w:rPr>
            <w:rFonts w:ascii="GHEA Grapalat" w:hAnsi="GHEA Grapalat"/>
            <w:sz w:val="24"/>
            <w:szCs w:val="24"/>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92812198"/>
      <w:docPartObj>
        <w:docPartGallery w:val="Page Numbers (Bottom of Page)"/>
        <w:docPartUnique/>
      </w:docPartObj>
    </w:sdtPr>
    <w:sdtEndPr>
      <w:rPr>
        <w:rFonts w:ascii="GHEA Grapalat" w:hAnsi="GHEA Grapalat"/>
        <w:sz w:val="24"/>
        <w:szCs w:val="24"/>
      </w:rPr>
    </w:sdtEndPr>
    <w:sdtContent>
      <w:p w:rsidR="005C51B4" w:rsidRPr="00C861E9" w:rsidRDefault="005C51B4">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C55BC8">
          <w:rPr>
            <w:rFonts w:ascii="GHEA Grapalat" w:hAnsi="GHEA Grapalat"/>
            <w:noProof/>
            <w:sz w:val="24"/>
            <w:szCs w:val="24"/>
          </w:rPr>
          <w:t>91</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7FB4" w:rsidRDefault="00F07FB4">
      <w:r>
        <w:separator/>
      </w:r>
    </w:p>
  </w:footnote>
  <w:footnote w:type="continuationSeparator" w:id="0">
    <w:p w:rsidR="00F07FB4" w:rsidRDefault="00F07FB4">
      <w:r>
        <w:continuationSeparator/>
      </w:r>
    </w:p>
  </w:footnote>
  <w:footnote w:id="1">
    <w:p w:rsidR="005C51B4" w:rsidRPr="00CD6B60" w:rsidRDefault="005C51B4"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5C51B4" w:rsidRPr="00CD6B60" w:rsidRDefault="005C51B4"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5C51B4" w:rsidRPr="00CD6B60" w:rsidRDefault="005C51B4"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5C51B4" w:rsidRPr="00CD6B60" w:rsidRDefault="005C51B4" w:rsidP="00FC69A8">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2">
    <w:p w:rsidR="005C51B4" w:rsidRPr="00CA2B01" w:rsidRDefault="005C51B4" w:rsidP="00182C2E">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rsidR="005C51B4" w:rsidRPr="00CA2B01" w:rsidRDefault="005C51B4" w:rsidP="00182C2E">
      <w:pPr>
        <w:widowControl w:val="0"/>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w:t>
      </w:r>
      <w:r w:rsidRPr="00CA2B01">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CA2B01">
        <w:rPr>
          <w:rFonts w:ascii="GHEA Grapalat" w:hAnsi="GHEA Grapalat"/>
          <w:i/>
          <w:sz w:val="20"/>
          <w:szCs w:val="20"/>
        </w:rPr>
        <w:t xml:space="preserve">части 6 статьи 15 Закона, </w:t>
      </w:r>
    </w:p>
    <w:p w:rsidR="005C51B4" w:rsidRPr="00CA2B01" w:rsidRDefault="005C51B4" w:rsidP="00182C2E">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запланированная (прогнозируемая) общая </w:t>
      </w:r>
      <w:r w:rsidRPr="00CA2B01">
        <w:rPr>
          <w:rFonts w:ascii="GHEA Grapalat" w:hAnsi="GHEA Grapalat"/>
          <w:i/>
          <w:sz w:val="20"/>
          <w:szCs w:val="20"/>
        </w:rPr>
        <w:t>цена закупаемого товара по заявке на закупку в рамках данной процедуры не превышает 25 млн. драмов РА</w:t>
      </w:r>
    </w:p>
  </w:footnote>
  <w:footnote w:id="3">
    <w:p w:rsidR="005C51B4" w:rsidRPr="005D5092" w:rsidRDefault="005C51B4" w:rsidP="00E80312">
      <w:pPr>
        <w:pStyle w:val="af2"/>
        <w:widowControl w:val="0"/>
        <w:jc w:val="both"/>
        <w:rPr>
          <w:rFonts w:ascii="GHEA Grapalat" w:hAnsi="GHEA Grapalat"/>
          <w:i/>
          <w:lang w:val="hy-AM"/>
        </w:rPr>
      </w:pPr>
      <w:r w:rsidRPr="005D5092">
        <w:rPr>
          <w:rFonts w:ascii="GHEA Grapalat" w:hAnsi="GHEA Grapalat"/>
          <w:i/>
          <w:vertAlign w:val="superscript"/>
          <w:lang w:val="hy-AM"/>
        </w:rPr>
        <w:t>6.1</w:t>
      </w:r>
      <w:r w:rsidRPr="005D5092">
        <w:rPr>
          <w:rFonts w:ascii="GHEA Grapalat" w:hAnsi="GHEA Grapalat"/>
          <w:i/>
          <w:lang w:val="hy-AM"/>
        </w:rPr>
        <w:t xml:space="preserve"> </w:t>
      </w:r>
      <w:r w:rsidRPr="005D5092">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D5092">
        <w:rPr>
          <w:rFonts w:ascii="GHEA Grapalat" w:hAnsi="GHEA Grapalat"/>
          <w:i/>
          <w:lang w:val="hy-AM"/>
        </w:rPr>
        <w:t>.</w:t>
      </w:r>
    </w:p>
    <w:p w:rsidR="005C51B4" w:rsidRPr="0034222E" w:rsidDel="00932115" w:rsidRDefault="005C51B4" w:rsidP="00AF1F59">
      <w:pPr>
        <w:pStyle w:val="af2"/>
        <w:jc w:val="both"/>
        <w:rPr>
          <w:del w:id="3" w:author="Inesa Kocharyan" w:date="2019-10-29T12:18:00Z"/>
        </w:rPr>
      </w:pPr>
      <w:r w:rsidRPr="0034222E">
        <w:rPr>
          <w:rStyle w:val="af6"/>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Pr>
          <w:rFonts w:ascii="GHEA Grapalat" w:hAnsi="GHEA Grapalat"/>
          <w:i/>
        </w:rPr>
        <w:t>модель</w:t>
      </w:r>
      <w:r w:rsidRPr="0034222E">
        <w:rPr>
          <w:rFonts w:ascii="GHEA Grapalat" w:hAnsi="GHEA Grapalat"/>
          <w:i/>
        </w:rPr>
        <w:t xml:space="preserve"> и наименования производителя, , то из подпункта исключаются слова " а также товарный знак, фирменное наименование, </w:t>
      </w:r>
      <w:r>
        <w:rPr>
          <w:rFonts w:ascii="GHEA Grapalat" w:hAnsi="GHEA Grapalat"/>
          <w:i/>
        </w:rPr>
        <w:t>модель</w:t>
      </w:r>
      <w:r w:rsidRPr="0034222E">
        <w:rPr>
          <w:rFonts w:ascii="GHEA Grapalat" w:hAnsi="GHEA Grapalat"/>
          <w:i/>
        </w:rPr>
        <w:t xml:space="preserve"> и наименование производителя</w:t>
      </w:r>
      <w:r w:rsidRPr="00FF03AB">
        <w:rPr>
          <w:rFonts w:ascii="GHEA Grapalat" w:hAnsi="GHEA Grapalat"/>
          <w:i/>
        </w:rPr>
        <w:t>(далее — полное описание товара)</w:t>
      </w:r>
      <w:r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Pr>
          <w:rFonts w:ascii="GHEA Grapalat" w:hAnsi="GHEA Grapalat"/>
          <w:i/>
        </w:rPr>
        <w:t>модель</w:t>
      </w:r>
      <w:r>
        <w:rPr>
          <w:rFonts w:ascii="GHEA Grapalat" w:hAnsi="GHEA Grapalat"/>
        </w:rPr>
        <w:t xml:space="preserve">, </w:t>
      </w:r>
      <w:r w:rsidRPr="00FF03AB">
        <w:rPr>
          <w:rFonts w:ascii="GHEA Grapalat" w:hAnsi="GHEA Grapalat"/>
          <w:i/>
        </w:rPr>
        <w:t>если не применяется условие, установленное последним предложением пункта 1.1 настоящей части</w:t>
      </w:r>
      <w:r w:rsidRPr="006E0192" w:rsidDel="001C6688">
        <w:rPr>
          <w:rFonts w:ascii="GHEA Grapalat" w:hAnsi="GHEA Grapalat"/>
          <w:i/>
        </w:rPr>
        <w:t xml:space="preserve"> </w:t>
      </w:r>
      <w:r w:rsidRPr="0034222E">
        <w:rPr>
          <w:rFonts w:ascii="GHEA Grapalat" w:hAnsi="GHEA Grapalat"/>
          <w:i/>
        </w:rPr>
        <w:t>".</w:t>
      </w:r>
    </w:p>
  </w:footnote>
  <w:footnote w:id="4">
    <w:p w:rsidR="005C51B4" w:rsidRPr="00FE2AA4" w:rsidRDefault="005C51B4">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5">
    <w:p w:rsidR="005C51B4" w:rsidRPr="008842CE" w:rsidRDefault="005C51B4"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5C51B4" w:rsidRPr="000811C1" w:rsidRDefault="005C51B4">
      <w:pPr>
        <w:pStyle w:val="af2"/>
        <w:rPr>
          <w:lang w:val="af-ZA"/>
        </w:rPr>
      </w:pPr>
    </w:p>
  </w:footnote>
  <w:footnote w:id="6">
    <w:p w:rsidR="005C51B4" w:rsidRPr="004A4643" w:rsidRDefault="005C51B4" w:rsidP="003A4A85">
      <w:pPr>
        <w:pStyle w:val="af2"/>
        <w:jc w:val="both"/>
        <w:rPr>
          <w:rFonts w:ascii="GHEA Grapalat" w:hAnsi="GHEA Grapalat"/>
          <w:i/>
          <w:lang w:val="hy-AM"/>
        </w:rPr>
      </w:pPr>
      <w:r w:rsidRPr="004A4643">
        <w:rPr>
          <w:rStyle w:val="af6"/>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драмов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7">
    <w:p w:rsidR="005C51B4" w:rsidRPr="008E4439" w:rsidRDefault="005C51B4" w:rsidP="003A4A85">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5C51B4" w:rsidRPr="000811C1" w:rsidRDefault="005C51B4" w:rsidP="003A4A85">
      <w:pPr>
        <w:pStyle w:val="af2"/>
        <w:rPr>
          <w:rFonts w:ascii="Sylfaen" w:hAnsi="Sylfaen"/>
          <w:sz w:val="18"/>
          <w:szCs w:val="18"/>
        </w:rPr>
      </w:pPr>
    </w:p>
  </w:footnote>
  <w:footnote w:id="8">
    <w:p w:rsidR="005C51B4" w:rsidRPr="00A31673" w:rsidRDefault="005C51B4">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9">
    <w:p w:rsidR="005C51B4" w:rsidRPr="008416BA" w:rsidRDefault="005C51B4" w:rsidP="00A6672B">
      <w:pPr>
        <w:pStyle w:val="af2"/>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5C51B4" w:rsidRDefault="005C51B4" w:rsidP="00A6672B">
      <w:pPr>
        <w:jc w:val="both"/>
      </w:pPr>
    </w:p>
    <w:p w:rsidR="005C51B4" w:rsidRPr="008B70EB" w:rsidRDefault="005C51B4" w:rsidP="00A6672B">
      <w:pPr>
        <w:jc w:val="both"/>
        <w:rPr>
          <w:rFonts w:ascii="GHEA Grapalat" w:hAnsi="GHEA Grapalat"/>
          <w:i/>
          <w:sz w:val="20"/>
          <w:szCs w:val="20"/>
        </w:rPr>
      </w:pPr>
      <w:r w:rsidRPr="008B70EB">
        <w:rPr>
          <w:rFonts w:ascii="GHEA Grapalat" w:hAnsi="GHEA Grapalat"/>
          <w:i/>
          <w:sz w:val="20"/>
          <w:szCs w:val="20"/>
        </w:rPr>
        <w:t>** -участник</w:t>
      </w:r>
      <w:r w:rsidRPr="00BE1F2C">
        <w:rPr>
          <w:rFonts w:asciiTheme="minorHAnsi" w:hAnsiTheme="minorHAnsi"/>
          <w:sz w:val="20"/>
          <w:szCs w:val="20"/>
          <w:lang w:val="af-ZA"/>
        </w:rPr>
        <w:t xml:space="preserve">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rsidR="005C51B4" w:rsidRPr="008B70EB" w:rsidRDefault="005C51B4" w:rsidP="00A6672B">
      <w:pPr>
        <w:jc w:val="both"/>
        <w:rPr>
          <w:rFonts w:ascii="GHEA Grapalat" w:hAnsi="GHEA Grapalat"/>
          <w:i/>
          <w:sz w:val="20"/>
          <w:szCs w:val="20"/>
        </w:rPr>
      </w:pPr>
      <w:r w:rsidRPr="008B70EB">
        <w:rPr>
          <w:rFonts w:ascii="GHEA Grapalat" w:hAnsi="GHEA Grapalat"/>
          <w:i/>
          <w:sz w:val="20"/>
          <w:szCs w:val="20"/>
        </w:rPr>
        <w:t>- если участник</w:t>
      </w:r>
      <w:r>
        <w:rPr>
          <w:rFonts w:ascii="GHEA Grapalat" w:hAnsi="GHEA Grapalat"/>
          <w:i/>
          <w:sz w:val="20"/>
          <w:szCs w:val="20"/>
        </w:rPr>
        <w:t xml:space="preserve"> не является резидентом 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5C51B4" w:rsidRPr="008B70EB" w:rsidRDefault="005C51B4" w:rsidP="00A6672B">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5C51B4" w:rsidRDefault="005C51B4" w:rsidP="00A6672B">
      <w:pPr>
        <w:jc w:val="both"/>
        <w:rPr>
          <w:rFonts w:asciiTheme="minorHAnsi" w:hAnsiTheme="minorHAnsi"/>
          <w:lang w:val="af-ZA"/>
        </w:rPr>
      </w:pPr>
    </w:p>
  </w:footnote>
  <w:footnote w:id="10">
    <w:p w:rsidR="005C51B4" w:rsidRPr="00D3436F" w:rsidRDefault="005C51B4" w:rsidP="00A6672B">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5C51B4" w:rsidRPr="00D3436F" w:rsidRDefault="005C51B4" w:rsidP="00A6672B">
      <w:pPr>
        <w:pStyle w:val="af2"/>
        <w:rPr>
          <w:lang w:val="es-ES"/>
        </w:rPr>
      </w:pPr>
    </w:p>
  </w:footnote>
  <w:footnote w:id="11">
    <w:p w:rsidR="005C51B4" w:rsidRPr="008842CE" w:rsidRDefault="005C51B4" w:rsidP="00A6672B">
      <w:pPr>
        <w:pStyle w:val="af2"/>
        <w:jc w:val="both"/>
      </w:pPr>
    </w:p>
  </w:footnote>
  <w:footnote w:id="12">
    <w:p w:rsidR="005C51B4" w:rsidRPr="008842CE" w:rsidRDefault="005C51B4" w:rsidP="00A6672B">
      <w:pPr>
        <w:pStyle w:val="af2"/>
        <w:jc w:val="both"/>
      </w:pPr>
    </w:p>
  </w:footnote>
  <w:footnote w:id="13">
    <w:p w:rsidR="005C51B4" w:rsidRPr="00D3436F" w:rsidRDefault="005C51B4" w:rsidP="00A6672B">
      <w:pPr>
        <w:pStyle w:val="af2"/>
        <w:widowControl w:val="0"/>
        <w:jc w:val="both"/>
        <w:rPr>
          <w:lang w:val="af-ZA"/>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14">
    <w:p w:rsidR="005C51B4" w:rsidRPr="00402BC3" w:rsidRDefault="005C51B4" w:rsidP="00A6672B">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5C51B4" w:rsidRPr="00552088" w:rsidRDefault="005C51B4" w:rsidP="00A6672B">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5C51B4" w:rsidRPr="00D3436F" w:rsidRDefault="005C51B4" w:rsidP="00A6672B">
      <w:pPr>
        <w:pStyle w:val="af2"/>
        <w:rPr>
          <w:lang w:val="hy-AM"/>
        </w:rPr>
      </w:pPr>
    </w:p>
  </w:footnote>
  <w:footnote w:id="15">
    <w:p w:rsidR="005C51B4" w:rsidRPr="00D3436F" w:rsidRDefault="005C51B4" w:rsidP="00A6672B">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6">
    <w:p w:rsidR="005C51B4" w:rsidRPr="008842CE" w:rsidRDefault="005C51B4" w:rsidP="00A6672B">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C51B4" w:rsidRPr="00D3436F" w:rsidRDefault="005C51B4" w:rsidP="00A6672B">
      <w:pPr>
        <w:pStyle w:val="af2"/>
        <w:rPr>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3"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0"/>
  </w:num>
  <w:num w:numId="2">
    <w:abstractNumId w:val="10"/>
  </w:num>
  <w:num w:numId="3">
    <w:abstractNumId w:val="19"/>
  </w:num>
  <w:num w:numId="4">
    <w:abstractNumId w:val="15"/>
  </w:num>
  <w:num w:numId="5">
    <w:abstractNumId w:val="24"/>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8"/>
  </w:num>
  <w:num w:numId="12">
    <w:abstractNumId w:val="28"/>
  </w:num>
  <w:num w:numId="13">
    <w:abstractNumId w:val="26"/>
  </w:num>
  <w:num w:numId="14">
    <w:abstractNumId w:val="12"/>
  </w:num>
  <w:num w:numId="15">
    <w:abstractNumId w:val="27"/>
  </w:num>
  <w:num w:numId="16">
    <w:abstractNumId w:val="14"/>
  </w:num>
  <w:num w:numId="17">
    <w:abstractNumId w:val="6"/>
  </w:num>
  <w:num w:numId="18">
    <w:abstractNumId w:val="1"/>
  </w:num>
  <w:num w:numId="19">
    <w:abstractNumId w:val="16"/>
  </w:num>
  <w:num w:numId="20">
    <w:abstractNumId w:val="16"/>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7"/>
  </w:num>
  <w:num w:numId="24">
    <w:abstractNumId w:val="18"/>
  </w:num>
  <w:num w:numId="25">
    <w:abstractNumId w:val="11"/>
  </w:num>
  <w:num w:numId="26">
    <w:abstractNumId w:val="4"/>
  </w:num>
  <w:num w:numId="27">
    <w:abstractNumId w:val="3"/>
  </w:num>
  <w:num w:numId="28">
    <w:abstractNumId w:val="0"/>
  </w:num>
  <w:num w:numId="29">
    <w:abstractNumId w:val="9"/>
  </w:num>
  <w:num w:numId="30">
    <w:abstractNumId w:val="25"/>
  </w:num>
  <w:num w:numId="31">
    <w:abstractNumId w:val="22"/>
  </w:num>
  <w:num w:numId="32">
    <w:abstractNumId w:val="23"/>
  </w:num>
  <w:num w:numId="33">
    <w:abstractNumId w:val="13"/>
  </w:num>
  <w:num w:numId="34">
    <w:abstractNumId w:val="2"/>
  </w:num>
  <w:num w:numId="35">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65E"/>
    <w:rsid w:val="00000958"/>
    <w:rsid w:val="00000BA6"/>
    <w:rsid w:val="000013D6"/>
    <w:rsid w:val="000016BB"/>
    <w:rsid w:val="00002530"/>
    <w:rsid w:val="00002C23"/>
    <w:rsid w:val="00002EBE"/>
    <w:rsid w:val="000031E3"/>
    <w:rsid w:val="000033BC"/>
    <w:rsid w:val="000035D7"/>
    <w:rsid w:val="00003DF0"/>
    <w:rsid w:val="000058CF"/>
    <w:rsid w:val="00005952"/>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282"/>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25E"/>
    <w:rsid w:val="00037DDE"/>
    <w:rsid w:val="000408D8"/>
    <w:rsid w:val="00040F6C"/>
    <w:rsid w:val="000424BA"/>
    <w:rsid w:val="00042BD4"/>
    <w:rsid w:val="00043225"/>
    <w:rsid w:val="0004377F"/>
    <w:rsid w:val="0004387F"/>
    <w:rsid w:val="00045968"/>
    <w:rsid w:val="00046031"/>
    <w:rsid w:val="000465EA"/>
    <w:rsid w:val="000467EC"/>
    <w:rsid w:val="00046BAC"/>
    <w:rsid w:val="000473EF"/>
    <w:rsid w:val="00047776"/>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1646"/>
    <w:rsid w:val="000822C1"/>
    <w:rsid w:val="00082ADC"/>
    <w:rsid w:val="00082DE0"/>
    <w:rsid w:val="00083558"/>
    <w:rsid w:val="000845F6"/>
    <w:rsid w:val="00084B51"/>
    <w:rsid w:val="00085931"/>
    <w:rsid w:val="000878DB"/>
    <w:rsid w:val="00087A30"/>
    <w:rsid w:val="00090699"/>
    <w:rsid w:val="000911CA"/>
    <w:rsid w:val="0009191C"/>
    <w:rsid w:val="00091C48"/>
    <w:rsid w:val="00092D0A"/>
    <w:rsid w:val="0009380C"/>
    <w:rsid w:val="0009449B"/>
    <w:rsid w:val="000946A3"/>
    <w:rsid w:val="00094F5C"/>
    <w:rsid w:val="00095885"/>
    <w:rsid w:val="00095EB1"/>
    <w:rsid w:val="000964F1"/>
    <w:rsid w:val="00096865"/>
    <w:rsid w:val="00096B2C"/>
    <w:rsid w:val="0009758F"/>
    <w:rsid w:val="00097DE8"/>
    <w:rsid w:val="000A0D6B"/>
    <w:rsid w:val="000A15F9"/>
    <w:rsid w:val="000A1DB5"/>
    <w:rsid w:val="000A200A"/>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3BE0"/>
    <w:rsid w:val="000D4471"/>
    <w:rsid w:val="000D48B6"/>
    <w:rsid w:val="000D4D0B"/>
    <w:rsid w:val="000D5766"/>
    <w:rsid w:val="000D590A"/>
    <w:rsid w:val="000D6018"/>
    <w:rsid w:val="000D6187"/>
    <w:rsid w:val="000D6A89"/>
    <w:rsid w:val="000D6C21"/>
    <w:rsid w:val="000D701E"/>
    <w:rsid w:val="000D7190"/>
    <w:rsid w:val="000D77C1"/>
    <w:rsid w:val="000D7E76"/>
    <w:rsid w:val="000E13F8"/>
    <w:rsid w:val="000E1C31"/>
    <w:rsid w:val="000E2427"/>
    <w:rsid w:val="000E267C"/>
    <w:rsid w:val="000E308B"/>
    <w:rsid w:val="000E3D1E"/>
    <w:rsid w:val="000E3F9A"/>
    <w:rsid w:val="000E4039"/>
    <w:rsid w:val="000E426E"/>
    <w:rsid w:val="000E4C35"/>
    <w:rsid w:val="000E53B7"/>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6AD8"/>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6B"/>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9C8"/>
    <w:rsid w:val="00164BBC"/>
    <w:rsid w:val="0016519F"/>
    <w:rsid w:val="001679A6"/>
    <w:rsid w:val="00171E80"/>
    <w:rsid w:val="001723D6"/>
    <w:rsid w:val="001724D7"/>
    <w:rsid w:val="00172B98"/>
    <w:rsid w:val="00172BC4"/>
    <w:rsid w:val="001732FB"/>
    <w:rsid w:val="00173318"/>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652"/>
    <w:rsid w:val="00184868"/>
    <w:rsid w:val="00184D18"/>
    <w:rsid w:val="00184F17"/>
    <w:rsid w:val="00185684"/>
    <w:rsid w:val="0018591C"/>
    <w:rsid w:val="00185DF9"/>
    <w:rsid w:val="00186559"/>
    <w:rsid w:val="001871B7"/>
    <w:rsid w:val="001878F0"/>
    <w:rsid w:val="00190792"/>
    <w:rsid w:val="00191085"/>
    <w:rsid w:val="00191D27"/>
    <w:rsid w:val="00191D5F"/>
    <w:rsid w:val="001925CB"/>
    <w:rsid w:val="00192606"/>
    <w:rsid w:val="001926B2"/>
    <w:rsid w:val="00192A1C"/>
    <w:rsid w:val="001932A7"/>
    <w:rsid w:val="00193871"/>
    <w:rsid w:val="00193B68"/>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0F1"/>
    <w:rsid w:val="001B0D9A"/>
    <w:rsid w:val="001B1050"/>
    <w:rsid w:val="001B1370"/>
    <w:rsid w:val="001B1C67"/>
    <w:rsid w:val="001B1FC4"/>
    <w:rsid w:val="001B208B"/>
    <w:rsid w:val="001B32D9"/>
    <w:rsid w:val="001B37D2"/>
    <w:rsid w:val="001B45A9"/>
    <w:rsid w:val="001B478E"/>
    <w:rsid w:val="001B59E9"/>
    <w:rsid w:val="001B6FCF"/>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49E4"/>
    <w:rsid w:val="001D5785"/>
    <w:rsid w:val="001D5FF7"/>
    <w:rsid w:val="001D6531"/>
    <w:rsid w:val="001D7228"/>
    <w:rsid w:val="001D74FA"/>
    <w:rsid w:val="001D78C5"/>
    <w:rsid w:val="001E0216"/>
    <w:rsid w:val="001E05CE"/>
    <w:rsid w:val="001E06D6"/>
    <w:rsid w:val="001E0BC2"/>
    <w:rsid w:val="001E100B"/>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4B3"/>
    <w:rsid w:val="002166CE"/>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376B5"/>
    <w:rsid w:val="0024027D"/>
    <w:rsid w:val="00240289"/>
    <w:rsid w:val="00240609"/>
    <w:rsid w:val="002406D8"/>
    <w:rsid w:val="0024186B"/>
    <w:rsid w:val="00241C72"/>
    <w:rsid w:val="00241F05"/>
    <w:rsid w:val="0024205E"/>
    <w:rsid w:val="00244B38"/>
    <w:rsid w:val="00250377"/>
    <w:rsid w:val="00251369"/>
    <w:rsid w:val="0025145E"/>
    <w:rsid w:val="00251CF9"/>
    <w:rsid w:val="00251F9C"/>
    <w:rsid w:val="002520FB"/>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3035"/>
    <w:rsid w:val="00263094"/>
    <w:rsid w:val="002638A5"/>
    <w:rsid w:val="00263D72"/>
    <w:rsid w:val="00263E28"/>
    <w:rsid w:val="0026413D"/>
    <w:rsid w:val="0026426F"/>
    <w:rsid w:val="00264F97"/>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701"/>
    <w:rsid w:val="00280E91"/>
    <w:rsid w:val="00281D16"/>
    <w:rsid w:val="00282865"/>
    <w:rsid w:val="00283198"/>
    <w:rsid w:val="00283E26"/>
    <w:rsid w:val="00283F0A"/>
    <w:rsid w:val="002845EA"/>
    <w:rsid w:val="002846B1"/>
    <w:rsid w:val="00286CDB"/>
    <w:rsid w:val="00286D44"/>
    <w:rsid w:val="0028726A"/>
    <w:rsid w:val="00291919"/>
    <w:rsid w:val="00291EFF"/>
    <w:rsid w:val="002926D4"/>
    <w:rsid w:val="002929F0"/>
    <w:rsid w:val="00293A25"/>
    <w:rsid w:val="00293A76"/>
    <w:rsid w:val="00293C7D"/>
    <w:rsid w:val="002941F2"/>
    <w:rsid w:val="00294BD5"/>
    <w:rsid w:val="00294F67"/>
    <w:rsid w:val="00294FFF"/>
    <w:rsid w:val="0029515A"/>
    <w:rsid w:val="00296DAD"/>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1B78"/>
    <w:rsid w:val="002B24A4"/>
    <w:rsid w:val="002B24E8"/>
    <w:rsid w:val="002B32D6"/>
    <w:rsid w:val="002B372D"/>
    <w:rsid w:val="002B3DD2"/>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BB6"/>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727"/>
    <w:rsid w:val="002D6A4F"/>
    <w:rsid w:val="002D7993"/>
    <w:rsid w:val="002D7D70"/>
    <w:rsid w:val="002E069D"/>
    <w:rsid w:val="002E0768"/>
    <w:rsid w:val="002E0877"/>
    <w:rsid w:val="002E2ABE"/>
    <w:rsid w:val="002E2CCB"/>
    <w:rsid w:val="002E3165"/>
    <w:rsid w:val="002E3E26"/>
    <w:rsid w:val="002E4305"/>
    <w:rsid w:val="002E530A"/>
    <w:rsid w:val="002E531D"/>
    <w:rsid w:val="002E57E8"/>
    <w:rsid w:val="002E5FDA"/>
    <w:rsid w:val="002E727E"/>
    <w:rsid w:val="002E7EE1"/>
    <w:rsid w:val="002F0989"/>
    <w:rsid w:val="002F0DCF"/>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EBE"/>
    <w:rsid w:val="00302841"/>
    <w:rsid w:val="00302E83"/>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3ECB"/>
    <w:rsid w:val="003240F7"/>
    <w:rsid w:val="00325043"/>
    <w:rsid w:val="0032548E"/>
    <w:rsid w:val="00325546"/>
    <w:rsid w:val="003259C5"/>
    <w:rsid w:val="00325CC0"/>
    <w:rsid w:val="0032620B"/>
    <w:rsid w:val="00326507"/>
    <w:rsid w:val="003267C8"/>
    <w:rsid w:val="00327436"/>
    <w:rsid w:val="00327E0A"/>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36D6"/>
    <w:rsid w:val="00345909"/>
    <w:rsid w:val="003468B8"/>
    <w:rsid w:val="0034742C"/>
    <w:rsid w:val="00347499"/>
    <w:rsid w:val="003475E1"/>
    <w:rsid w:val="0034777A"/>
    <w:rsid w:val="00347A4B"/>
    <w:rsid w:val="003500D1"/>
    <w:rsid w:val="00350210"/>
    <w:rsid w:val="00351797"/>
    <w:rsid w:val="00351A3E"/>
    <w:rsid w:val="00352926"/>
    <w:rsid w:val="003529EA"/>
    <w:rsid w:val="00352B29"/>
    <w:rsid w:val="00352DB8"/>
    <w:rsid w:val="00353EF8"/>
    <w:rsid w:val="0035482E"/>
    <w:rsid w:val="0035493A"/>
    <w:rsid w:val="00354AEF"/>
    <w:rsid w:val="0035555B"/>
    <w:rsid w:val="00355B51"/>
    <w:rsid w:val="0035631F"/>
    <w:rsid w:val="00356463"/>
    <w:rsid w:val="003572A0"/>
    <w:rsid w:val="003572EA"/>
    <w:rsid w:val="003579C1"/>
    <w:rsid w:val="00357A33"/>
    <w:rsid w:val="00357AA2"/>
    <w:rsid w:val="00357D48"/>
    <w:rsid w:val="00357DB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2FA"/>
    <w:rsid w:val="00382A99"/>
    <w:rsid w:val="00382B60"/>
    <w:rsid w:val="0038317B"/>
    <w:rsid w:val="00383467"/>
    <w:rsid w:val="003839FF"/>
    <w:rsid w:val="0038400D"/>
    <w:rsid w:val="0038438D"/>
    <w:rsid w:val="0038517B"/>
    <w:rsid w:val="0038552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4A85"/>
    <w:rsid w:val="003A5049"/>
    <w:rsid w:val="003A5533"/>
    <w:rsid w:val="003A5C2A"/>
    <w:rsid w:val="003A62A4"/>
    <w:rsid w:val="003A645E"/>
    <w:rsid w:val="003A6791"/>
    <w:rsid w:val="003A734A"/>
    <w:rsid w:val="003B0D6E"/>
    <w:rsid w:val="003B1FC0"/>
    <w:rsid w:val="003B3302"/>
    <w:rsid w:val="003B368A"/>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94F"/>
    <w:rsid w:val="003C5E16"/>
    <w:rsid w:val="003C61D5"/>
    <w:rsid w:val="003C670C"/>
    <w:rsid w:val="003C6A92"/>
    <w:rsid w:val="003C7160"/>
    <w:rsid w:val="003C78D9"/>
    <w:rsid w:val="003D0075"/>
    <w:rsid w:val="003D0E3C"/>
    <w:rsid w:val="003D14E9"/>
    <w:rsid w:val="003D1CF4"/>
    <w:rsid w:val="003D25A1"/>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9E5"/>
    <w:rsid w:val="003F1EEA"/>
    <w:rsid w:val="003F208A"/>
    <w:rsid w:val="003F22D8"/>
    <w:rsid w:val="003F264A"/>
    <w:rsid w:val="003F2899"/>
    <w:rsid w:val="003F28E4"/>
    <w:rsid w:val="003F300B"/>
    <w:rsid w:val="003F40F6"/>
    <w:rsid w:val="003F4583"/>
    <w:rsid w:val="003F4C5E"/>
    <w:rsid w:val="003F6081"/>
    <w:rsid w:val="003F66A5"/>
    <w:rsid w:val="003F6CF8"/>
    <w:rsid w:val="003F6ED1"/>
    <w:rsid w:val="003F762C"/>
    <w:rsid w:val="003F7952"/>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0B9"/>
    <w:rsid w:val="004168F5"/>
    <w:rsid w:val="00416F1E"/>
    <w:rsid w:val="0041739A"/>
    <w:rsid w:val="004175B6"/>
    <w:rsid w:val="00417E48"/>
    <w:rsid w:val="00417F33"/>
    <w:rsid w:val="00421AEB"/>
    <w:rsid w:val="00422009"/>
    <w:rsid w:val="00422802"/>
    <w:rsid w:val="004250DA"/>
    <w:rsid w:val="00425BAB"/>
    <w:rsid w:val="004265CE"/>
    <w:rsid w:val="00427EAA"/>
    <w:rsid w:val="004300C2"/>
    <w:rsid w:val="00431998"/>
    <w:rsid w:val="004320F2"/>
    <w:rsid w:val="00433568"/>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5D45"/>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091A"/>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1E4D"/>
    <w:rsid w:val="004825CB"/>
    <w:rsid w:val="00482E18"/>
    <w:rsid w:val="004834BA"/>
    <w:rsid w:val="00483944"/>
    <w:rsid w:val="0048406D"/>
    <w:rsid w:val="0048419C"/>
    <w:rsid w:val="00484FED"/>
    <w:rsid w:val="004859E2"/>
    <w:rsid w:val="004862B6"/>
    <w:rsid w:val="00486B55"/>
    <w:rsid w:val="00487402"/>
    <w:rsid w:val="004874EC"/>
    <w:rsid w:val="00487AB7"/>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4BD"/>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3CF"/>
    <w:rsid w:val="004F2639"/>
    <w:rsid w:val="004F2DEC"/>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A7F"/>
    <w:rsid w:val="00503B90"/>
    <w:rsid w:val="00503BFB"/>
    <w:rsid w:val="00504133"/>
    <w:rsid w:val="0050550F"/>
    <w:rsid w:val="005066AC"/>
    <w:rsid w:val="00506832"/>
    <w:rsid w:val="00507496"/>
    <w:rsid w:val="00507A99"/>
    <w:rsid w:val="00507FEA"/>
    <w:rsid w:val="00510110"/>
    <w:rsid w:val="00510176"/>
    <w:rsid w:val="005106CC"/>
    <w:rsid w:val="00510CB7"/>
    <w:rsid w:val="00510CD3"/>
    <w:rsid w:val="005110F0"/>
    <w:rsid w:val="005111C3"/>
    <w:rsid w:val="005114D0"/>
    <w:rsid w:val="00511941"/>
    <w:rsid w:val="00511966"/>
    <w:rsid w:val="00511D8D"/>
    <w:rsid w:val="0051223D"/>
    <w:rsid w:val="00512292"/>
    <w:rsid w:val="00512D1F"/>
    <w:rsid w:val="00512DDB"/>
    <w:rsid w:val="00513C9C"/>
    <w:rsid w:val="0051446E"/>
    <w:rsid w:val="00514961"/>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23E"/>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907"/>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769"/>
    <w:rsid w:val="00544A12"/>
    <w:rsid w:val="00544D9F"/>
    <w:rsid w:val="00544E83"/>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08D"/>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80E55"/>
    <w:rsid w:val="00580E96"/>
    <w:rsid w:val="00580F33"/>
    <w:rsid w:val="00581057"/>
    <w:rsid w:val="0058169B"/>
    <w:rsid w:val="00581D74"/>
    <w:rsid w:val="0058298C"/>
    <w:rsid w:val="00582E63"/>
    <w:rsid w:val="00582FEB"/>
    <w:rsid w:val="00583092"/>
    <w:rsid w:val="00583117"/>
    <w:rsid w:val="0058395E"/>
    <w:rsid w:val="00584166"/>
    <w:rsid w:val="0058416D"/>
    <w:rsid w:val="00584A70"/>
    <w:rsid w:val="00584C9F"/>
    <w:rsid w:val="005856C5"/>
    <w:rsid w:val="00585DD4"/>
    <w:rsid w:val="00585E16"/>
    <w:rsid w:val="00586BC9"/>
    <w:rsid w:val="00586EE5"/>
    <w:rsid w:val="00587072"/>
    <w:rsid w:val="005876A3"/>
    <w:rsid w:val="005900F2"/>
    <w:rsid w:val="005914FE"/>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51B4"/>
    <w:rsid w:val="005C6159"/>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4A2"/>
    <w:rsid w:val="005D4D30"/>
    <w:rsid w:val="005D5092"/>
    <w:rsid w:val="005D5CCD"/>
    <w:rsid w:val="005D5D7D"/>
    <w:rsid w:val="005D60E5"/>
    <w:rsid w:val="005D6FB0"/>
    <w:rsid w:val="005D6FB8"/>
    <w:rsid w:val="005D71EF"/>
    <w:rsid w:val="005D7469"/>
    <w:rsid w:val="005D7731"/>
    <w:rsid w:val="005D7A61"/>
    <w:rsid w:val="005D7D18"/>
    <w:rsid w:val="005D7FA6"/>
    <w:rsid w:val="005E0725"/>
    <w:rsid w:val="005E0E50"/>
    <w:rsid w:val="005E1738"/>
    <w:rsid w:val="005E1F72"/>
    <w:rsid w:val="005E24FD"/>
    <w:rsid w:val="005E2F4D"/>
    <w:rsid w:val="005E2FA5"/>
    <w:rsid w:val="005E3501"/>
    <w:rsid w:val="005E3FC4"/>
    <w:rsid w:val="005E4C8D"/>
    <w:rsid w:val="005E52ED"/>
    <w:rsid w:val="005E573E"/>
    <w:rsid w:val="005E6606"/>
    <w:rsid w:val="005E693E"/>
    <w:rsid w:val="005E6D42"/>
    <w:rsid w:val="005E6F75"/>
    <w:rsid w:val="005F0715"/>
    <w:rsid w:val="005F09CE"/>
    <w:rsid w:val="005F1793"/>
    <w:rsid w:val="005F1D76"/>
    <w:rsid w:val="005F1DBB"/>
    <w:rsid w:val="005F1F95"/>
    <w:rsid w:val="005F25EF"/>
    <w:rsid w:val="005F2F3B"/>
    <w:rsid w:val="005F2FE8"/>
    <w:rsid w:val="005F53F2"/>
    <w:rsid w:val="005F581A"/>
    <w:rsid w:val="005F6602"/>
    <w:rsid w:val="005F7C1D"/>
    <w:rsid w:val="00602333"/>
    <w:rsid w:val="0060526C"/>
    <w:rsid w:val="006057C9"/>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174"/>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781"/>
    <w:rsid w:val="00636A8E"/>
    <w:rsid w:val="006371D0"/>
    <w:rsid w:val="00637230"/>
    <w:rsid w:val="00637CD2"/>
    <w:rsid w:val="00637D24"/>
    <w:rsid w:val="00637DAB"/>
    <w:rsid w:val="006411A0"/>
    <w:rsid w:val="006417C7"/>
    <w:rsid w:val="00642172"/>
    <w:rsid w:val="00642EFE"/>
    <w:rsid w:val="006435F5"/>
    <w:rsid w:val="0064473D"/>
    <w:rsid w:val="00644850"/>
    <w:rsid w:val="00644CE2"/>
    <w:rsid w:val="006452C2"/>
    <w:rsid w:val="00645596"/>
    <w:rsid w:val="00646B97"/>
    <w:rsid w:val="00650073"/>
    <w:rsid w:val="00650309"/>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189"/>
    <w:rsid w:val="00671A82"/>
    <w:rsid w:val="00672C92"/>
    <w:rsid w:val="006735A4"/>
    <w:rsid w:val="0067389F"/>
    <w:rsid w:val="0067392B"/>
    <w:rsid w:val="00673BD3"/>
    <w:rsid w:val="00673D0A"/>
    <w:rsid w:val="00675740"/>
    <w:rsid w:val="0067579A"/>
    <w:rsid w:val="00676178"/>
    <w:rsid w:val="00677658"/>
    <w:rsid w:val="00677822"/>
    <w:rsid w:val="00681F45"/>
    <w:rsid w:val="006823E8"/>
    <w:rsid w:val="00682AE5"/>
    <w:rsid w:val="00682E8D"/>
    <w:rsid w:val="00683285"/>
    <w:rsid w:val="00685517"/>
    <w:rsid w:val="00685962"/>
    <w:rsid w:val="00685A30"/>
    <w:rsid w:val="00685C48"/>
    <w:rsid w:val="00687E34"/>
    <w:rsid w:val="006906E8"/>
    <w:rsid w:val="00690AEC"/>
    <w:rsid w:val="00691009"/>
    <w:rsid w:val="006912BB"/>
    <w:rsid w:val="00692019"/>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38D"/>
    <w:rsid w:val="006A3B6D"/>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4164"/>
    <w:rsid w:val="006D4448"/>
    <w:rsid w:val="006D4E1D"/>
    <w:rsid w:val="006D5516"/>
    <w:rsid w:val="006D6150"/>
    <w:rsid w:val="006D7219"/>
    <w:rsid w:val="006D73FB"/>
    <w:rsid w:val="006E007C"/>
    <w:rsid w:val="006E15CD"/>
    <w:rsid w:val="006E1653"/>
    <w:rsid w:val="006E1E8F"/>
    <w:rsid w:val="006E35A0"/>
    <w:rsid w:val="006E3CF1"/>
    <w:rsid w:val="006E3D39"/>
    <w:rsid w:val="006E42AA"/>
    <w:rsid w:val="006E49D7"/>
    <w:rsid w:val="006E50E4"/>
    <w:rsid w:val="006E5904"/>
    <w:rsid w:val="006E59BA"/>
    <w:rsid w:val="006E5CC5"/>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0B7D"/>
    <w:rsid w:val="007114E4"/>
    <w:rsid w:val="00712311"/>
    <w:rsid w:val="00712CB4"/>
    <w:rsid w:val="00712DB8"/>
    <w:rsid w:val="007131F4"/>
    <w:rsid w:val="00713746"/>
    <w:rsid w:val="00715C47"/>
    <w:rsid w:val="0071687B"/>
    <w:rsid w:val="0071689A"/>
    <w:rsid w:val="00716F47"/>
    <w:rsid w:val="007204FD"/>
    <w:rsid w:val="00720542"/>
    <w:rsid w:val="007210AC"/>
    <w:rsid w:val="00721677"/>
    <w:rsid w:val="00721CBC"/>
    <w:rsid w:val="00722069"/>
    <w:rsid w:val="00722665"/>
    <w:rsid w:val="00723462"/>
    <w:rsid w:val="00723E02"/>
    <w:rsid w:val="00724462"/>
    <w:rsid w:val="007248D6"/>
    <w:rsid w:val="007248F1"/>
    <w:rsid w:val="0072587C"/>
    <w:rsid w:val="00725ED3"/>
    <w:rsid w:val="00726C0F"/>
    <w:rsid w:val="00730B41"/>
    <w:rsid w:val="00731BD1"/>
    <w:rsid w:val="00731BFC"/>
    <w:rsid w:val="00731D26"/>
    <w:rsid w:val="00734510"/>
    <w:rsid w:val="00735365"/>
    <w:rsid w:val="00736959"/>
    <w:rsid w:val="00736A43"/>
    <w:rsid w:val="00737986"/>
    <w:rsid w:val="00737B2F"/>
    <w:rsid w:val="00737D8E"/>
    <w:rsid w:val="00740919"/>
    <w:rsid w:val="00740EF5"/>
    <w:rsid w:val="007417BD"/>
    <w:rsid w:val="0074185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1AA"/>
    <w:rsid w:val="0075330D"/>
    <w:rsid w:val="00753C9B"/>
    <w:rsid w:val="00753E6E"/>
    <w:rsid w:val="007542A6"/>
    <w:rsid w:val="00754697"/>
    <w:rsid w:val="007547BE"/>
    <w:rsid w:val="00754E14"/>
    <w:rsid w:val="00755385"/>
    <w:rsid w:val="007554B5"/>
    <w:rsid w:val="00755AA2"/>
    <w:rsid w:val="00757100"/>
    <w:rsid w:val="00757281"/>
    <w:rsid w:val="007578A9"/>
    <w:rsid w:val="007579D0"/>
    <w:rsid w:val="00757A3F"/>
    <w:rsid w:val="00757D6C"/>
    <w:rsid w:val="007602A3"/>
    <w:rsid w:val="00760462"/>
    <w:rsid w:val="00760952"/>
    <w:rsid w:val="00760CCC"/>
    <w:rsid w:val="00760E9B"/>
    <w:rsid w:val="00761A4D"/>
    <w:rsid w:val="00762026"/>
    <w:rsid w:val="00762468"/>
    <w:rsid w:val="00762474"/>
    <w:rsid w:val="00762921"/>
    <w:rsid w:val="0076368E"/>
    <w:rsid w:val="0076384C"/>
    <w:rsid w:val="00763CC0"/>
    <w:rsid w:val="007642C2"/>
    <w:rsid w:val="007646F8"/>
    <w:rsid w:val="00764AAD"/>
    <w:rsid w:val="007669A4"/>
    <w:rsid w:val="0076763C"/>
    <w:rsid w:val="00767AD3"/>
    <w:rsid w:val="00767B04"/>
    <w:rsid w:val="007706D9"/>
    <w:rsid w:val="00770B03"/>
    <w:rsid w:val="007712B7"/>
    <w:rsid w:val="00771A7D"/>
    <w:rsid w:val="00771C0F"/>
    <w:rsid w:val="00771DCB"/>
    <w:rsid w:val="00772052"/>
    <w:rsid w:val="00772280"/>
    <w:rsid w:val="00772B06"/>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5D0D"/>
    <w:rsid w:val="00786A78"/>
    <w:rsid w:val="007874CB"/>
    <w:rsid w:val="0078774A"/>
    <w:rsid w:val="00790715"/>
    <w:rsid w:val="00791764"/>
    <w:rsid w:val="00791FE4"/>
    <w:rsid w:val="00792855"/>
    <w:rsid w:val="00792E66"/>
    <w:rsid w:val="007930E2"/>
    <w:rsid w:val="00793108"/>
    <w:rsid w:val="00793293"/>
    <w:rsid w:val="0079334F"/>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90C"/>
    <w:rsid w:val="007D3E45"/>
    <w:rsid w:val="007D4017"/>
    <w:rsid w:val="007D4470"/>
    <w:rsid w:val="007D4E09"/>
    <w:rsid w:val="007D61CE"/>
    <w:rsid w:val="007D6C82"/>
    <w:rsid w:val="007D716A"/>
    <w:rsid w:val="007D7707"/>
    <w:rsid w:val="007E009D"/>
    <w:rsid w:val="007E0238"/>
    <w:rsid w:val="007E0E5F"/>
    <w:rsid w:val="007E0EA0"/>
    <w:rsid w:val="007E0EB8"/>
    <w:rsid w:val="007E15A7"/>
    <w:rsid w:val="007E238F"/>
    <w:rsid w:val="007E2805"/>
    <w:rsid w:val="007E31D9"/>
    <w:rsid w:val="007E3AEE"/>
    <w:rsid w:val="007E4355"/>
    <w:rsid w:val="007E439C"/>
    <w:rsid w:val="007E46FE"/>
    <w:rsid w:val="007E4B42"/>
    <w:rsid w:val="007E536D"/>
    <w:rsid w:val="007E5F1D"/>
    <w:rsid w:val="007E6804"/>
    <w:rsid w:val="007E6E01"/>
    <w:rsid w:val="007E7A6B"/>
    <w:rsid w:val="007F12DE"/>
    <w:rsid w:val="007F1314"/>
    <w:rsid w:val="007F263C"/>
    <w:rsid w:val="007F281F"/>
    <w:rsid w:val="007F38EB"/>
    <w:rsid w:val="007F4126"/>
    <w:rsid w:val="007F503F"/>
    <w:rsid w:val="007F5A5F"/>
    <w:rsid w:val="007F6722"/>
    <w:rsid w:val="008013BF"/>
    <w:rsid w:val="008013DA"/>
    <w:rsid w:val="00801A4F"/>
    <w:rsid w:val="00801AC7"/>
    <w:rsid w:val="00802C55"/>
    <w:rsid w:val="008030B6"/>
    <w:rsid w:val="00803ED8"/>
    <w:rsid w:val="00804016"/>
    <w:rsid w:val="008040A9"/>
    <w:rsid w:val="00804188"/>
    <w:rsid w:val="0080437A"/>
    <w:rsid w:val="0080548C"/>
    <w:rsid w:val="008055DB"/>
    <w:rsid w:val="008067C5"/>
    <w:rsid w:val="00806B9A"/>
    <w:rsid w:val="00806EF0"/>
    <w:rsid w:val="00807178"/>
    <w:rsid w:val="0080777B"/>
    <w:rsid w:val="00807F1E"/>
    <w:rsid w:val="00807F3B"/>
    <w:rsid w:val="008105B4"/>
    <w:rsid w:val="008106C0"/>
    <w:rsid w:val="00811D16"/>
    <w:rsid w:val="00812A19"/>
    <w:rsid w:val="00814DBD"/>
    <w:rsid w:val="008154DF"/>
    <w:rsid w:val="0081568C"/>
    <w:rsid w:val="00816505"/>
    <w:rsid w:val="0081738C"/>
    <w:rsid w:val="0081784D"/>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5FAE"/>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62D"/>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45E"/>
    <w:rsid w:val="008875C7"/>
    <w:rsid w:val="00890F86"/>
    <w:rsid w:val="008916DE"/>
    <w:rsid w:val="00892068"/>
    <w:rsid w:val="008920F8"/>
    <w:rsid w:val="0089216C"/>
    <w:rsid w:val="00892B95"/>
    <w:rsid w:val="00893487"/>
    <w:rsid w:val="008937EA"/>
    <w:rsid w:val="00893F09"/>
    <w:rsid w:val="008944CC"/>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59E"/>
    <w:rsid w:val="008B1605"/>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5C3"/>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6E7B"/>
    <w:rsid w:val="008F0732"/>
    <w:rsid w:val="008F07AA"/>
    <w:rsid w:val="008F15B9"/>
    <w:rsid w:val="008F1F9B"/>
    <w:rsid w:val="008F2148"/>
    <w:rsid w:val="008F2365"/>
    <w:rsid w:val="008F2B76"/>
    <w:rsid w:val="008F527F"/>
    <w:rsid w:val="008F6B74"/>
    <w:rsid w:val="00900517"/>
    <w:rsid w:val="009022F9"/>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079EE"/>
    <w:rsid w:val="0091042F"/>
    <w:rsid w:val="0091064F"/>
    <w:rsid w:val="00910938"/>
    <w:rsid w:val="00910A15"/>
    <w:rsid w:val="00910F01"/>
    <w:rsid w:val="00910F71"/>
    <w:rsid w:val="009114A5"/>
    <w:rsid w:val="00911F57"/>
    <w:rsid w:val="009123CA"/>
    <w:rsid w:val="0091258D"/>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2431"/>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40C2A"/>
    <w:rsid w:val="009414B2"/>
    <w:rsid w:val="00941728"/>
    <w:rsid w:val="00941924"/>
    <w:rsid w:val="0094193A"/>
    <w:rsid w:val="00941E17"/>
    <w:rsid w:val="009426DB"/>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2E1"/>
    <w:rsid w:val="00956D11"/>
    <w:rsid w:val="00960802"/>
    <w:rsid w:val="009619D8"/>
    <w:rsid w:val="00962791"/>
    <w:rsid w:val="009627B3"/>
    <w:rsid w:val="00963403"/>
    <w:rsid w:val="0096363C"/>
    <w:rsid w:val="009639DF"/>
    <w:rsid w:val="009639E2"/>
    <w:rsid w:val="009639FF"/>
    <w:rsid w:val="00963E00"/>
    <w:rsid w:val="009647B3"/>
    <w:rsid w:val="009648D5"/>
    <w:rsid w:val="00965350"/>
    <w:rsid w:val="00965901"/>
    <w:rsid w:val="00965B76"/>
    <w:rsid w:val="00965E05"/>
    <w:rsid w:val="00965FCF"/>
    <w:rsid w:val="00966640"/>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2592"/>
    <w:rsid w:val="00983754"/>
    <w:rsid w:val="009839DA"/>
    <w:rsid w:val="00983AF5"/>
    <w:rsid w:val="00984456"/>
    <w:rsid w:val="00984BDB"/>
    <w:rsid w:val="00985291"/>
    <w:rsid w:val="00985814"/>
    <w:rsid w:val="009865B0"/>
    <w:rsid w:val="009873F3"/>
    <w:rsid w:val="00987E76"/>
    <w:rsid w:val="00990375"/>
    <w:rsid w:val="00990561"/>
    <w:rsid w:val="00990C42"/>
    <w:rsid w:val="009911A0"/>
    <w:rsid w:val="009918C0"/>
    <w:rsid w:val="009924E6"/>
    <w:rsid w:val="00993191"/>
    <w:rsid w:val="00993891"/>
    <w:rsid w:val="009939C4"/>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4C67"/>
    <w:rsid w:val="009A5190"/>
    <w:rsid w:val="009A6301"/>
    <w:rsid w:val="009A73D5"/>
    <w:rsid w:val="009A73EA"/>
    <w:rsid w:val="009A796C"/>
    <w:rsid w:val="009B0273"/>
    <w:rsid w:val="009B0824"/>
    <w:rsid w:val="009B0DA1"/>
    <w:rsid w:val="009B110C"/>
    <w:rsid w:val="009B127B"/>
    <w:rsid w:val="009B13C3"/>
    <w:rsid w:val="009B13FB"/>
    <w:rsid w:val="009B18AF"/>
    <w:rsid w:val="009B3CA3"/>
    <w:rsid w:val="009B50C8"/>
    <w:rsid w:val="009B5257"/>
    <w:rsid w:val="009B5889"/>
    <w:rsid w:val="009B58F7"/>
    <w:rsid w:val="009B5CA6"/>
    <w:rsid w:val="009B5ED1"/>
    <w:rsid w:val="009B5FC0"/>
    <w:rsid w:val="009B6191"/>
    <w:rsid w:val="009B6D58"/>
    <w:rsid w:val="009B7BB3"/>
    <w:rsid w:val="009C0ABA"/>
    <w:rsid w:val="009C10FF"/>
    <w:rsid w:val="009C1A9B"/>
    <w:rsid w:val="009C1D0F"/>
    <w:rsid w:val="009C3A21"/>
    <w:rsid w:val="009C3B73"/>
    <w:rsid w:val="009C3EC5"/>
    <w:rsid w:val="009C4A72"/>
    <w:rsid w:val="009C55BB"/>
    <w:rsid w:val="009C5A1D"/>
    <w:rsid w:val="009C6103"/>
    <w:rsid w:val="009C70D7"/>
    <w:rsid w:val="009C7913"/>
    <w:rsid w:val="009D158E"/>
    <w:rsid w:val="009D228B"/>
    <w:rsid w:val="009D2AE5"/>
    <w:rsid w:val="009D352B"/>
    <w:rsid w:val="009D47AF"/>
    <w:rsid w:val="009D4A2D"/>
    <w:rsid w:val="009D6D1A"/>
    <w:rsid w:val="009D71F8"/>
    <w:rsid w:val="009D753C"/>
    <w:rsid w:val="009D78BC"/>
    <w:rsid w:val="009D7EFF"/>
    <w:rsid w:val="009D7F36"/>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6649"/>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52C7"/>
    <w:rsid w:val="00A068A8"/>
    <w:rsid w:val="00A06CC8"/>
    <w:rsid w:val="00A0752B"/>
    <w:rsid w:val="00A104D1"/>
    <w:rsid w:val="00A10D1E"/>
    <w:rsid w:val="00A10D1F"/>
    <w:rsid w:val="00A11105"/>
    <w:rsid w:val="00A112E2"/>
    <w:rsid w:val="00A11686"/>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63F8"/>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2B"/>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477E9"/>
    <w:rsid w:val="00A502FC"/>
    <w:rsid w:val="00A5050E"/>
    <w:rsid w:val="00A50C53"/>
    <w:rsid w:val="00A51C3A"/>
    <w:rsid w:val="00A51D7C"/>
    <w:rsid w:val="00A52061"/>
    <w:rsid w:val="00A524AC"/>
    <w:rsid w:val="00A530B3"/>
    <w:rsid w:val="00A53506"/>
    <w:rsid w:val="00A54850"/>
    <w:rsid w:val="00A5512C"/>
    <w:rsid w:val="00A55C6C"/>
    <w:rsid w:val="00A55E59"/>
    <w:rsid w:val="00A55FEE"/>
    <w:rsid w:val="00A56536"/>
    <w:rsid w:val="00A572D8"/>
    <w:rsid w:val="00A57B1A"/>
    <w:rsid w:val="00A60D60"/>
    <w:rsid w:val="00A61746"/>
    <w:rsid w:val="00A619F2"/>
    <w:rsid w:val="00A62933"/>
    <w:rsid w:val="00A63445"/>
    <w:rsid w:val="00A63C22"/>
    <w:rsid w:val="00A63D83"/>
    <w:rsid w:val="00A63EB8"/>
    <w:rsid w:val="00A64339"/>
    <w:rsid w:val="00A65307"/>
    <w:rsid w:val="00A65642"/>
    <w:rsid w:val="00A65C38"/>
    <w:rsid w:val="00A6609C"/>
    <w:rsid w:val="00A660E4"/>
    <w:rsid w:val="00A66431"/>
    <w:rsid w:val="00A6672B"/>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5D59"/>
    <w:rsid w:val="00A76200"/>
    <w:rsid w:val="00A76C15"/>
    <w:rsid w:val="00A779D8"/>
    <w:rsid w:val="00A8081F"/>
    <w:rsid w:val="00A80ECD"/>
    <w:rsid w:val="00A8134C"/>
    <w:rsid w:val="00A81620"/>
    <w:rsid w:val="00A81DD5"/>
    <w:rsid w:val="00A82F21"/>
    <w:rsid w:val="00A8328A"/>
    <w:rsid w:val="00A833B3"/>
    <w:rsid w:val="00A86287"/>
    <w:rsid w:val="00A8771E"/>
    <w:rsid w:val="00A9027E"/>
    <w:rsid w:val="00A90E28"/>
    <w:rsid w:val="00A90FCD"/>
    <w:rsid w:val="00A921FF"/>
    <w:rsid w:val="00A934BA"/>
    <w:rsid w:val="00A93710"/>
    <w:rsid w:val="00A943A0"/>
    <w:rsid w:val="00A944D6"/>
    <w:rsid w:val="00A95C09"/>
    <w:rsid w:val="00A961A4"/>
    <w:rsid w:val="00A96293"/>
    <w:rsid w:val="00A96817"/>
    <w:rsid w:val="00A9694C"/>
    <w:rsid w:val="00AA0AD8"/>
    <w:rsid w:val="00AA0D5B"/>
    <w:rsid w:val="00AA0F00"/>
    <w:rsid w:val="00AA0F9A"/>
    <w:rsid w:val="00AA129F"/>
    <w:rsid w:val="00AA13E4"/>
    <w:rsid w:val="00AA1BBF"/>
    <w:rsid w:val="00AA233A"/>
    <w:rsid w:val="00AA2488"/>
    <w:rsid w:val="00AA270B"/>
    <w:rsid w:val="00AA2C2F"/>
    <w:rsid w:val="00AA4D5E"/>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5F4"/>
    <w:rsid w:val="00AB77E2"/>
    <w:rsid w:val="00AB7D2E"/>
    <w:rsid w:val="00AC0541"/>
    <w:rsid w:val="00AC082E"/>
    <w:rsid w:val="00AC21C5"/>
    <w:rsid w:val="00AC30D5"/>
    <w:rsid w:val="00AC3F2F"/>
    <w:rsid w:val="00AC4EAF"/>
    <w:rsid w:val="00AC5807"/>
    <w:rsid w:val="00AC6523"/>
    <w:rsid w:val="00AC743C"/>
    <w:rsid w:val="00AC7A2E"/>
    <w:rsid w:val="00AD0BEB"/>
    <w:rsid w:val="00AD1BFE"/>
    <w:rsid w:val="00AD2081"/>
    <w:rsid w:val="00AD305B"/>
    <w:rsid w:val="00AD34C9"/>
    <w:rsid w:val="00AD432A"/>
    <w:rsid w:val="00AD522C"/>
    <w:rsid w:val="00AD57B3"/>
    <w:rsid w:val="00AD6337"/>
    <w:rsid w:val="00AD6726"/>
    <w:rsid w:val="00AD7B20"/>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494"/>
    <w:rsid w:val="00AF4E1A"/>
    <w:rsid w:val="00AF564E"/>
    <w:rsid w:val="00AF582B"/>
    <w:rsid w:val="00AF591C"/>
    <w:rsid w:val="00AF5B0F"/>
    <w:rsid w:val="00AF5CA3"/>
    <w:rsid w:val="00AF791F"/>
    <w:rsid w:val="00AF7BE8"/>
    <w:rsid w:val="00B00003"/>
    <w:rsid w:val="00B01064"/>
    <w:rsid w:val="00B011DF"/>
    <w:rsid w:val="00B013C0"/>
    <w:rsid w:val="00B01495"/>
    <w:rsid w:val="00B01568"/>
    <w:rsid w:val="00B025A2"/>
    <w:rsid w:val="00B027B8"/>
    <w:rsid w:val="00B02A31"/>
    <w:rsid w:val="00B03678"/>
    <w:rsid w:val="00B04537"/>
    <w:rsid w:val="00B04817"/>
    <w:rsid w:val="00B048B2"/>
    <w:rsid w:val="00B04EBE"/>
    <w:rsid w:val="00B051BE"/>
    <w:rsid w:val="00B05FE6"/>
    <w:rsid w:val="00B06075"/>
    <w:rsid w:val="00B07942"/>
    <w:rsid w:val="00B0797A"/>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415"/>
    <w:rsid w:val="00B21689"/>
    <w:rsid w:val="00B217A5"/>
    <w:rsid w:val="00B217BB"/>
    <w:rsid w:val="00B225D5"/>
    <w:rsid w:val="00B2283B"/>
    <w:rsid w:val="00B2314C"/>
    <w:rsid w:val="00B23D70"/>
    <w:rsid w:val="00B24E4B"/>
    <w:rsid w:val="00B25447"/>
    <w:rsid w:val="00B2561E"/>
    <w:rsid w:val="00B2572B"/>
    <w:rsid w:val="00B25E1F"/>
    <w:rsid w:val="00B25FC4"/>
    <w:rsid w:val="00B2681D"/>
    <w:rsid w:val="00B2752E"/>
    <w:rsid w:val="00B30994"/>
    <w:rsid w:val="00B31881"/>
    <w:rsid w:val="00B31A63"/>
    <w:rsid w:val="00B32124"/>
    <w:rsid w:val="00B325AF"/>
    <w:rsid w:val="00B32C46"/>
    <w:rsid w:val="00B333DF"/>
    <w:rsid w:val="00B34F1A"/>
    <w:rsid w:val="00B351F5"/>
    <w:rsid w:val="00B3612B"/>
    <w:rsid w:val="00B36765"/>
    <w:rsid w:val="00B369D8"/>
    <w:rsid w:val="00B37250"/>
    <w:rsid w:val="00B40233"/>
    <w:rsid w:val="00B411FF"/>
    <w:rsid w:val="00B413A8"/>
    <w:rsid w:val="00B425F0"/>
    <w:rsid w:val="00B4364F"/>
    <w:rsid w:val="00B4374E"/>
    <w:rsid w:val="00B43C9E"/>
    <w:rsid w:val="00B44310"/>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6769"/>
    <w:rsid w:val="00B571A1"/>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3F3"/>
    <w:rsid w:val="00B73AB8"/>
    <w:rsid w:val="00B73DE0"/>
    <w:rsid w:val="00B744F6"/>
    <w:rsid w:val="00B74B63"/>
    <w:rsid w:val="00B75687"/>
    <w:rsid w:val="00B75D2D"/>
    <w:rsid w:val="00B76CB5"/>
    <w:rsid w:val="00B81197"/>
    <w:rsid w:val="00B81AD3"/>
    <w:rsid w:val="00B82520"/>
    <w:rsid w:val="00B84002"/>
    <w:rsid w:val="00B8486C"/>
    <w:rsid w:val="00B853BF"/>
    <w:rsid w:val="00B8636F"/>
    <w:rsid w:val="00B86BCB"/>
    <w:rsid w:val="00B86C5F"/>
    <w:rsid w:val="00B90026"/>
    <w:rsid w:val="00B9100A"/>
    <w:rsid w:val="00B912FB"/>
    <w:rsid w:val="00B916D0"/>
    <w:rsid w:val="00B925B0"/>
    <w:rsid w:val="00B92CA7"/>
    <w:rsid w:val="00B932B8"/>
    <w:rsid w:val="00B941D0"/>
    <w:rsid w:val="00B9581C"/>
    <w:rsid w:val="00B95FE0"/>
    <w:rsid w:val="00B961C7"/>
    <w:rsid w:val="00B96B73"/>
    <w:rsid w:val="00B975FA"/>
    <w:rsid w:val="00B9778A"/>
    <w:rsid w:val="00B9796D"/>
    <w:rsid w:val="00BA17C2"/>
    <w:rsid w:val="00BA20A0"/>
    <w:rsid w:val="00BA249F"/>
    <w:rsid w:val="00BA2853"/>
    <w:rsid w:val="00BA2ED7"/>
    <w:rsid w:val="00BA3554"/>
    <w:rsid w:val="00BA4AEC"/>
    <w:rsid w:val="00BA504A"/>
    <w:rsid w:val="00BA5D58"/>
    <w:rsid w:val="00BA632C"/>
    <w:rsid w:val="00BA6E63"/>
    <w:rsid w:val="00BA7128"/>
    <w:rsid w:val="00BB13D5"/>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785"/>
    <w:rsid w:val="00BD0D0A"/>
    <w:rsid w:val="00BD2920"/>
    <w:rsid w:val="00BD3B55"/>
    <w:rsid w:val="00BD4817"/>
    <w:rsid w:val="00BD4AEE"/>
    <w:rsid w:val="00BD50E7"/>
    <w:rsid w:val="00BD5575"/>
    <w:rsid w:val="00BD572E"/>
    <w:rsid w:val="00BD587C"/>
    <w:rsid w:val="00BD5F94"/>
    <w:rsid w:val="00BD6BF7"/>
    <w:rsid w:val="00BD72E6"/>
    <w:rsid w:val="00BE01AE"/>
    <w:rsid w:val="00BE0C42"/>
    <w:rsid w:val="00BE1A63"/>
    <w:rsid w:val="00BE1C5E"/>
    <w:rsid w:val="00BE2236"/>
    <w:rsid w:val="00BE2572"/>
    <w:rsid w:val="00BE319F"/>
    <w:rsid w:val="00BE40B1"/>
    <w:rsid w:val="00BE439E"/>
    <w:rsid w:val="00BE45B6"/>
    <w:rsid w:val="00BE4CFA"/>
    <w:rsid w:val="00BE5381"/>
    <w:rsid w:val="00BE54A9"/>
    <w:rsid w:val="00BE5525"/>
    <w:rsid w:val="00BE557F"/>
    <w:rsid w:val="00BE5F44"/>
    <w:rsid w:val="00BE60AE"/>
    <w:rsid w:val="00BE6363"/>
    <w:rsid w:val="00BE6F5D"/>
    <w:rsid w:val="00BE7FE1"/>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50C"/>
    <w:rsid w:val="00C03E1D"/>
    <w:rsid w:val="00C0413D"/>
    <w:rsid w:val="00C04176"/>
    <w:rsid w:val="00C055E0"/>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27F26"/>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C58"/>
    <w:rsid w:val="00C43FEC"/>
    <w:rsid w:val="00C4487D"/>
    <w:rsid w:val="00C45620"/>
    <w:rsid w:val="00C45778"/>
    <w:rsid w:val="00C45B20"/>
    <w:rsid w:val="00C464BA"/>
    <w:rsid w:val="00C47000"/>
    <w:rsid w:val="00C47611"/>
    <w:rsid w:val="00C4795F"/>
    <w:rsid w:val="00C47A9F"/>
    <w:rsid w:val="00C47D55"/>
    <w:rsid w:val="00C50D71"/>
    <w:rsid w:val="00C51512"/>
    <w:rsid w:val="00C5183E"/>
    <w:rsid w:val="00C527F9"/>
    <w:rsid w:val="00C52A88"/>
    <w:rsid w:val="00C53648"/>
    <w:rsid w:val="00C53926"/>
    <w:rsid w:val="00C53D1C"/>
    <w:rsid w:val="00C5459B"/>
    <w:rsid w:val="00C54730"/>
    <w:rsid w:val="00C54B53"/>
    <w:rsid w:val="00C54CEE"/>
    <w:rsid w:val="00C5588A"/>
    <w:rsid w:val="00C55BC8"/>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414"/>
    <w:rsid w:val="00C767C7"/>
    <w:rsid w:val="00C8055A"/>
    <w:rsid w:val="00C806B2"/>
    <w:rsid w:val="00C807D9"/>
    <w:rsid w:val="00C80B25"/>
    <w:rsid w:val="00C80D75"/>
    <w:rsid w:val="00C81187"/>
    <w:rsid w:val="00C813A9"/>
    <w:rsid w:val="00C816CA"/>
    <w:rsid w:val="00C81FE2"/>
    <w:rsid w:val="00C82BD2"/>
    <w:rsid w:val="00C83D8F"/>
    <w:rsid w:val="00C84419"/>
    <w:rsid w:val="00C84B20"/>
    <w:rsid w:val="00C85FFA"/>
    <w:rsid w:val="00C861E9"/>
    <w:rsid w:val="00C86393"/>
    <w:rsid w:val="00C864DC"/>
    <w:rsid w:val="00C869C9"/>
    <w:rsid w:val="00C86AB3"/>
    <w:rsid w:val="00C87B61"/>
    <w:rsid w:val="00C87BF8"/>
    <w:rsid w:val="00C90796"/>
    <w:rsid w:val="00C9153B"/>
    <w:rsid w:val="00C91F69"/>
    <w:rsid w:val="00C929A7"/>
    <w:rsid w:val="00C93168"/>
    <w:rsid w:val="00C94323"/>
    <w:rsid w:val="00C961A9"/>
    <w:rsid w:val="00C970BB"/>
    <w:rsid w:val="00C97552"/>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71D"/>
    <w:rsid w:val="00CB4B5C"/>
    <w:rsid w:val="00CB4C1E"/>
    <w:rsid w:val="00CB5290"/>
    <w:rsid w:val="00CB5764"/>
    <w:rsid w:val="00CB68EF"/>
    <w:rsid w:val="00CB759C"/>
    <w:rsid w:val="00CB79A4"/>
    <w:rsid w:val="00CC0326"/>
    <w:rsid w:val="00CC06A8"/>
    <w:rsid w:val="00CC0A8D"/>
    <w:rsid w:val="00CC0E15"/>
    <w:rsid w:val="00CC2B97"/>
    <w:rsid w:val="00CC3097"/>
    <w:rsid w:val="00CC3BAC"/>
    <w:rsid w:val="00CC410F"/>
    <w:rsid w:val="00CC518E"/>
    <w:rsid w:val="00CC6362"/>
    <w:rsid w:val="00CC69D0"/>
    <w:rsid w:val="00CC70AB"/>
    <w:rsid w:val="00CC73F0"/>
    <w:rsid w:val="00CC7FFA"/>
    <w:rsid w:val="00CD01CC"/>
    <w:rsid w:val="00CD043A"/>
    <w:rsid w:val="00CD04B5"/>
    <w:rsid w:val="00CD1CBF"/>
    <w:rsid w:val="00CD1E50"/>
    <w:rsid w:val="00CD3548"/>
    <w:rsid w:val="00CD4190"/>
    <w:rsid w:val="00CD435C"/>
    <w:rsid w:val="00CD4898"/>
    <w:rsid w:val="00CD51E6"/>
    <w:rsid w:val="00CD5802"/>
    <w:rsid w:val="00CD653F"/>
    <w:rsid w:val="00CD6B60"/>
    <w:rsid w:val="00CD7A4E"/>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857"/>
    <w:rsid w:val="00CF1966"/>
    <w:rsid w:val="00CF2304"/>
    <w:rsid w:val="00CF2692"/>
    <w:rsid w:val="00CF34D0"/>
    <w:rsid w:val="00CF34DE"/>
    <w:rsid w:val="00CF3B1A"/>
    <w:rsid w:val="00CF6225"/>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57C"/>
    <w:rsid w:val="00D11611"/>
    <w:rsid w:val="00D11878"/>
    <w:rsid w:val="00D11FD2"/>
    <w:rsid w:val="00D132BC"/>
    <w:rsid w:val="00D13662"/>
    <w:rsid w:val="00D138AA"/>
    <w:rsid w:val="00D139F4"/>
    <w:rsid w:val="00D13E20"/>
    <w:rsid w:val="00D14FAA"/>
    <w:rsid w:val="00D150B0"/>
    <w:rsid w:val="00D15272"/>
    <w:rsid w:val="00D161B8"/>
    <w:rsid w:val="00D17258"/>
    <w:rsid w:val="00D17C45"/>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95F"/>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41"/>
    <w:rsid w:val="00D52566"/>
    <w:rsid w:val="00D52CC7"/>
    <w:rsid w:val="00D52D0B"/>
    <w:rsid w:val="00D53408"/>
    <w:rsid w:val="00D53F8A"/>
    <w:rsid w:val="00D53FEB"/>
    <w:rsid w:val="00D5440E"/>
    <w:rsid w:val="00D5443D"/>
    <w:rsid w:val="00D54A25"/>
    <w:rsid w:val="00D54E6F"/>
    <w:rsid w:val="00D5541F"/>
    <w:rsid w:val="00D56597"/>
    <w:rsid w:val="00D5674E"/>
    <w:rsid w:val="00D56B93"/>
    <w:rsid w:val="00D56D2A"/>
    <w:rsid w:val="00D57126"/>
    <w:rsid w:val="00D57531"/>
    <w:rsid w:val="00D60E8B"/>
    <w:rsid w:val="00D612BC"/>
    <w:rsid w:val="00D61D87"/>
    <w:rsid w:val="00D62855"/>
    <w:rsid w:val="00D62C0F"/>
    <w:rsid w:val="00D64A0E"/>
    <w:rsid w:val="00D659B3"/>
    <w:rsid w:val="00D65BF2"/>
    <w:rsid w:val="00D65E4E"/>
    <w:rsid w:val="00D65EBA"/>
    <w:rsid w:val="00D66198"/>
    <w:rsid w:val="00D667DA"/>
    <w:rsid w:val="00D70281"/>
    <w:rsid w:val="00D710BC"/>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AC0"/>
    <w:rsid w:val="00D94F34"/>
    <w:rsid w:val="00D95A7D"/>
    <w:rsid w:val="00D967B8"/>
    <w:rsid w:val="00D970D2"/>
    <w:rsid w:val="00D976EB"/>
    <w:rsid w:val="00DA0186"/>
    <w:rsid w:val="00DA0948"/>
    <w:rsid w:val="00DA0A4E"/>
    <w:rsid w:val="00DA0D2B"/>
    <w:rsid w:val="00DA0F94"/>
    <w:rsid w:val="00DA0FDD"/>
    <w:rsid w:val="00DA1801"/>
    <w:rsid w:val="00DA187D"/>
    <w:rsid w:val="00DA1AF1"/>
    <w:rsid w:val="00DA1BAF"/>
    <w:rsid w:val="00DA2289"/>
    <w:rsid w:val="00DA240A"/>
    <w:rsid w:val="00DA3EA6"/>
    <w:rsid w:val="00DA3F9C"/>
    <w:rsid w:val="00DA41B1"/>
    <w:rsid w:val="00DA4643"/>
    <w:rsid w:val="00DA5D3D"/>
    <w:rsid w:val="00DA687B"/>
    <w:rsid w:val="00DA6C97"/>
    <w:rsid w:val="00DB01A7"/>
    <w:rsid w:val="00DB0267"/>
    <w:rsid w:val="00DB14F9"/>
    <w:rsid w:val="00DB1680"/>
    <w:rsid w:val="00DB2BCC"/>
    <w:rsid w:val="00DB39A5"/>
    <w:rsid w:val="00DB3E17"/>
    <w:rsid w:val="00DB40C0"/>
    <w:rsid w:val="00DB41B7"/>
    <w:rsid w:val="00DB4273"/>
    <w:rsid w:val="00DB4CC7"/>
    <w:rsid w:val="00DB4FE3"/>
    <w:rsid w:val="00DB64C8"/>
    <w:rsid w:val="00DB680D"/>
    <w:rsid w:val="00DB6D02"/>
    <w:rsid w:val="00DB6E4E"/>
    <w:rsid w:val="00DB7289"/>
    <w:rsid w:val="00DB7787"/>
    <w:rsid w:val="00DC0B85"/>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7D4"/>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2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23D7"/>
    <w:rsid w:val="00E1385B"/>
    <w:rsid w:val="00E141C7"/>
    <w:rsid w:val="00E14672"/>
    <w:rsid w:val="00E161F1"/>
    <w:rsid w:val="00E17450"/>
    <w:rsid w:val="00E176B0"/>
    <w:rsid w:val="00E17B7F"/>
    <w:rsid w:val="00E20011"/>
    <w:rsid w:val="00E207EB"/>
    <w:rsid w:val="00E20B3E"/>
    <w:rsid w:val="00E20E95"/>
    <w:rsid w:val="00E21547"/>
    <w:rsid w:val="00E220C4"/>
    <w:rsid w:val="00E2217F"/>
    <w:rsid w:val="00E222A7"/>
    <w:rsid w:val="00E2296A"/>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56D3"/>
    <w:rsid w:val="00E35FBA"/>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19"/>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D7"/>
    <w:rsid w:val="00E77EEE"/>
    <w:rsid w:val="00E80312"/>
    <w:rsid w:val="00E805B6"/>
    <w:rsid w:val="00E80AFC"/>
    <w:rsid w:val="00E81D32"/>
    <w:rsid w:val="00E84171"/>
    <w:rsid w:val="00E8425F"/>
    <w:rsid w:val="00E85485"/>
    <w:rsid w:val="00E85A49"/>
    <w:rsid w:val="00E861BF"/>
    <w:rsid w:val="00E864A9"/>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2D6"/>
    <w:rsid w:val="00EA059F"/>
    <w:rsid w:val="00EA06E9"/>
    <w:rsid w:val="00EA0AEE"/>
    <w:rsid w:val="00EA0D10"/>
    <w:rsid w:val="00EA1314"/>
    <w:rsid w:val="00EA140F"/>
    <w:rsid w:val="00EA150B"/>
    <w:rsid w:val="00EA1765"/>
    <w:rsid w:val="00EA262B"/>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B7C49"/>
    <w:rsid w:val="00EC00EF"/>
    <w:rsid w:val="00EC09B0"/>
    <w:rsid w:val="00EC165E"/>
    <w:rsid w:val="00EC22F7"/>
    <w:rsid w:val="00EC2345"/>
    <w:rsid w:val="00EC2C37"/>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611"/>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2663"/>
    <w:rsid w:val="00EE4047"/>
    <w:rsid w:val="00EE4503"/>
    <w:rsid w:val="00EE46E2"/>
    <w:rsid w:val="00EE55F5"/>
    <w:rsid w:val="00EE5855"/>
    <w:rsid w:val="00EE5A09"/>
    <w:rsid w:val="00EE62ED"/>
    <w:rsid w:val="00EE6DAE"/>
    <w:rsid w:val="00EE7019"/>
    <w:rsid w:val="00EE73A8"/>
    <w:rsid w:val="00EE76ED"/>
    <w:rsid w:val="00EE7758"/>
    <w:rsid w:val="00EE78C9"/>
    <w:rsid w:val="00EE7A99"/>
    <w:rsid w:val="00EF11FF"/>
    <w:rsid w:val="00EF24C7"/>
    <w:rsid w:val="00EF273B"/>
    <w:rsid w:val="00EF2954"/>
    <w:rsid w:val="00EF2B43"/>
    <w:rsid w:val="00EF352E"/>
    <w:rsid w:val="00EF3662"/>
    <w:rsid w:val="00EF51A3"/>
    <w:rsid w:val="00EF548A"/>
    <w:rsid w:val="00EF6526"/>
    <w:rsid w:val="00EF6AA2"/>
    <w:rsid w:val="00EF6BE5"/>
    <w:rsid w:val="00EF715C"/>
    <w:rsid w:val="00EF7868"/>
    <w:rsid w:val="00F00565"/>
    <w:rsid w:val="00F00C96"/>
    <w:rsid w:val="00F01662"/>
    <w:rsid w:val="00F016A2"/>
    <w:rsid w:val="00F01D1E"/>
    <w:rsid w:val="00F04AA1"/>
    <w:rsid w:val="00F04FC3"/>
    <w:rsid w:val="00F057BE"/>
    <w:rsid w:val="00F06F30"/>
    <w:rsid w:val="00F0759D"/>
    <w:rsid w:val="00F07FB4"/>
    <w:rsid w:val="00F102AB"/>
    <w:rsid w:val="00F11794"/>
    <w:rsid w:val="00F11AC7"/>
    <w:rsid w:val="00F11D9C"/>
    <w:rsid w:val="00F11E5A"/>
    <w:rsid w:val="00F125C4"/>
    <w:rsid w:val="00F126E6"/>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3FF"/>
    <w:rsid w:val="00F315D1"/>
    <w:rsid w:val="00F32C95"/>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0BA8"/>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3F4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BB6"/>
    <w:rsid w:val="00F87FD4"/>
    <w:rsid w:val="00F914CF"/>
    <w:rsid w:val="00F91CEB"/>
    <w:rsid w:val="00F92A53"/>
    <w:rsid w:val="00F930CD"/>
    <w:rsid w:val="00F932ED"/>
    <w:rsid w:val="00F934C1"/>
    <w:rsid w:val="00F9448B"/>
    <w:rsid w:val="00F954E8"/>
    <w:rsid w:val="00F95BB0"/>
    <w:rsid w:val="00F95E94"/>
    <w:rsid w:val="00F96993"/>
    <w:rsid w:val="00F97595"/>
    <w:rsid w:val="00F978BC"/>
    <w:rsid w:val="00F9791A"/>
    <w:rsid w:val="00F97C74"/>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29E1"/>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5EB"/>
    <w:rsid w:val="00FD57B8"/>
    <w:rsid w:val="00FD7291"/>
    <w:rsid w:val="00FD7772"/>
    <w:rsid w:val="00FD7D7A"/>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8C08AF3-24D3-4A34-9DF0-3774E0DC07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ezkurwreuab5ozgtqnkl">
    <w:name w:val="ezkurwreuab5ozgtqnkl"/>
    <w:basedOn w:val="a0"/>
    <w:rsid w:val="00BD0785"/>
  </w:style>
  <w:style w:type="paragraph" w:styleId="HTML">
    <w:name w:val="HTML Preformatted"/>
    <w:basedOn w:val="a"/>
    <w:link w:val="HTML0"/>
    <w:uiPriority w:val="99"/>
    <w:semiHidden/>
    <w:unhideWhenUsed/>
    <w:rsid w:val="009125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semiHidden/>
    <w:rsid w:val="0091258D"/>
    <w:rPr>
      <w:rFonts w:ascii="Courier New" w:hAnsi="Courier New" w:cs="Courier New"/>
      <w:lang w:bidi="ar-SA"/>
    </w:rPr>
  </w:style>
  <w:style w:type="character" w:customStyle="1" w:styleId="y2iqfc">
    <w:name w:val="y2iqfc"/>
    <w:basedOn w:val="a0"/>
    <w:rsid w:val="009125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25899504">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16872579">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mma.melkonyan.95@mail.ru"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narine.abrahamyan@yerevan.a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4758E5-7B24-4563-AA23-47FE9CEC81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2289</TotalTime>
  <Pages>1</Pages>
  <Words>22453</Words>
  <Characters>127988</Characters>
  <Application>Microsoft Office Word</Application>
  <DocSecurity>0</DocSecurity>
  <Lines>1066</Lines>
  <Paragraphs>300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150141</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Учетная запись Майкрософт</cp:lastModifiedBy>
  <cp:revision>1418</cp:revision>
  <cp:lastPrinted>2018-02-16T07:12:00Z</cp:lastPrinted>
  <dcterms:created xsi:type="dcterms:W3CDTF">2019-10-28T07:04:00Z</dcterms:created>
  <dcterms:modified xsi:type="dcterms:W3CDTF">2026-01-26T05:24:00Z</dcterms:modified>
</cp:coreProperties>
</file>